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8A902" w14:textId="29B54A56" w:rsidR="00100688" w:rsidRPr="002528F7" w:rsidRDefault="00100688" w:rsidP="00100688">
      <w:pPr>
        <w:pStyle w:val="aa"/>
        <w:spacing w:after="0"/>
        <w:ind w:firstLine="567"/>
        <w:contextualSpacing/>
        <w:jc w:val="right"/>
        <w:rPr>
          <w:rFonts w:ascii="Arial AM" w:hAnsi="Arial AM" w:cs="Sylfaen"/>
          <w:i/>
          <w:sz w:val="16"/>
          <w:lang w:val="ru-RU"/>
        </w:rPr>
      </w:pPr>
      <w:r w:rsidRPr="002528F7">
        <w:rPr>
          <w:rFonts w:ascii="Sylfaen" w:hAnsi="Sylfaen" w:cs="Sylfaen"/>
          <w:i/>
          <w:sz w:val="16"/>
        </w:rPr>
        <w:t>Հավելված</w:t>
      </w:r>
      <w:r w:rsidRPr="002528F7">
        <w:rPr>
          <w:rFonts w:ascii="Arial AM" w:hAnsi="Arial AM" w:cs="Sylfaen"/>
          <w:i/>
          <w:sz w:val="16"/>
        </w:rPr>
        <w:t xml:space="preserve"> N </w:t>
      </w:r>
      <w:r w:rsidRPr="002528F7">
        <w:rPr>
          <w:rFonts w:ascii="Arial AM" w:hAnsi="Arial AM" w:cs="Sylfaen"/>
          <w:i/>
          <w:sz w:val="16"/>
          <w:lang w:val="ru-RU"/>
        </w:rPr>
        <w:t>3</w:t>
      </w:r>
    </w:p>
    <w:p w14:paraId="503878AF" w14:textId="2FECC5FC" w:rsidR="00100688" w:rsidRPr="002528F7" w:rsidRDefault="00100688" w:rsidP="00100688">
      <w:pPr>
        <w:pStyle w:val="aa"/>
        <w:spacing w:after="0"/>
        <w:ind w:firstLine="567"/>
        <w:contextualSpacing/>
        <w:jc w:val="right"/>
        <w:rPr>
          <w:rFonts w:ascii="Arial AM" w:hAnsi="Arial AM" w:cs="Sylfaen"/>
          <w:i/>
          <w:sz w:val="16"/>
          <w:lang w:val="hy-AM"/>
        </w:rPr>
      </w:pPr>
      <w:r w:rsidRPr="002528F7">
        <w:rPr>
          <w:rFonts w:ascii="Sylfaen" w:hAnsi="Sylfaen" w:cs="Sylfaen"/>
          <w:i/>
          <w:sz w:val="16"/>
          <w:lang w:val="hy-AM"/>
        </w:rPr>
        <w:t>ՀՀ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ֆինանսների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նախարարի</w:t>
      </w:r>
      <w:r w:rsidRPr="002528F7">
        <w:rPr>
          <w:rFonts w:ascii="Arial AM" w:hAnsi="Arial AM" w:cs="Sylfaen"/>
          <w:i/>
          <w:sz w:val="16"/>
          <w:lang w:val="hy-AM"/>
        </w:rPr>
        <w:t xml:space="preserve"> 2024 </w:t>
      </w:r>
      <w:r w:rsidRPr="002528F7">
        <w:rPr>
          <w:rFonts w:ascii="Sylfaen" w:hAnsi="Sylfaen" w:cs="Sylfaen"/>
          <w:i/>
          <w:sz w:val="16"/>
          <w:lang w:val="hy-AM"/>
        </w:rPr>
        <w:t>թվականի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փետրվարի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="002A5880" w:rsidRPr="002528F7">
        <w:rPr>
          <w:rFonts w:ascii="Arial AM" w:hAnsi="Arial AM" w:cs="Sylfaen"/>
          <w:i/>
          <w:sz w:val="16"/>
          <w:lang w:val="hy-AM"/>
        </w:rPr>
        <w:t xml:space="preserve"> 26</w:t>
      </w:r>
      <w:r w:rsidRPr="002528F7">
        <w:rPr>
          <w:rFonts w:ascii="Arial AM" w:hAnsi="Arial AM" w:cs="Sylfaen"/>
          <w:i/>
          <w:sz w:val="16"/>
          <w:lang w:val="hy-AM"/>
        </w:rPr>
        <w:t xml:space="preserve"> -</w:t>
      </w:r>
      <w:r w:rsidRPr="002528F7">
        <w:rPr>
          <w:rFonts w:ascii="Sylfaen" w:hAnsi="Sylfaen" w:cs="Sylfaen"/>
          <w:i/>
          <w:sz w:val="16"/>
          <w:lang w:val="hy-AM"/>
        </w:rPr>
        <w:t>ի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</w:p>
    <w:p w14:paraId="217AABF1" w14:textId="4B56D5F4" w:rsidR="00100688" w:rsidRPr="002528F7" w:rsidRDefault="00100688" w:rsidP="00100688">
      <w:pPr>
        <w:pStyle w:val="aa"/>
        <w:ind w:right="-7" w:firstLine="567"/>
        <w:jc w:val="right"/>
        <w:rPr>
          <w:ins w:id="0" w:author="Inesa Kocharyan" w:date="2024-02-12T15:51:00Z"/>
          <w:rFonts w:ascii="Arial AM" w:hAnsi="Arial AM" w:cs="Sylfaen"/>
          <w:i/>
          <w:sz w:val="18"/>
          <w:lang w:val="hy-AM"/>
        </w:rPr>
      </w:pPr>
      <w:r w:rsidRPr="002528F7">
        <w:rPr>
          <w:rFonts w:ascii="Arial AM" w:hAnsi="Arial AM" w:cs="Sylfaen"/>
          <w:i/>
          <w:sz w:val="16"/>
          <w:lang w:val="hy-AM"/>
        </w:rPr>
        <w:t xml:space="preserve"> N 31-</w:t>
      </w:r>
      <w:r w:rsidRPr="002528F7">
        <w:rPr>
          <w:rFonts w:ascii="Sylfaen" w:hAnsi="Sylfaen" w:cs="Sylfaen"/>
          <w:i/>
          <w:sz w:val="16"/>
          <w:lang w:val="hy-AM"/>
        </w:rPr>
        <w:t>Ա</w:t>
      </w:r>
      <w:r w:rsidRPr="002528F7">
        <w:rPr>
          <w:rFonts w:ascii="Arial AM" w:hAnsi="Arial AM" w:cs="Sylfaen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հրամանի</w:t>
      </w:r>
      <w:r w:rsidRPr="002528F7">
        <w:rPr>
          <w:rFonts w:ascii="Arial AM" w:hAnsi="Arial AM" w:cs="Sylfaen"/>
          <w:i/>
          <w:sz w:val="16"/>
          <w:lang w:val="hy-AM"/>
        </w:rPr>
        <w:t xml:space="preserve">    </w:t>
      </w:r>
      <w:r w:rsidRPr="002528F7">
        <w:rPr>
          <w:rFonts w:ascii="Arial AM" w:hAnsi="Arial AM" w:cs="Sylfaen"/>
          <w:i/>
          <w:sz w:val="18"/>
          <w:lang w:val="hy-AM"/>
        </w:rPr>
        <w:t xml:space="preserve">                                                                            </w:t>
      </w:r>
    </w:p>
    <w:p w14:paraId="1A2EA900" w14:textId="77777777" w:rsidR="00F21B2F" w:rsidRPr="004A5D42" w:rsidRDefault="00642EFE" w:rsidP="00F21B2F">
      <w:pPr>
        <w:pStyle w:val="aa"/>
        <w:spacing w:after="0"/>
        <w:ind w:right="-7" w:firstLine="567"/>
        <w:jc w:val="center"/>
        <w:rPr>
          <w:rFonts w:ascii="Sylfaen" w:hAnsi="Sylfaen" w:cs="Sylfaen"/>
          <w:sz w:val="22"/>
          <w:szCs w:val="22"/>
          <w:lang w:val="af-ZA"/>
        </w:rPr>
      </w:pPr>
      <w:r w:rsidRPr="004A5D42">
        <w:rPr>
          <w:rFonts w:ascii="Sylfaen" w:hAnsi="Sylfaen" w:cs="Sylfaen"/>
          <w:sz w:val="22"/>
          <w:szCs w:val="22"/>
          <w:lang w:val="af-ZA"/>
        </w:rPr>
        <w:t>ՀԱՅՏԱՐԱՐՈՒԹՅՈՒՆ</w:t>
      </w:r>
    </w:p>
    <w:p w14:paraId="75AAFA87" w14:textId="1D928CC2" w:rsidR="00642EFE" w:rsidRPr="004A5D42" w:rsidRDefault="00642EFE" w:rsidP="00F21B2F">
      <w:pPr>
        <w:pStyle w:val="aa"/>
        <w:spacing w:after="0"/>
        <w:ind w:right="-7" w:firstLine="567"/>
        <w:jc w:val="center"/>
        <w:rPr>
          <w:rFonts w:ascii="Arial AM" w:hAnsi="Arial AM"/>
          <w:i/>
          <w:sz w:val="22"/>
          <w:szCs w:val="22"/>
          <w:lang w:val="af-ZA"/>
        </w:rPr>
      </w:pPr>
      <w:r w:rsidRPr="004A5D42">
        <w:rPr>
          <w:rFonts w:ascii="Sylfaen" w:hAnsi="Sylfaen" w:cs="Sylfaen"/>
          <w:sz w:val="22"/>
          <w:szCs w:val="22"/>
          <w:lang w:val="af-ZA"/>
        </w:rPr>
        <w:t>ԲԱՑ</w:t>
      </w:r>
      <w:r w:rsidRPr="004A5D42">
        <w:rPr>
          <w:rFonts w:ascii="Arial AM" w:hAnsi="Arial AM"/>
          <w:sz w:val="22"/>
          <w:szCs w:val="22"/>
          <w:lang w:val="af-ZA"/>
        </w:rPr>
        <w:t xml:space="preserve"> </w:t>
      </w:r>
      <w:r w:rsidR="004E1503" w:rsidRPr="004A5D42">
        <w:rPr>
          <w:rFonts w:ascii="Sylfaen" w:hAnsi="Sylfaen" w:cs="Sylfaen"/>
          <w:sz w:val="22"/>
          <w:szCs w:val="22"/>
          <w:lang w:val="af-ZA"/>
        </w:rPr>
        <w:t>ՄՐՑՈՒՅԹ</w:t>
      </w:r>
      <w:r w:rsidRPr="004A5D42">
        <w:rPr>
          <w:rFonts w:ascii="Sylfaen" w:hAnsi="Sylfaen" w:cs="Sylfaen"/>
          <w:sz w:val="22"/>
          <w:szCs w:val="22"/>
          <w:lang w:val="af-ZA"/>
        </w:rPr>
        <w:t>Ի</w:t>
      </w:r>
      <w:r w:rsidRPr="004A5D42">
        <w:rPr>
          <w:rFonts w:ascii="Arial AM" w:hAnsi="Arial AM"/>
          <w:sz w:val="22"/>
          <w:szCs w:val="22"/>
          <w:lang w:val="af-ZA"/>
        </w:rPr>
        <w:t xml:space="preserve"> </w:t>
      </w:r>
      <w:r w:rsidRPr="004A5D42">
        <w:rPr>
          <w:rFonts w:ascii="Sylfaen" w:hAnsi="Sylfaen" w:cs="Sylfaen"/>
          <w:sz w:val="22"/>
          <w:szCs w:val="22"/>
          <w:lang w:val="af-ZA"/>
        </w:rPr>
        <w:t>ՄԱՍԻՆ</w:t>
      </w:r>
      <w:r w:rsidR="000C51A3" w:rsidRPr="004A5D42">
        <w:rPr>
          <w:rStyle w:val="af6"/>
          <w:rFonts w:ascii="Arial AM" w:hAnsi="Arial AM"/>
          <w:sz w:val="22"/>
          <w:szCs w:val="22"/>
          <w:lang w:val="af-ZA"/>
        </w:rPr>
        <w:footnoteReference w:id="1"/>
      </w:r>
    </w:p>
    <w:p w14:paraId="07CF463E" w14:textId="77777777" w:rsidR="00642EFE" w:rsidRPr="002528F7" w:rsidRDefault="00642EFE" w:rsidP="00EF3662">
      <w:pPr>
        <w:pStyle w:val="a3"/>
        <w:spacing w:line="240" w:lineRule="auto"/>
        <w:jc w:val="center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Հայտարարության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սույն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տեքստը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հաստատված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C0193C" w:rsidRPr="002528F7">
        <w:rPr>
          <w:rFonts w:ascii="Sylfaen" w:hAnsi="Sylfaen" w:cs="Sylfaen"/>
          <w:i w:val="0"/>
          <w:lang w:val="af-ZA"/>
        </w:rPr>
        <w:t>գնահատող</w:t>
      </w:r>
      <w:r w:rsidR="00C0193C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հանձնաժողովի</w:t>
      </w:r>
    </w:p>
    <w:p w14:paraId="35C66B2D" w14:textId="6CBA0768" w:rsidR="0091042F" w:rsidRPr="002528F7" w:rsidRDefault="00642EFE" w:rsidP="00D21F8D">
      <w:pPr>
        <w:pStyle w:val="a3"/>
        <w:spacing w:line="240" w:lineRule="auto"/>
        <w:jc w:val="center"/>
        <w:rPr>
          <w:rFonts w:ascii="Arial AM" w:hAnsi="Arial AM"/>
          <w:i w:val="0"/>
          <w:lang w:val="af-ZA"/>
        </w:rPr>
      </w:pPr>
      <w:r w:rsidRPr="002528F7">
        <w:rPr>
          <w:rFonts w:ascii="Arial AM" w:hAnsi="Arial AM"/>
          <w:i w:val="0"/>
          <w:lang w:val="af-ZA"/>
        </w:rPr>
        <w:t>20</w:t>
      </w:r>
      <w:r w:rsidR="003F673D" w:rsidRPr="002528F7">
        <w:rPr>
          <w:rFonts w:ascii="Arial AM" w:hAnsi="Arial AM"/>
          <w:i w:val="0"/>
          <w:lang w:val="af-ZA"/>
        </w:rPr>
        <w:t>24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F5653D" w:rsidRPr="002528F7">
        <w:rPr>
          <w:rFonts w:ascii="Arial AM" w:hAnsi="Arial AM"/>
          <w:i w:val="0"/>
          <w:lang w:val="af-ZA"/>
        </w:rPr>
        <w:t xml:space="preserve">  </w:t>
      </w:r>
      <w:r w:rsidRPr="002528F7">
        <w:rPr>
          <w:rFonts w:ascii="Sylfaen" w:hAnsi="Sylfaen" w:cs="Sylfaen"/>
          <w:i w:val="0"/>
          <w:lang w:val="af-ZA"/>
        </w:rPr>
        <w:t>թվականի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0E7C02">
        <w:rPr>
          <w:rFonts w:ascii="Arial AM" w:hAnsi="Arial AM"/>
          <w:i w:val="0"/>
          <w:lang w:val="af-ZA"/>
        </w:rPr>
        <w:t>&lt;&lt;</w:t>
      </w:r>
      <w:r w:rsidR="003F673D" w:rsidRPr="002528F7">
        <w:rPr>
          <w:rFonts w:ascii="Sylfaen" w:hAnsi="Sylfaen" w:cs="Sylfaen"/>
          <w:i w:val="0"/>
          <w:lang w:val="af-ZA"/>
        </w:rPr>
        <w:t>հո</w:t>
      </w:r>
      <w:r w:rsidR="009C5F34">
        <w:rPr>
          <w:rFonts w:ascii="Sylfaen" w:hAnsi="Sylfaen" w:cs="Sylfaen"/>
          <w:i w:val="0"/>
          <w:lang w:val="hy-AM"/>
        </w:rPr>
        <w:t>ւլիսի 01</w:t>
      </w:r>
      <w:r w:rsidR="000E7C02">
        <w:rPr>
          <w:rFonts w:ascii="Arial AM" w:hAnsi="Arial AM"/>
          <w:i w:val="0"/>
          <w:lang w:val="af-ZA"/>
        </w:rPr>
        <w:t xml:space="preserve">&gt;&gt; 01 </w:t>
      </w:r>
      <w:r w:rsidR="003C53D4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որոշմամբ</w:t>
      </w:r>
      <w:r w:rsidRPr="002528F7">
        <w:rPr>
          <w:rFonts w:ascii="Arial AM" w:hAnsi="Arial AM"/>
          <w:i w:val="0"/>
          <w:lang w:val="af-ZA"/>
        </w:rPr>
        <w:t xml:space="preserve"> </w:t>
      </w:r>
    </w:p>
    <w:p w14:paraId="180A6F19" w14:textId="77777777" w:rsidR="0091042F" w:rsidRPr="002528F7" w:rsidRDefault="0091042F" w:rsidP="00EF3662">
      <w:pPr>
        <w:pStyle w:val="a3"/>
        <w:spacing w:line="240" w:lineRule="auto"/>
        <w:jc w:val="center"/>
        <w:rPr>
          <w:rFonts w:ascii="Arial AM" w:hAnsi="Arial AM"/>
          <w:i w:val="0"/>
          <w:lang w:val="af-ZA"/>
        </w:rPr>
      </w:pPr>
    </w:p>
    <w:p w14:paraId="1AE118E4" w14:textId="77777777" w:rsidR="00CC539B" w:rsidRDefault="00496E18" w:rsidP="00EF3662">
      <w:pPr>
        <w:pStyle w:val="a3"/>
        <w:spacing w:line="240" w:lineRule="auto"/>
        <w:jc w:val="center"/>
        <w:rPr>
          <w:rFonts w:ascii="Arial AM" w:hAnsi="Arial AM"/>
          <w:i w:val="0"/>
          <w:u w:val="single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Ընթացակարգի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642EFE" w:rsidRPr="002528F7">
        <w:rPr>
          <w:rFonts w:ascii="Sylfaen" w:hAnsi="Sylfaen" w:cs="Sylfaen"/>
          <w:i w:val="0"/>
          <w:lang w:val="af-ZA"/>
        </w:rPr>
        <w:t>ծածկագիրը</w:t>
      </w:r>
      <w:r w:rsidR="00642EFE" w:rsidRPr="002528F7">
        <w:rPr>
          <w:rFonts w:ascii="Arial AM" w:hAnsi="Arial AM"/>
          <w:i w:val="0"/>
          <w:lang w:val="af-ZA"/>
        </w:rPr>
        <w:t>`</w:t>
      </w:r>
      <w:r w:rsidR="0091042F" w:rsidRPr="002528F7">
        <w:rPr>
          <w:rFonts w:ascii="Arial AM" w:hAnsi="Arial AM"/>
          <w:i w:val="0"/>
          <w:lang w:val="af-ZA"/>
        </w:rPr>
        <w:t xml:space="preserve"> </w:t>
      </w:r>
      <w:r w:rsidR="00316381" w:rsidRPr="002528F7">
        <w:rPr>
          <w:rFonts w:ascii="Arial AM" w:hAnsi="Arial AM"/>
          <w:i w:val="0"/>
          <w:lang w:val="af-ZA"/>
        </w:rPr>
        <w:t xml:space="preserve"> </w:t>
      </w:r>
      <w:r w:rsidR="003F673D" w:rsidRPr="002528F7">
        <w:rPr>
          <w:rFonts w:ascii="Sylfaen" w:hAnsi="Sylfaen" w:cs="Sylfaen"/>
          <w:i w:val="0"/>
          <w:lang w:val="af-ZA"/>
        </w:rPr>
        <w:t>ԱՄԱՀ</w:t>
      </w:r>
      <w:r w:rsidR="003F673D" w:rsidRPr="002528F7">
        <w:rPr>
          <w:rFonts w:ascii="Arial AM" w:hAnsi="Arial AM"/>
          <w:i w:val="0"/>
          <w:lang w:val="af-ZA"/>
        </w:rPr>
        <w:t>-</w:t>
      </w:r>
      <w:r w:rsidR="003F673D" w:rsidRPr="002528F7">
        <w:rPr>
          <w:rFonts w:ascii="Sylfaen" w:hAnsi="Sylfaen" w:cs="Sylfaen"/>
          <w:i w:val="0"/>
          <w:lang w:val="af-ZA"/>
        </w:rPr>
        <w:t>ՃԳ</w:t>
      </w:r>
      <w:r w:rsidR="003F673D" w:rsidRPr="002528F7">
        <w:rPr>
          <w:rFonts w:ascii="Arial AM" w:hAnsi="Arial AM"/>
          <w:i w:val="0"/>
          <w:lang w:val="af-ZA"/>
        </w:rPr>
        <w:t>-</w:t>
      </w:r>
      <w:r w:rsidR="003F673D" w:rsidRPr="002528F7">
        <w:rPr>
          <w:rFonts w:ascii="Sylfaen" w:hAnsi="Sylfaen" w:cs="Sylfaen"/>
          <w:i w:val="0"/>
          <w:lang w:val="af-ZA"/>
        </w:rPr>
        <w:t>ԲՄԱՇՁԲ</w:t>
      </w:r>
      <w:r w:rsidR="003F673D" w:rsidRPr="002528F7">
        <w:rPr>
          <w:rFonts w:ascii="Arial AM" w:hAnsi="Arial AM"/>
          <w:i w:val="0"/>
          <w:lang w:val="af-ZA"/>
        </w:rPr>
        <w:t>-24/33</w:t>
      </w:r>
      <w:r w:rsidR="009F18D0" w:rsidRPr="002528F7">
        <w:rPr>
          <w:rFonts w:ascii="Arial AM" w:hAnsi="Arial AM"/>
          <w:i w:val="0"/>
          <w:u w:val="single"/>
          <w:lang w:val="af-ZA"/>
        </w:rPr>
        <w:t xml:space="preserve">    </w:t>
      </w:r>
    </w:p>
    <w:p w14:paraId="6354CC13" w14:textId="734735DA" w:rsidR="0091042F" w:rsidRPr="002528F7" w:rsidRDefault="00CC539B" w:rsidP="00EF3662">
      <w:pPr>
        <w:pStyle w:val="a3"/>
        <w:spacing w:line="240" w:lineRule="auto"/>
        <w:jc w:val="center"/>
        <w:rPr>
          <w:rFonts w:ascii="Arial AM" w:hAnsi="Arial AM"/>
          <w:i w:val="0"/>
          <w:lang w:val="af-ZA"/>
        </w:rPr>
      </w:pPr>
      <w:r>
        <w:rPr>
          <w:rFonts w:asciiTheme="minorHAnsi" w:hAnsiTheme="minorHAnsi"/>
          <w:i w:val="0"/>
          <w:u w:val="single"/>
          <w:lang w:val="hy-AM"/>
        </w:rPr>
        <w:t>Գնումն իրականացվում է Գնումների մասին ՀՀ օրենքի 15-րդ հոդվածի 6-րդ մասով</w:t>
      </w:r>
      <w:r w:rsidR="009F18D0" w:rsidRPr="002528F7">
        <w:rPr>
          <w:rFonts w:ascii="Arial AM" w:hAnsi="Arial AM"/>
          <w:i w:val="0"/>
          <w:u w:val="single"/>
          <w:lang w:val="af-ZA"/>
        </w:rPr>
        <w:t xml:space="preserve">    </w:t>
      </w:r>
    </w:p>
    <w:p w14:paraId="4725E55F" w14:textId="77777777" w:rsidR="0091042F" w:rsidRPr="002528F7" w:rsidRDefault="0091042F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bookmarkStart w:id="1" w:name="_GoBack"/>
      <w:bookmarkEnd w:id="1"/>
    </w:p>
    <w:p w14:paraId="726B4271" w14:textId="77777777" w:rsidR="002528F7" w:rsidRPr="002528F7" w:rsidRDefault="002528F7" w:rsidP="002528F7">
      <w:pPr>
        <w:pStyle w:val="a3"/>
        <w:spacing w:line="240" w:lineRule="auto"/>
        <w:ind w:firstLine="708"/>
        <w:jc w:val="left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Պատվիրատուն</w:t>
      </w:r>
      <w:r w:rsidRPr="002528F7">
        <w:rPr>
          <w:rFonts w:ascii="Arial AM" w:hAnsi="Arial AM"/>
          <w:i w:val="0"/>
          <w:lang w:val="af-ZA"/>
        </w:rPr>
        <w:t xml:space="preserve">` </w:t>
      </w:r>
      <w:r w:rsidRPr="002528F7">
        <w:rPr>
          <w:rFonts w:ascii="Sylfaen" w:hAnsi="Sylfaen" w:cs="Sylfaen"/>
          <w:i w:val="0"/>
          <w:lang w:val="hy-AM"/>
        </w:rPr>
        <w:t>ՀՀ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Արմավիրի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մարզի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Արաքսի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համայնքապետարանը</w:t>
      </w:r>
      <w:r w:rsidRPr="002528F7">
        <w:rPr>
          <w:rFonts w:ascii="Arial AM" w:hAnsi="Arial AM"/>
          <w:i w:val="0"/>
          <w:lang w:val="af-ZA"/>
        </w:rPr>
        <w:t xml:space="preserve">, </w:t>
      </w:r>
      <w:r w:rsidRPr="002528F7">
        <w:rPr>
          <w:rFonts w:ascii="Sylfaen" w:hAnsi="Sylfaen" w:cs="Sylfaen"/>
          <w:i w:val="0"/>
          <w:lang w:val="af-ZA"/>
        </w:rPr>
        <w:t>որը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գտնվում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  </w:t>
      </w:r>
      <w:r w:rsidRPr="002528F7">
        <w:rPr>
          <w:rFonts w:ascii="Sylfaen" w:hAnsi="Sylfaen" w:cs="Sylfaen"/>
          <w:i w:val="0"/>
          <w:lang w:val="hy-AM"/>
        </w:rPr>
        <w:t>ՀՀ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Արմավիրի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մարզ</w:t>
      </w:r>
      <w:r w:rsidRPr="002528F7">
        <w:rPr>
          <w:rFonts w:ascii="Arial AM" w:hAnsi="Arial AM"/>
          <w:i w:val="0"/>
          <w:lang w:val="hy-AM"/>
        </w:rPr>
        <w:t xml:space="preserve">, </w:t>
      </w:r>
      <w:r w:rsidRPr="002528F7">
        <w:rPr>
          <w:rFonts w:ascii="Sylfaen" w:hAnsi="Sylfaen" w:cs="Sylfaen"/>
          <w:i w:val="0"/>
          <w:lang w:val="hy-AM"/>
        </w:rPr>
        <w:t>Արաքս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  <w:lang w:val="hy-AM"/>
        </w:rPr>
        <w:t>համայնք</w:t>
      </w:r>
      <w:r w:rsidRPr="002528F7">
        <w:rPr>
          <w:rFonts w:ascii="Arial AM" w:hAnsi="Arial AM"/>
          <w:i w:val="0"/>
          <w:lang w:val="hy-AM"/>
        </w:rPr>
        <w:t>,</w:t>
      </w:r>
      <w:r w:rsidRPr="002528F7">
        <w:rPr>
          <w:rFonts w:ascii="Sylfaen" w:hAnsi="Sylfaen" w:cs="Sylfaen"/>
          <w:i w:val="0"/>
          <w:lang w:val="hy-AM"/>
        </w:rPr>
        <w:t>գյուղ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Sylfaen" w:hAnsi="Sylfaen" w:cs="Sylfaen"/>
          <w:i w:val="0"/>
        </w:rPr>
        <w:t>Գայ</w:t>
      </w:r>
      <w:r w:rsidRPr="002528F7">
        <w:rPr>
          <w:rFonts w:ascii="Arial AM" w:hAnsi="Arial AM"/>
          <w:i w:val="0"/>
          <w:lang w:val="hy-AM"/>
        </w:rPr>
        <w:t xml:space="preserve">, </w:t>
      </w:r>
      <w:r w:rsidRPr="002528F7">
        <w:rPr>
          <w:rFonts w:ascii="Sylfaen" w:hAnsi="Sylfaen" w:cs="Sylfaen"/>
          <w:i w:val="0"/>
        </w:rPr>
        <w:t>Ա</w:t>
      </w:r>
      <w:r w:rsidRPr="002528F7">
        <w:rPr>
          <w:rFonts w:ascii="Arial AM" w:hAnsi="Arial AM"/>
          <w:i w:val="0"/>
          <w:lang w:val="af-ZA"/>
        </w:rPr>
        <w:t>.</w:t>
      </w:r>
      <w:r w:rsidRPr="002528F7">
        <w:rPr>
          <w:rFonts w:ascii="Sylfaen" w:hAnsi="Sylfaen" w:cs="Sylfaen"/>
          <w:i w:val="0"/>
          <w:lang w:val="af-ZA"/>
        </w:rPr>
        <w:t>Խաչատրյան</w:t>
      </w:r>
      <w:r w:rsidRPr="002528F7">
        <w:rPr>
          <w:rFonts w:ascii="Arial AM" w:hAnsi="Arial AM"/>
          <w:i w:val="0"/>
          <w:lang w:val="af-ZA"/>
        </w:rPr>
        <w:t xml:space="preserve"> 1</w:t>
      </w:r>
      <w:r w:rsidRPr="002528F7">
        <w:rPr>
          <w:rFonts w:ascii="Arial AM" w:hAnsi="Arial AM"/>
          <w:i w:val="0"/>
          <w:lang w:val="hy-AM"/>
        </w:rPr>
        <w:t xml:space="preserve"> 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հասցեում</w:t>
      </w:r>
      <w:r w:rsidRPr="002528F7">
        <w:rPr>
          <w:rFonts w:ascii="Arial AM" w:hAnsi="Arial AM"/>
          <w:i w:val="0"/>
          <w:lang w:val="af-ZA"/>
        </w:rPr>
        <w:t>,</w:t>
      </w:r>
      <w:r w:rsidRPr="002528F7">
        <w:rPr>
          <w:rFonts w:ascii="Arial AM" w:hAnsi="Arial AM"/>
          <w:i w:val="0"/>
          <w:lang w:val="hy-AM"/>
        </w:rPr>
        <w:t xml:space="preserve">    </w:t>
      </w:r>
      <w:r w:rsidRPr="002528F7">
        <w:rPr>
          <w:rFonts w:ascii="Sylfaen" w:hAnsi="Sylfaen" w:cs="Sylfaen"/>
          <w:i w:val="0"/>
          <w:lang w:val="af-ZA"/>
        </w:rPr>
        <w:t>հայտարարում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գնանշման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հարցում</w:t>
      </w:r>
      <w:r w:rsidRPr="002528F7">
        <w:rPr>
          <w:rFonts w:ascii="Arial AM" w:hAnsi="Arial AM"/>
          <w:i w:val="0"/>
          <w:lang w:val="af-ZA"/>
        </w:rPr>
        <w:t xml:space="preserve">, </w:t>
      </w:r>
      <w:r w:rsidRPr="002528F7">
        <w:rPr>
          <w:rFonts w:ascii="Sylfaen" w:hAnsi="Sylfaen" w:cs="Sylfaen"/>
          <w:i w:val="0"/>
          <w:lang w:val="af-ZA"/>
        </w:rPr>
        <w:t>որն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իրականացվում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մեկ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փուլով</w:t>
      </w:r>
      <w:r w:rsidRPr="002528F7">
        <w:rPr>
          <w:rFonts w:ascii="Arial AM" w:hAnsi="Arial AM"/>
          <w:i w:val="0"/>
          <w:lang w:val="af-ZA"/>
        </w:rPr>
        <w:t>:</w:t>
      </w:r>
    </w:p>
    <w:p w14:paraId="229B2DA9" w14:textId="6DD1F3DC" w:rsidR="00311076" w:rsidRPr="002528F7" w:rsidRDefault="006113B3" w:rsidP="002528F7">
      <w:pPr>
        <w:pStyle w:val="a3"/>
        <w:spacing w:line="240" w:lineRule="auto"/>
        <w:ind w:firstLine="0"/>
        <w:rPr>
          <w:rFonts w:ascii="Arial AM" w:hAnsi="Arial AM"/>
          <w:i w:val="0"/>
          <w:sz w:val="16"/>
          <w:szCs w:val="16"/>
          <w:lang w:val="af-ZA"/>
        </w:rPr>
      </w:pPr>
      <w:bookmarkStart w:id="2" w:name="_Hlk23167417"/>
      <w:r>
        <w:rPr>
          <w:rFonts w:ascii="Sylfaen" w:hAnsi="Sylfaen" w:cs="Sylfaen"/>
          <w:i w:val="0"/>
          <w:lang w:val="af-ZA"/>
        </w:rPr>
        <w:t xml:space="preserve">    </w:t>
      </w:r>
      <w:r w:rsidR="002528F7" w:rsidRPr="002528F7">
        <w:rPr>
          <w:rFonts w:ascii="Sylfaen" w:hAnsi="Sylfaen" w:cs="Sylfaen"/>
          <w:i w:val="0"/>
          <w:lang w:val="af-ZA"/>
        </w:rPr>
        <w:t>Սույն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ընթացակարգի</w:t>
      </w:r>
      <w:bookmarkEnd w:id="2"/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արդյունքում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hy-AM"/>
        </w:rPr>
        <w:t>ընտրված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մասնակցին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սահմանված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կարգով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կառաջարկվի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կնքել</w:t>
      </w:r>
      <w:r w:rsidR="002528F7" w:rsidRPr="002528F7">
        <w:rPr>
          <w:rFonts w:ascii="Arial AM" w:hAnsi="Arial AM"/>
          <w:i w:val="0"/>
          <w:lang w:val="af-ZA"/>
        </w:rPr>
        <w:t xml:space="preserve">  </w:t>
      </w:r>
      <w:r w:rsidR="002528F7" w:rsidRPr="002528F7">
        <w:rPr>
          <w:rFonts w:ascii="Sylfaen" w:hAnsi="Sylfaen" w:cs="Sylfaen"/>
          <w:i w:val="0"/>
          <w:lang w:val="af-ZA"/>
        </w:rPr>
        <w:t>ՀՀ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Արմավիրի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մարզի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Արաքս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համայնքի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>
        <w:rPr>
          <w:rFonts w:ascii="Sylfaen" w:hAnsi="Sylfaen" w:cs="Sylfaen"/>
          <w:i w:val="0"/>
          <w:lang w:val="af-ZA"/>
        </w:rPr>
        <w:t xml:space="preserve">Գրիբոյեդով գյուղի կենտրոնական փողոցի ճանապարհի մի հատվածի հիմնանորոգման 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աշխատանքների</w:t>
      </w:r>
      <w:r w:rsidR="002528F7" w:rsidRPr="002528F7">
        <w:rPr>
          <w:rFonts w:ascii="Arial AM" w:hAnsi="Arial AM"/>
          <w:i w:val="0"/>
          <w:lang w:val="af-ZA"/>
        </w:rPr>
        <w:t xml:space="preserve">   </w:t>
      </w:r>
      <w:r w:rsidR="002528F7" w:rsidRPr="002528F7">
        <w:rPr>
          <w:rFonts w:ascii="Sylfaen" w:hAnsi="Sylfaen" w:cs="Sylfaen"/>
          <w:i w:val="0"/>
          <w:lang w:val="af-ZA"/>
        </w:rPr>
        <w:t>մատուցման</w:t>
      </w:r>
      <w:r w:rsidR="002528F7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Sylfaen" w:hAnsi="Sylfaen" w:cs="Sylfaen"/>
          <w:i w:val="0"/>
          <w:lang w:val="af-ZA"/>
        </w:rPr>
        <w:t>պայմանագիր</w:t>
      </w:r>
      <w:r w:rsidR="002528F7" w:rsidRPr="002528F7">
        <w:rPr>
          <w:rFonts w:ascii="Arial AM" w:hAnsi="Arial AM"/>
          <w:i w:val="0"/>
          <w:lang w:val="af-ZA"/>
        </w:rPr>
        <w:t xml:space="preserve"> (</w:t>
      </w:r>
      <w:r w:rsidR="002528F7" w:rsidRPr="002528F7">
        <w:rPr>
          <w:rFonts w:ascii="Sylfaen" w:hAnsi="Sylfaen" w:cs="Sylfaen"/>
          <w:i w:val="0"/>
          <w:lang w:val="af-ZA"/>
        </w:rPr>
        <w:t>այսուհետ</w:t>
      </w:r>
      <w:r w:rsidR="002528F7" w:rsidRPr="002528F7">
        <w:rPr>
          <w:rFonts w:ascii="Arial AM" w:hAnsi="Arial AM"/>
          <w:i w:val="0"/>
          <w:lang w:val="af-ZA"/>
        </w:rPr>
        <w:t xml:space="preserve">` </w:t>
      </w:r>
      <w:r w:rsidR="002528F7" w:rsidRPr="002528F7">
        <w:rPr>
          <w:rFonts w:ascii="Sylfaen" w:hAnsi="Sylfaen" w:cs="Sylfaen"/>
          <w:i w:val="0"/>
          <w:lang w:val="af-ZA"/>
        </w:rPr>
        <w:t>պայմանագիր</w:t>
      </w:r>
      <w:r w:rsidR="002528F7" w:rsidRPr="002528F7">
        <w:rPr>
          <w:rFonts w:ascii="Arial AM" w:hAnsi="Arial AM"/>
          <w:i w:val="0"/>
          <w:lang w:val="af-ZA"/>
        </w:rPr>
        <w:t>)</w:t>
      </w:r>
      <w:r w:rsidR="002528F7" w:rsidRPr="002528F7">
        <w:rPr>
          <w:rFonts w:ascii="Tahoma" w:hAnsi="Tahoma" w:cs="Tahoma"/>
          <w:i w:val="0"/>
          <w:lang w:val="af-ZA"/>
        </w:rPr>
        <w:t>։</w:t>
      </w:r>
      <w:r w:rsidR="00642EFE" w:rsidRPr="002528F7">
        <w:rPr>
          <w:rFonts w:ascii="Arial AM" w:hAnsi="Arial AM"/>
          <w:i w:val="0"/>
          <w:sz w:val="16"/>
          <w:szCs w:val="16"/>
          <w:lang w:val="af-ZA"/>
        </w:rPr>
        <w:t xml:space="preserve">         </w:t>
      </w:r>
      <w:r w:rsidR="00691009" w:rsidRPr="002528F7">
        <w:rPr>
          <w:rFonts w:ascii="Arial AM" w:hAnsi="Arial AM"/>
          <w:i w:val="0"/>
          <w:sz w:val="16"/>
          <w:szCs w:val="16"/>
          <w:lang w:val="af-ZA"/>
        </w:rPr>
        <w:t xml:space="preserve">      </w:t>
      </w:r>
      <w:r w:rsidR="009F18D0" w:rsidRPr="002528F7">
        <w:rPr>
          <w:rFonts w:ascii="Arial AM" w:hAnsi="Arial AM"/>
          <w:i w:val="0"/>
          <w:sz w:val="16"/>
          <w:szCs w:val="16"/>
          <w:lang w:val="af-ZA"/>
        </w:rPr>
        <w:t xml:space="preserve">   </w:t>
      </w:r>
      <w:r w:rsidR="00691009" w:rsidRPr="002528F7">
        <w:rPr>
          <w:rFonts w:ascii="Arial AM" w:hAnsi="Arial AM"/>
          <w:i w:val="0"/>
          <w:sz w:val="16"/>
          <w:szCs w:val="16"/>
          <w:lang w:val="af-ZA"/>
        </w:rPr>
        <w:t xml:space="preserve"> </w:t>
      </w:r>
    </w:p>
    <w:p w14:paraId="36338110" w14:textId="5164CCCB" w:rsidR="00357D48" w:rsidRPr="002528F7" w:rsidRDefault="00A20B69" w:rsidP="00EF3662">
      <w:pPr>
        <w:pStyle w:val="a3"/>
        <w:spacing w:line="240" w:lineRule="auto"/>
        <w:ind w:firstLine="0"/>
        <w:rPr>
          <w:rFonts w:ascii="Arial AM" w:hAnsi="Arial AM"/>
          <w:i w:val="0"/>
          <w:lang w:val="af-ZA"/>
        </w:rPr>
      </w:pPr>
      <w:r w:rsidRPr="002528F7">
        <w:rPr>
          <w:rFonts w:ascii="Arial AM" w:hAnsi="Arial AM"/>
          <w:i w:val="0"/>
          <w:lang w:val="af-ZA"/>
        </w:rPr>
        <w:tab/>
      </w:r>
      <w:r w:rsidR="00357D48" w:rsidRPr="002528F7">
        <w:rPr>
          <w:rFonts w:ascii="Sylfaen" w:hAnsi="Sylfaen" w:cs="Sylfaen"/>
          <w:i w:val="0"/>
          <w:lang w:val="af-ZA"/>
        </w:rPr>
        <w:t>Գնումների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մասին</w:t>
      </w:r>
      <w:r w:rsidR="00A76C15" w:rsidRPr="002528F7">
        <w:rPr>
          <w:rFonts w:ascii="Arial AM" w:hAnsi="Arial AM"/>
          <w:i w:val="0"/>
          <w:lang w:val="af-ZA"/>
        </w:rPr>
        <w:t>»</w:t>
      </w:r>
      <w:r w:rsidR="00A96293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ՀՀ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օրենքի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955E87" w:rsidRPr="002528F7">
        <w:rPr>
          <w:rFonts w:ascii="Arial AM" w:hAnsi="Arial AM"/>
          <w:i w:val="0"/>
          <w:lang w:val="af-ZA"/>
        </w:rPr>
        <w:t>7</w:t>
      </w:r>
      <w:r w:rsidR="00357D48" w:rsidRPr="002528F7">
        <w:rPr>
          <w:rFonts w:ascii="Arial AM" w:hAnsi="Arial AM"/>
          <w:i w:val="0"/>
          <w:lang w:val="af-ZA"/>
        </w:rPr>
        <w:t>-</w:t>
      </w:r>
      <w:r w:rsidR="00357D48" w:rsidRPr="002528F7">
        <w:rPr>
          <w:rFonts w:ascii="Sylfaen" w:hAnsi="Sylfaen" w:cs="Sylfaen"/>
          <w:i w:val="0"/>
          <w:lang w:val="af-ZA"/>
        </w:rPr>
        <w:t>րդ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հոդվածի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համաձայն</w:t>
      </w:r>
      <w:r w:rsidR="00357D48" w:rsidRPr="002528F7">
        <w:rPr>
          <w:rFonts w:ascii="Arial AM" w:hAnsi="Arial AM"/>
          <w:i w:val="0"/>
          <w:lang w:val="af-ZA"/>
        </w:rPr>
        <w:t xml:space="preserve">` </w:t>
      </w:r>
      <w:r w:rsidR="00DB4CC7" w:rsidRPr="002528F7">
        <w:rPr>
          <w:rFonts w:ascii="Sylfaen" w:hAnsi="Sylfaen" w:cs="Sylfaen"/>
          <w:i w:val="0"/>
          <w:lang w:val="af-ZA"/>
        </w:rPr>
        <w:t>ցանկացած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անձ</w:t>
      </w:r>
      <w:r w:rsidR="00DB4CC7" w:rsidRPr="002528F7">
        <w:rPr>
          <w:rFonts w:ascii="Arial AM" w:hAnsi="Arial AM"/>
          <w:i w:val="0"/>
          <w:lang w:val="af-ZA"/>
        </w:rPr>
        <w:t xml:space="preserve">, </w:t>
      </w:r>
      <w:r w:rsidR="00DB4CC7" w:rsidRPr="002528F7">
        <w:rPr>
          <w:rFonts w:ascii="Sylfaen" w:hAnsi="Sylfaen" w:cs="Sylfaen"/>
          <w:i w:val="0"/>
          <w:lang w:val="af-ZA"/>
        </w:rPr>
        <w:t>անկախ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նրա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օտարերկրյա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ֆիզիկական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անձ</w:t>
      </w:r>
      <w:r w:rsidR="00DB4CC7" w:rsidRPr="002528F7">
        <w:rPr>
          <w:rFonts w:ascii="Arial AM" w:hAnsi="Arial AM"/>
          <w:i w:val="0"/>
          <w:lang w:val="af-ZA"/>
        </w:rPr>
        <w:t xml:space="preserve">, </w:t>
      </w:r>
      <w:r w:rsidR="00DB4CC7" w:rsidRPr="002528F7">
        <w:rPr>
          <w:rFonts w:ascii="Sylfaen" w:hAnsi="Sylfaen" w:cs="Sylfaen"/>
          <w:i w:val="0"/>
          <w:lang w:val="af-ZA"/>
        </w:rPr>
        <w:t>կազմակերպություն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կամ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քաղաքացիություն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չունեցող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անձ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լինելու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հանգամանքից</w:t>
      </w:r>
      <w:r w:rsidR="00DB4CC7" w:rsidRPr="002528F7">
        <w:rPr>
          <w:rFonts w:ascii="Arial AM" w:hAnsi="Arial AM"/>
          <w:i w:val="0"/>
          <w:lang w:val="af-ZA"/>
        </w:rPr>
        <w:t xml:space="preserve">, </w:t>
      </w:r>
      <w:r w:rsidR="00DB4CC7" w:rsidRPr="002528F7">
        <w:rPr>
          <w:rFonts w:ascii="Sylfaen" w:hAnsi="Sylfaen" w:cs="Sylfaen"/>
          <w:i w:val="0"/>
          <w:lang w:val="af-ZA"/>
        </w:rPr>
        <w:t>ունի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677658" w:rsidRPr="002528F7">
        <w:rPr>
          <w:rFonts w:ascii="Sylfaen" w:hAnsi="Sylfaen" w:cs="Sylfaen"/>
          <w:i w:val="0"/>
          <w:lang w:val="af-ZA"/>
        </w:rPr>
        <w:t>սույն</w:t>
      </w:r>
      <w:r w:rsidR="0067765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ընթացակարգին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մասնակցելու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հավասար</w:t>
      </w:r>
      <w:r w:rsidR="00DB4CC7" w:rsidRPr="002528F7">
        <w:rPr>
          <w:rFonts w:ascii="Arial AM" w:hAnsi="Arial AM"/>
          <w:i w:val="0"/>
          <w:lang w:val="af-ZA"/>
        </w:rPr>
        <w:t xml:space="preserve"> </w:t>
      </w:r>
      <w:r w:rsidR="00DB4CC7" w:rsidRPr="002528F7">
        <w:rPr>
          <w:rFonts w:ascii="Sylfaen" w:hAnsi="Sylfaen" w:cs="Sylfaen"/>
          <w:i w:val="0"/>
          <w:lang w:val="af-ZA"/>
        </w:rPr>
        <w:t>իրավունք</w:t>
      </w:r>
      <w:r w:rsidR="00DB4CC7" w:rsidRPr="002528F7">
        <w:rPr>
          <w:rFonts w:ascii="Arial AM" w:hAnsi="Arial AM"/>
          <w:i w:val="0"/>
          <w:lang w:val="af-ZA"/>
        </w:rPr>
        <w:t>:</w:t>
      </w:r>
    </w:p>
    <w:p w14:paraId="70EB2664" w14:textId="77777777" w:rsidR="00A20B69" w:rsidRPr="002528F7" w:rsidRDefault="00496E18" w:rsidP="00EF3662">
      <w:pPr>
        <w:ind w:firstLine="720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  <w:lang w:val="af-ZA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/>
        </w:rPr>
        <w:t>ընթացակարգին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357D48" w:rsidRPr="002528F7">
        <w:rPr>
          <w:rFonts w:ascii="Sylfaen" w:hAnsi="Sylfaen" w:cs="Sylfaen"/>
          <w:sz w:val="20"/>
          <w:szCs w:val="20"/>
          <w:lang w:val="af-ZA"/>
        </w:rPr>
        <w:t>մասնակցելու</w:t>
      </w:r>
      <w:r w:rsidR="00357D48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357D48" w:rsidRPr="002528F7">
        <w:rPr>
          <w:rFonts w:ascii="Sylfaen" w:hAnsi="Sylfaen" w:cs="Sylfaen"/>
          <w:sz w:val="20"/>
          <w:szCs w:val="20"/>
          <w:lang w:val="af-ZA"/>
        </w:rPr>
        <w:t>իրավունք</w:t>
      </w:r>
      <w:r w:rsidR="0012446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3C3660" w:rsidRPr="002528F7">
        <w:rPr>
          <w:rFonts w:ascii="Sylfaen" w:hAnsi="Sylfaen" w:cs="Sylfaen"/>
          <w:sz w:val="20"/>
          <w:szCs w:val="20"/>
          <w:lang w:val="af-ZA"/>
        </w:rPr>
        <w:t>չունեցող</w:t>
      </w:r>
      <w:r w:rsidR="003C3660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E7947" w:rsidRPr="002528F7">
        <w:rPr>
          <w:rFonts w:ascii="Sylfaen" w:hAnsi="Sylfaen" w:cs="Sylfaen"/>
          <w:sz w:val="20"/>
          <w:szCs w:val="20"/>
          <w:lang w:val="af-ZA"/>
        </w:rPr>
        <w:t>անձանց</w:t>
      </w:r>
      <w:r w:rsidR="006E7947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6E7947" w:rsidRPr="002528F7">
        <w:rPr>
          <w:rFonts w:ascii="Sylfaen" w:hAnsi="Sylfaen" w:cs="Sylfaen"/>
          <w:sz w:val="20"/>
          <w:szCs w:val="20"/>
          <w:lang w:val="af-ZA"/>
        </w:rPr>
        <w:t>ինչպես</w:t>
      </w:r>
      <w:r w:rsidR="006E7947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նաև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մասնակիցներին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ներկայացվող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B61894" w:rsidRPr="002528F7">
        <w:rPr>
          <w:rFonts w:ascii="Sylfaen" w:hAnsi="Sylfaen" w:cs="Sylfaen"/>
          <w:sz w:val="20"/>
          <w:szCs w:val="20"/>
          <w:lang w:val="af-ZA"/>
        </w:rPr>
        <w:t>պայմանները</w:t>
      </w:r>
      <w:r w:rsidR="00B61894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սահմանված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են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սույն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ընթացակարգի</w:t>
      </w:r>
      <w:r w:rsidR="00A20B69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20B69" w:rsidRPr="002528F7">
        <w:rPr>
          <w:rFonts w:ascii="Sylfaen" w:hAnsi="Sylfaen" w:cs="Sylfaen"/>
          <w:sz w:val="20"/>
          <w:szCs w:val="20"/>
          <w:lang w:val="af-ZA"/>
        </w:rPr>
        <w:t>հրավերով</w:t>
      </w:r>
      <w:r w:rsidR="00A20B69" w:rsidRPr="002528F7">
        <w:rPr>
          <w:rFonts w:ascii="Arial AM" w:hAnsi="Arial AM"/>
          <w:sz w:val="20"/>
          <w:szCs w:val="20"/>
          <w:lang w:val="af-ZA"/>
        </w:rPr>
        <w:t>:</w:t>
      </w:r>
    </w:p>
    <w:p w14:paraId="082CB388" w14:textId="77777777" w:rsidR="00357D48" w:rsidRPr="002528F7" w:rsidRDefault="00EE73A8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Ընտրված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մասնակիցը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որոշվում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է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bookmarkStart w:id="3" w:name="_Hlk23167512"/>
      <w:r w:rsidR="00496E18" w:rsidRPr="002528F7">
        <w:rPr>
          <w:rFonts w:ascii="Sylfaen" w:hAnsi="Sylfaen" w:cs="Sylfaen"/>
          <w:i w:val="0"/>
          <w:lang w:val="af-ZA"/>
        </w:rPr>
        <w:t>ոչ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գնային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պայմաններով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բավարար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գնահատված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bookmarkEnd w:id="3"/>
      <w:r w:rsidR="00357D48" w:rsidRPr="002528F7">
        <w:rPr>
          <w:rFonts w:ascii="Sylfaen" w:hAnsi="Sylfaen" w:cs="Sylfaen"/>
          <w:i w:val="0"/>
          <w:lang w:val="af-ZA"/>
        </w:rPr>
        <w:t>հայտեր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ներկայացրած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մասնակիցների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թվից</w:t>
      </w:r>
      <w:r w:rsidR="00357D48" w:rsidRPr="002528F7">
        <w:rPr>
          <w:rFonts w:ascii="Arial AM" w:hAnsi="Arial AM"/>
          <w:i w:val="0"/>
          <w:lang w:val="af-ZA"/>
        </w:rPr>
        <w:t xml:space="preserve">` </w:t>
      </w:r>
      <w:r w:rsidR="00357D48" w:rsidRPr="002528F7">
        <w:rPr>
          <w:rFonts w:ascii="Sylfaen" w:hAnsi="Sylfaen" w:cs="Sylfaen"/>
          <w:i w:val="0"/>
          <w:lang w:val="af-ZA"/>
        </w:rPr>
        <w:t>նվազագույն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գնային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առաջարկ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ներկայացրած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մասնակցին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նախապատվություն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տալու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սկզբունքով</w:t>
      </w:r>
      <w:r w:rsidR="004D5671" w:rsidRPr="002528F7">
        <w:rPr>
          <w:rFonts w:ascii="Tahoma" w:hAnsi="Tahoma" w:cs="Tahoma"/>
          <w:i w:val="0"/>
          <w:lang w:val="af-ZA"/>
        </w:rPr>
        <w:t>։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</w:p>
    <w:p w14:paraId="35F01CC8" w14:textId="57BE87F3" w:rsidR="000E2427" w:rsidRPr="002528F7" w:rsidRDefault="000E2427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Սույն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496E18" w:rsidRPr="002528F7">
        <w:rPr>
          <w:rFonts w:ascii="Sylfaen" w:hAnsi="Sylfaen" w:cs="Sylfaen"/>
          <w:i w:val="0"/>
          <w:lang w:val="af-ZA"/>
        </w:rPr>
        <w:t>ընթացակարգի</w:t>
      </w:r>
      <w:r w:rsidR="00496E18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նկատմամբ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կիրառվում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են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Առևտրի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համաշխարհային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կազմակերպության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պետական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գնումների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համաձայնագրի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դրույթները</w:t>
      </w:r>
      <w:r w:rsidRPr="002528F7">
        <w:rPr>
          <w:rFonts w:ascii="Arial AM" w:hAnsi="Arial AM"/>
          <w:i w:val="0"/>
          <w:lang w:val="af-ZA"/>
        </w:rPr>
        <w:t>:</w:t>
      </w:r>
      <w:r w:rsidR="000C51A3" w:rsidRPr="002528F7">
        <w:rPr>
          <w:rStyle w:val="af6"/>
          <w:rFonts w:ascii="Arial AM" w:hAnsi="Arial AM"/>
          <w:i w:val="0"/>
          <w:lang w:val="af-ZA"/>
        </w:rPr>
        <w:footnoteReference w:id="2"/>
      </w:r>
    </w:p>
    <w:p w14:paraId="578CFD38" w14:textId="77777777" w:rsidR="0067579A" w:rsidRPr="002528F7" w:rsidRDefault="00357D48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Էլեկտրոնային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ձևով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հրավեր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տրամադրելու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պահանջի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դեպքում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պատվիրատուն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E222A7" w:rsidRPr="002528F7">
        <w:rPr>
          <w:rFonts w:ascii="Sylfaen" w:hAnsi="Sylfaen" w:cs="Sylfaen"/>
          <w:i w:val="0"/>
          <w:lang w:val="af-ZA"/>
        </w:rPr>
        <w:t>անվճար</w:t>
      </w:r>
      <w:r w:rsidR="00E222A7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ապահովում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է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հրավերի</w:t>
      </w:r>
      <w:r w:rsidRPr="002528F7">
        <w:rPr>
          <w:rFonts w:ascii="Arial AM" w:hAnsi="Arial AM"/>
          <w:i w:val="0"/>
          <w:lang w:val="af-ZA"/>
        </w:rPr>
        <w:t xml:space="preserve">` </w:t>
      </w:r>
      <w:r w:rsidRPr="002528F7">
        <w:rPr>
          <w:rFonts w:ascii="Sylfaen" w:hAnsi="Sylfaen" w:cs="Sylfaen"/>
          <w:i w:val="0"/>
          <w:lang w:val="af-ZA"/>
        </w:rPr>
        <w:t>էլեկտրոնային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ձևով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տրամադրումը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դիմում</w:t>
      </w:r>
      <w:r w:rsidR="0006311D" w:rsidRPr="002528F7">
        <w:rPr>
          <w:rFonts w:ascii="Sylfaen" w:hAnsi="Sylfaen" w:cs="Sylfaen"/>
          <w:i w:val="0"/>
          <w:lang w:val="af-ZA"/>
        </w:rPr>
        <w:t>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ստանալու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օրվան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հաջորդող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աշխատանքային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օրվա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ընթացքում</w:t>
      </w:r>
      <w:r w:rsidR="004D5671" w:rsidRPr="002528F7">
        <w:rPr>
          <w:rFonts w:ascii="Tahoma" w:hAnsi="Tahoma" w:cs="Tahoma"/>
          <w:i w:val="0"/>
          <w:lang w:val="af-ZA"/>
        </w:rPr>
        <w:t>։</w:t>
      </w:r>
      <w:r w:rsidRPr="002528F7">
        <w:rPr>
          <w:rFonts w:ascii="Arial AM" w:hAnsi="Arial AM"/>
          <w:i w:val="0"/>
          <w:lang w:val="af-ZA"/>
        </w:rPr>
        <w:t xml:space="preserve"> </w:t>
      </w:r>
    </w:p>
    <w:p w14:paraId="315D18A3" w14:textId="3D117701" w:rsidR="00357D48" w:rsidRPr="002528F7" w:rsidRDefault="003B5AE9" w:rsidP="002528F7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Սույն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ընթացակարգին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մասնակցության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հայտերն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անհրաժեշտ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է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  <w:r w:rsidR="00357D48" w:rsidRPr="002528F7">
        <w:rPr>
          <w:rFonts w:ascii="Sylfaen" w:hAnsi="Sylfaen" w:cs="Sylfaen"/>
          <w:i w:val="0"/>
          <w:lang w:val="af-ZA"/>
        </w:rPr>
        <w:t>ներկայացնել</w:t>
      </w:r>
      <w:r w:rsidR="00B61894" w:rsidRPr="002528F7">
        <w:rPr>
          <w:rFonts w:ascii="Arial AM" w:hAnsi="Arial AM"/>
          <w:i w:val="0"/>
          <w:lang w:val="af-ZA" w:eastAsia="ru-RU"/>
        </w:rPr>
        <w:t xml:space="preserve">    </w:t>
      </w:r>
      <w:r w:rsidR="002528F7">
        <w:rPr>
          <w:rFonts w:ascii="Sylfaen" w:hAnsi="Sylfaen"/>
          <w:i w:val="0"/>
          <w:lang w:val="hy-AM"/>
        </w:rPr>
        <w:t xml:space="preserve">Արաքս համայնք, գյուղ </w:t>
      </w:r>
      <w:r w:rsidR="002528F7">
        <w:rPr>
          <w:rFonts w:ascii="Sylfaen" w:hAnsi="Sylfaen"/>
          <w:i w:val="0"/>
        </w:rPr>
        <w:t>Գայ</w:t>
      </w:r>
      <w:r w:rsidR="002528F7">
        <w:rPr>
          <w:rFonts w:ascii="Sylfaen" w:hAnsi="Sylfaen"/>
          <w:i w:val="0"/>
          <w:lang w:val="hy-AM"/>
        </w:rPr>
        <w:t xml:space="preserve">, </w:t>
      </w:r>
      <w:r w:rsidR="002528F7">
        <w:rPr>
          <w:rFonts w:ascii="Sylfaen" w:hAnsi="Sylfaen"/>
          <w:i w:val="0"/>
        </w:rPr>
        <w:t>Ա</w:t>
      </w:r>
      <w:r w:rsidR="002528F7">
        <w:rPr>
          <w:rFonts w:ascii="Sylfaen" w:hAnsi="Sylfaen"/>
          <w:i w:val="0"/>
          <w:lang w:val="af-ZA"/>
        </w:rPr>
        <w:t>.Խաչատրյան 1</w:t>
      </w:r>
      <w:r w:rsidR="002528F7">
        <w:rPr>
          <w:rFonts w:ascii="Sylfaen" w:hAnsi="Sylfaen"/>
          <w:i w:val="0"/>
          <w:lang w:val="hy-AM"/>
        </w:rPr>
        <w:t xml:space="preserve"> </w:t>
      </w:r>
      <w:r w:rsidR="002528F7">
        <w:rPr>
          <w:rFonts w:ascii="Sylfaen" w:hAnsi="Sylfaen"/>
          <w:i w:val="0"/>
          <w:lang w:val="af-ZA"/>
        </w:rPr>
        <w:t xml:space="preserve"> հասցե</w:t>
      </w:r>
      <w:r w:rsidR="00B61894" w:rsidRPr="002528F7">
        <w:rPr>
          <w:rFonts w:ascii="Sylfaen" w:hAnsi="Sylfaen" w:cs="Sylfaen"/>
          <w:i w:val="0"/>
          <w:lang w:val="af-ZA"/>
        </w:rPr>
        <w:t>ով</w:t>
      </w:r>
      <w:r w:rsidR="00B61894" w:rsidRPr="002528F7">
        <w:rPr>
          <w:rFonts w:ascii="Arial AM" w:hAnsi="Arial AM"/>
          <w:i w:val="0"/>
          <w:lang w:val="af-ZA"/>
        </w:rPr>
        <w:t xml:space="preserve">, </w:t>
      </w:r>
      <w:r w:rsidR="00B61894" w:rsidRPr="002528F7">
        <w:rPr>
          <w:rFonts w:ascii="Sylfaen" w:hAnsi="Sylfaen" w:cs="Sylfaen"/>
          <w:i w:val="0"/>
          <w:lang w:val="af-ZA"/>
        </w:rPr>
        <w:t>փաստաթղթային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ձևով</w:t>
      </w:r>
      <w:r w:rsidR="00B61894" w:rsidRPr="002528F7">
        <w:rPr>
          <w:rFonts w:ascii="Arial AM" w:hAnsi="Arial AM"/>
          <w:i w:val="0"/>
          <w:lang w:val="af-ZA" w:eastAsia="ru-RU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մինչև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սույն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հայտարարության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հրապարակման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օրվանից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հաշված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Arial AM" w:hAnsi="Arial AM"/>
          <w:i w:val="0"/>
          <w:lang w:val="af-ZA"/>
        </w:rPr>
        <w:t>40</w:t>
      </w:r>
      <w:r w:rsidR="00B61894" w:rsidRPr="002528F7">
        <w:rPr>
          <w:rFonts w:ascii="Arial AM" w:hAnsi="Arial AM"/>
          <w:i w:val="0"/>
          <w:lang w:val="af-ZA"/>
        </w:rPr>
        <w:t>-</w:t>
      </w:r>
      <w:r w:rsidR="00B61894" w:rsidRPr="002528F7">
        <w:rPr>
          <w:rFonts w:ascii="Sylfaen" w:hAnsi="Sylfaen" w:cs="Sylfaen"/>
          <w:i w:val="0"/>
          <w:lang w:val="af-ZA"/>
        </w:rPr>
        <w:t>րդ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օրվա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B61894" w:rsidRPr="002528F7">
        <w:rPr>
          <w:rFonts w:ascii="Sylfaen" w:hAnsi="Sylfaen" w:cs="Sylfaen"/>
          <w:i w:val="0"/>
          <w:lang w:val="af-ZA"/>
        </w:rPr>
        <w:t>ժամը</w:t>
      </w:r>
      <w:r w:rsidR="00B61894" w:rsidRPr="002528F7">
        <w:rPr>
          <w:rFonts w:ascii="Arial AM" w:hAnsi="Arial AM"/>
          <w:i w:val="0"/>
          <w:lang w:val="af-ZA"/>
        </w:rPr>
        <w:t xml:space="preserve"> </w:t>
      </w:r>
      <w:r w:rsidR="002528F7" w:rsidRPr="002528F7">
        <w:rPr>
          <w:rFonts w:ascii="Arial AM" w:hAnsi="Arial AM"/>
          <w:i w:val="0"/>
          <w:lang w:val="af-ZA"/>
        </w:rPr>
        <w:t>11:00</w:t>
      </w:r>
      <w:r w:rsidR="00B61894" w:rsidRPr="002528F7">
        <w:rPr>
          <w:rFonts w:ascii="Arial AM" w:hAnsi="Arial AM"/>
          <w:i w:val="0"/>
          <w:lang w:val="af-ZA"/>
        </w:rPr>
        <w:t>-</w:t>
      </w:r>
      <w:r w:rsidR="00B61894" w:rsidRPr="002528F7">
        <w:rPr>
          <w:rFonts w:ascii="Sylfaen" w:hAnsi="Sylfaen" w:cs="Sylfaen"/>
          <w:i w:val="0"/>
          <w:lang w:val="af-ZA"/>
        </w:rPr>
        <w:t>ը</w:t>
      </w:r>
      <w:r w:rsidR="002528F7">
        <w:rPr>
          <w:rFonts w:ascii="Sylfaen" w:hAnsi="Sylfaen" w:cs="Sylfaen"/>
          <w:i w:val="0"/>
          <w:lang w:val="af-ZA"/>
        </w:rPr>
        <w:t xml:space="preserve"> </w:t>
      </w:r>
      <w:r w:rsidR="00B61894" w:rsidRPr="002528F7">
        <w:rPr>
          <w:rFonts w:ascii="Arial AM" w:hAnsi="Arial AM"/>
          <w:i w:val="0"/>
          <w:lang w:val="af-ZA"/>
        </w:rPr>
        <w:t xml:space="preserve">: </w:t>
      </w:r>
      <w:r w:rsidR="000076A1" w:rsidRPr="002528F7">
        <w:rPr>
          <w:rFonts w:ascii="Sylfaen" w:hAnsi="Sylfaen" w:cs="Sylfaen"/>
          <w:i w:val="0"/>
          <w:lang w:val="af-ZA"/>
        </w:rPr>
        <w:t>Հայտերը</w:t>
      </w:r>
      <w:r w:rsidR="000076A1" w:rsidRPr="002528F7">
        <w:rPr>
          <w:rFonts w:ascii="Arial AM" w:hAnsi="Arial AM"/>
          <w:i w:val="0"/>
          <w:lang w:val="af-ZA"/>
        </w:rPr>
        <w:t xml:space="preserve">, </w:t>
      </w:r>
      <w:r w:rsidR="000076A1" w:rsidRPr="002528F7">
        <w:rPr>
          <w:rFonts w:ascii="Sylfaen" w:hAnsi="Sylfaen" w:cs="Sylfaen"/>
          <w:i w:val="0"/>
          <w:lang w:val="af-ZA"/>
        </w:rPr>
        <w:t>հայերենից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բացի</w:t>
      </w:r>
      <w:r w:rsidR="000076A1" w:rsidRPr="002528F7">
        <w:rPr>
          <w:rFonts w:ascii="Arial AM" w:hAnsi="Arial AM"/>
          <w:i w:val="0"/>
          <w:lang w:val="af-ZA"/>
        </w:rPr>
        <w:t xml:space="preserve">, </w:t>
      </w:r>
      <w:r w:rsidR="000076A1" w:rsidRPr="002528F7">
        <w:rPr>
          <w:rFonts w:ascii="Sylfaen" w:hAnsi="Sylfaen" w:cs="Sylfaen"/>
          <w:i w:val="0"/>
          <w:lang w:val="af-ZA"/>
        </w:rPr>
        <w:t>կարող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են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ներկայացվել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նաև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անգլերեն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կամ</w:t>
      </w:r>
      <w:r w:rsidR="000076A1" w:rsidRPr="002528F7">
        <w:rPr>
          <w:rFonts w:ascii="Arial AM" w:hAnsi="Arial AM"/>
          <w:i w:val="0"/>
          <w:lang w:val="af-ZA"/>
        </w:rPr>
        <w:t xml:space="preserve"> </w:t>
      </w:r>
      <w:r w:rsidR="000076A1" w:rsidRPr="002528F7">
        <w:rPr>
          <w:rFonts w:ascii="Sylfaen" w:hAnsi="Sylfaen" w:cs="Sylfaen"/>
          <w:i w:val="0"/>
          <w:lang w:val="af-ZA"/>
        </w:rPr>
        <w:t>ռուսերեն</w:t>
      </w:r>
      <w:r w:rsidR="000076A1" w:rsidRPr="002528F7">
        <w:rPr>
          <w:rFonts w:ascii="Arial AM" w:hAnsi="Arial AM"/>
          <w:i w:val="0"/>
          <w:lang w:val="af-ZA"/>
        </w:rPr>
        <w:t>:</w:t>
      </w:r>
      <w:r w:rsidR="00357D48" w:rsidRPr="002528F7">
        <w:rPr>
          <w:rFonts w:ascii="Arial AM" w:hAnsi="Arial AM"/>
          <w:i w:val="0"/>
          <w:lang w:val="af-ZA"/>
        </w:rPr>
        <w:t xml:space="preserve"> </w:t>
      </w:r>
    </w:p>
    <w:p w14:paraId="5B86E01B" w14:textId="60F5CDF0" w:rsidR="00B61894" w:rsidRPr="002528F7" w:rsidRDefault="00B61894" w:rsidP="00B61894">
      <w:pPr>
        <w:pStyle w:val="a3"/>
        <w:spacing w:line="240" w:lineRule="auto"/>
        <w:ind w:firstLine="708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Հայտերի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բացումը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տեղի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կունենա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0E7C02">
        <w:rPr>
          <w:rFonts w:ascii="Sylfaen" w:hAnsi="Sylfaen"/>
          <w:i w:val="0"/>
          <w:lang w:val="hy-AM"/>
        </w:rPr>
        <w:t xml:space="preserve">ՀՀ Արմավիրի մարզ, Արաքս համայնք, գյուղ </w:t>
      </w:r>
      <w:r w:rsidR="000E7C02">
        <w:rPr>
          <w:rFonts w:ascii="Sylfaen" w:hAnsi="Sylfaen"/>
          <w:i w:val="0"/>
        </w:rPr>
        <w:t>Գայ</w:t>
      </w:r>
      <w:r w:rsidR="000E7C02">
        <w:rPr>
          <w:rFonts w:ascii="Sylfaen" w:hAnsi="Sylfaen"/>
          <w:i w:val="0"/>
          <w:lang w:val="hy-AM"/>
        </w:rPr>
        <w:t xml:space="preserve">, </w:t>
      </w:r>
      <w:r w:rsidR="000E7C02">
        <w:rPr>
          <w:rFonts w:ascii="Sylfaen" w:hAnsi="Sylfaen"/>
          <w:i w:val="0"/>
        </w:rPr>
        <w:t>Ա</w:t>
      </w:r>
      <w:r w:rsidR="000E7C02">
        <w:rPr>
          <w:rFonts w:ascii="Sylfaen" w:hAnsi="Sylfaen"/>
          <w:i w:val="0"/>
          <w:lang w:val="af-ZA"/>
        </w:rPr>
        <w:t>.Խաչատրյան 1</w:t>
      </w:r>
      <w:r w:rsidR="000E7C02">
        <w:rPr>
          <w:rFonts w:ascii="Sylfaen" w:hAnsi="Sylfaen"/>
          <w:i w:val="0"/>
          <w:lang w:val="hy-AM"/>
        </w:rPr>
        <w:t xml:space="preserve"> </w:t>
      </w:r>
      <w:r w:rsidR="000E7C02">
        <w:rPr>
          <w:rFonts w:ascii="Sylfaen" w:hAnsi="Sylfaen"/>
          <w:i w:val="0"/>
          <w:lang w:val="af-ZA"/>
        </w:rPr>
        <w:t xml:space="preserve"> հասցեում,  « </w:t>
      </w:r>
      <w:r w:rsidR="000E7C02">
        <w:rPr>
          <w:rFonts w:ascii="Sylfaen" w:hAnsi="Sylfaen"/>
          <w:i w:val="0"/>
          <w:lang w:val="hy-AM"/>
        </w:rPr>
        <w:t>202</w:t>
      </w:r>
      <w:r w:rsidR="000E7C02">
        <w:rPr>
          <w:rFonts w:ascii="Sylfaen" w:hAnsi="Sylfaen"/>
          <w:i w:val="0"/>
          <w:lang w:val="af-ZA"/>
        </w:rPr>
        <w:t>4</w:t>
      </w:r>
      <w:r w:rsidR="000E7C02">
        <w:rPr>
          <w:rFonts w:ascii="Sylfaen" w:hAnsi="Sylfaen"/>
          <w:i w:val="0"/>
          <w:lang w:val="hy-AM"/>
        </w:rPr>
        <w:t xml:space="preserve"> թվականի</w:t>
      </w:r>
      <w:r w:rsidR="000E7C02">
        <w:rPr>
          <w:rFonts w:ascii="Sylfaen" w:hAnsi="Sylfaen"/>
          <w:i w:val="0"/>
          <w:lang w:val="af-ZA"/>
        </w:rPr>
        <w:t>» «</w:t>
      </w:r>
      <w:r w:rsidR="000E7C02">
        <w:rPr>
          <w:rFonts w:ascii="Sylfaen" w:hAnsi="Sylfaen"/>
          <w:i w:val="0"/>
          <w:lang w:val="en-US"/>
        </w:rPr>
        <w:t>օգոստոսի</w:t>
      </w:r>
      <w:r w:rsidR="000E7C02">
        <w:rPr>
          <w:rFonts w:ascii="Sylfaen" w:hAnsi="Sylfaen"/>
          <w:i w:val="0"/>
          <w:lang w:val="af-ZA"/>
        </w:rPr>
        <w:t xml:space="preserve"> » «</w:t>
      </w:r>
      <w:r w:rsidR="00FC688B">
        <w:rPr>
          <w:rFonts w:ascii="Sylfaen" w:hAnsi="Sylfaen"/>
          <w:i w:val="0"/>
          <w:lang w:val="af-ZA"/>
        </w:rPr>
        <w:t>12</w:t>
      </w:r>
      <w:r w:rsidR="000E7C02">
        <w:rPr>
          <w:rFonts w:ascii="Sylfaen" w:hAnsi="Sylfaen"/>
          <w:i w:val="0"/>
          <w:lang w:val="af-ZA"/>
        </w:rPr>
        <w:t xml:space="preserve">» -ին  ժամը </w:t>
      </w:r>
      <w:r w:rsidR="000E7C02">
        <w:rPr>
          <w:rFonts w:ascii="Sylfaen" w:hAnsi="Sylfaen"/>
          <w:i w:val="0"/>
          <w:lang w:val="hy-AM"/>
        </w:rPr>
        <w:t>1</w:t>
      </w:r>
      <w:r w:rsidR="000E7C02">
        <w:rPr>
          <w:rFonts w:ascii="Sylfaen" w:hAnsi="Sylfaen"/>
          <w:i w:val="0"/>
          <w:lang w:val="af-ZA"/>
        </w:rPr>
        <w:t>1</w:t>
      </w:r>
      <w:r w:rsidR="000E7C02">
        <w:rPr>
          <w:rFonts w:ascii="Sylfaen" w:hAnsi="Sylfaen"/>
          <w:i w:val="0"/>
          <w:lang w:val="hy-AM"/>
        </w:rPr>
        <w:t>։00</w:t>
      </w:r>
      <w:r w:rsidR="000E7C02">
        <w:rPr>
          <w:rFonts w:ascii="Sylfaen" w:hAnsi="Sylfaen"/>
          <w:i w:val="0"/>
          <w:lang w:val="af-ZA"/>
        </w:rPr>
        <w:t xml:space="preserve"> -ին</w:t>
      </w:r>
      <w:r w:rsidR="000E7C02" w:rsidRPr="002528F7">
        <w:rPr>
          <w:rFonts w:ascii="Sylfaen" w:hAnsi="Sylfaen" w:cs="Sylfaen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։</w:t>
      </w:r>
      <w:r w:rsidRPr="002528F7">
        <w:rPr>
          <w:rFonts w:ascii="Arial AM" w:hAnsi="Arial AM"/>
          <w:i w:val="0"/>
          <w:lang w:val="af-ZA"/>
        </w:rPr>
        <w:t xml:space="preserve">   </w:t>
      </w:r>
    </w:p>
    <w:p w14:paraId="6050632B" w14:textId="77777777" w:rsidR="001822F3" w:rsidRPr="002528F7" w:rsidRDefault="001822F3" w:rsidP="001822F3">
      <w:pPr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af-ZA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/>
        </w:rPr>
        <w:t>ընթացակարգի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/>
        </w:rPr>
        <w:t>վերաբերյալ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/>
        </w:rPr>
        <w:t>բողոք</w:t>
      </w:r>
      <w:r w:rsidRPr="002528F7">
        <w:rPr>
          <w:rFonts w:ascii="Sylfaen" w:hAnsi="Sylfaen" w:cs="Sylfaen"/>
          <w:sz w:val="20"/>
          <w:szCs w:val="20"/>
          <w:lang w:val="hy-AM"/>
        </w:rPr>
        <w:t>արկումն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16"/>
          <w:szCs w:val="16"/>
          <w:lang w:val="af-ZA"/>
        </w:rPr>
        <w:t xml:space="preserve"> </w:t>
      </w:r>
      <w:r w:rsidRPr="002528F7">
        <w:rPr>
          <w:rFonts w:ascii="Arial AM" w:hAnsi="Arial AM"/>
          <w:sz w:val="20"/>
          <w:szCs w:val="20"/>
          <w:lang w:val="af-ZA"/>
        </w:rPr>
        <w:t>«</w:t>
      </w:r>
      <w:r w:rsidRPr="002528F7">
        <w:rPr>
          <w:rFonts w:ascii="Sylfaen" w:hAnsi="Sylfaen" w:cs="Sylfaen"/>
          <w:sz w:val="20"/>
          <w:szCs w:val="20"/>
          <w:lang w:val="hy-AM"/>
        </w:rPr>
        <w:t>Գնումների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sz w:val="20"/>
          <w:szCs w:val="20"/>
          <w:lang w:val="af-ZA"/>
        </w:rPr>
        <w:t>»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օրենքով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քաղաքացիական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դատավարության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օրենսգրքով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կարգով։</w:t>
      </w:r>
    </w:p>
    <w:p w14:paraId="257FC322" w14:textId="2CCD87A7" w:rsidR="00754697" w:rsidRPr="002528F7" w:rsidRDefault="00754697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  <w:r w:rsidRPr="002528F7">
        <w:rPr>
          <w:rFonts w:ascii="Sylfaen" w:hAnsi="Sylfaen" w:cs="Sylfaen"/>
          <w:i w:val="0"/>
          <w:lang w:val="af-ZA"/>
        </w:rPr>
        <w:t>Սույն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հայտարարության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հետ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կապված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լրացուցիչ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տեղեկություններ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ստանալու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համար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կարող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եք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Sylfaen" w:hAnsi="Sylfaen" w:cs="Sylfaen"/>
          <w:i w:val="0"/>
          <w:lang w:val="af-ZA"/>
        </w:rPr>
        <w:t>դիմել</w:t>
      </w:r>
      <w:r w:rsidRPr="002528F7">
        <w:rPr>
          <w:rFonts w:ascii="Arial AM" w:hAnsi="Arial AM"/>
          <w:i w:val="0"/>
          <w:lang w:val="af-ZA"/>
        </w:rPr>
        <w:t xml:space="preserve"> </w:t>
      </w:r>
      <w:r w:rsidR="00F9448B" w:rsidRPr="002528F7">
        <w:rPr>
          <w:rFonts w:ascii="Sylfaen" w:hAnsi="Sylfaen" w:cs="Sylfaen"/>
          <w:i w:val="0"/>
          <w:lang w:val="af-ZA"/>
        </w:rPr>
        <w:t>գնահատող</w:t>
      </w:r>
      <w:r w:rsidR="00F9448B" w:rsidRPr="002528F7">
        <w:rPr>
          <w:rFonts w:ascii="Arial AM" w:hAnsi="Arial AM"/>
          <w:i w:val="0"/>
          <w:lang w:val="af-ZA"/>
        </w:rPr>
        <w:t xml:space="preserve"> </w:t>
      </w:r>
      <w:r w:rsidR="00F9448B" w:rsidRPr="002528F7">
        <w:rPr>
          <w:rFonts w:ascii="Sylfaen" w:hAnsi="Sylfaen" w:cs="Sylfaen"/>
          <w:i w:val="0"/>
          <w:lang w:val="af-ZA"/>
        </w:rPr>
        <w:t>հանձնաժողովի</w:t>
      </w:r>
      <w:r w:rsidR="00F9448B" w:rsidRPr="002528F7">
        <w:rPr>
          <w:rFonts w:ascii="Arial AM" w:hAnsi="Arial AM"/>
          <w:i w:val="0"/>
          <w:lang w:val="af-ZA"/>
        </w:rPr>
        <w:t xml:space="preserve"> </w:t>
      </w:r>
      <w:r w:rsidR="00F9448B" w:rsidRPr="002528F7">
        <w:rPr>
          <w:rFonts w:ascii="Sylfaen" w:hAnsi="Sylfaen" w:cs="Sylfaen"/>
          <w:i w:val="0"/>
          <w:lang w:val="af-ZA"/>
        </w:rPr>
        <w:t>քարտուղար</w:t>
      </w:r>
      <w:r w:rsidR="00F9448B" w:rsidRPr="002528F7">
        <w:rPr>
          <w:rFonts w:ascii="Arial AM" w:hAnsi="Arial AM"/>
          <w:i w:val="0"/>
          <w:lang w:val="af-ZA"/>
        </w:rPr>
        <w:t xml:space="preserve"> </w:t>
      </w:r>
      <w:r w:rsidRPr="002528F7">
        <w:rPr>
          <w:rFonts w:ascii="Arial AM" w:hAnsi="Arial AM"/>
          <w:i w:val="0"/>
          <w:lang w:val="af-ZA"/>
        </w:rPr>
        <w:t>`</w:t>
      </w:r>
      <w:r w:rsidR="000E7C02" w:rsidRPr="000E7C02">
        <w:rPr>
          <w:rFonts w:ascii="Sylfaen" w:hAnsi="Sylfaen"/>
          <w:i w:val="0"/>
          <w:lang w:val="hy-AM"/>
        </w:rPr>
        <w:t xml:space="preserve"> </w:t>
      </w:r>
      <w:r w:rsidR="000E7C02">
        <w:rPr>
          <w:rFonts w:ascii="Sylfaen" w:hAnsi="Sylfaen"/>
          <w:i w:val="0"/>
          <w:lang w:val="hy-AM"/>
        </w:rPr>
        <w:t>Լուսիկ  Աղաջանյանին</w:t>
      </w:r>
      <w:r w:rsidR="000E7C02" w:rsidRPr="002528F7">
        <w:rPr>
          <w:rFonts w:ascii="Sylfaen" w:hAnsi="Sylfaen" w:cs="Sylfaen"/>
          <w:i w:val="0"/>
          <w:lang w:val="af-ZA"/>
        </w:rPr>
        <w:t xml:space="preserve"> </w:t>
      </w:r>
      <w:r w:rsidR="00F21B2F">
        <w:rPr>
          <w:rFonts w:ascii="Sylfaen" w:hAnsi="Sylfaen" w:cs="Sylfaen"/>
          <w:i w:val="0"/>
          <w:lang w:val="af-ZA"/>
        </w:rPr>
        <w:t>:</w:t>
      </w:r>
    </w:p>
    <w:p w14:paraId="316DB7BC" w14:textId="11591097" w:rsidR="009F18D0" w:rsidRPr="002528F7" w:rsidRDefault="009F18D0" w:rsidP="00EF3662">
      <w:pPr>
        <w:pStyle w:val="a3"/>
        <w:spacing w:line="240" w:lineRule="auto"/>
        <w:ind w:firstLine="0"/>
        <w:rPr>
          <w:rFonts w:ascii="Arial AM" w:hAnsi="Arial AM"/>
          <w:i w:val="0"/>
          <w:lang w:val="af-ZA"/>
        </w:rPr>
      </w:pPr>
      <w:r w:rsidRPr="002528F7">
        <w:rPr>
          <w:rFonts w:ascii="Arial AM" w:hAnsi="Arial AM"/>
          <w:i w:val="0"/>
          <w:lang w:val="af-ZA"/>
        </w:rPr>
        <w:tab/>
      </w:r>
      <w:r w:rsidRPr="002528F7">
        <w:rPr>
          <w:rFonts w:ascii="Arial AM" w:hAnsi="Arial AM"/>
          <w:i w:val="0"/>
          <w:lang w:val="af-ZA"/>
        </w:rPr>
        <w:tab/>
      </w:r>
      <w:r w:rsidRPr="002528F7">
        <w:rPr>
          <w:rFonts w:ascii="Arial AM" w:hAnsi="Arial AM"/>
          <w:i w:val="0"/>
          <w:lang w:val="af-ZA"/>
        </w:rPr>
        <w:tab/>
      </w:r>
      <w:r w:rsidRPr="002528F7">
        <w:rPr>
          <w:rFonts w:ascii="Arial AM" w:hAnsi="Arial AM"/>
          <w:i w:val="0"/>
          <w:lang w:val="af-ZA"/>
        </w:rPr>
        <w:tab/>
      </w:r>
      <w:r w:rsidRPr="002528F7">
        <w:rPr>
          <w:rFonts w:ascii="Arial AM" w:hAnsi="Arial AM"/>
          <w:i w:val="0"/>
          <w:lang w:val="af-ZA"/>
        </w:rPr>
        <w:tab/>
      </w:r>
    </w:p>
    <w:p w14:paraId="7A1C381E" w14:textId="77777777" w:rsidR="005C6543" w:rsidRPr="006D0EF2" w:rsidRDefault="005C6543" w:rsidP="005C6543">
      <w:pPr>
        <w:pStyle w:val="a3"/>
        <w:spacing w:line="240" w:lineRule="auto"/>
        <w:jc w:val="left"/>
        <w:rPr>
          <w:rFonts w:ascii="Sylfaen" w:hAnsi="Sylfaen"/>
          <w:i w:val="0"/>
          <w:lang w:val="af-ZA"/>
        </w:rPr>
      </w:pPr>
      <w:r>
        <w:rPr>
          <w:rFonts w:ascii="Sylfaen" w:hAnsi="Sylfaen"/>
          <w:i w:val="0"/>
          <w:lang w:val="af-ZA"/>
        </w:rPr>
        <w:t xml:space="preserve">Հեռախոս   </w:t>
      </w:r>
      <w:r>
        <w:rPr>
          <w:rFonts w:ascii="Sylfaen" w:hAnsi="Sylfaen"/>
          <w:i w:val="0"/>
          <w:lang w:val="hy-AM"/>
        </w:rPr>
        <w:t xml:space="preserve">   077 001315</w:t>
      </w:r>
    </w:p>
    <w:p w14:paraId="27A1D7B4" w14:textId="77777777" w:rsidR="005C6543" w:rsidRDefault="005C6543" w:rsidP="005C6543">
      <w:pPr>
        <w:pStyle w:val="a3"/>
        <w:spacing w:line="240" w:lineRule="auto"/>
        <w:jc w:val="left"/>
        <w:rPr>
          <w:rFonts w:ascii="Sylfaen" w:hAnsi="Sylfaen"/>
          <w:i w:val="0"/>
          <w:lang w:val="af-ZA"/>
        </w:rPr>
      </w:pPr>
      <w:r>
        <w:rPr>
          <w:rFonts w:ascii="Sylfaen" w:hAnsi="Sylfaen"/>
          <w:i w:val="0"/>
          <w:lang w:val="af-ZA"/>
        </w:rPr>
        <w:t xml:space="preserve">Էլ. Փոստ  </w:t>
      </w:r>
      <w:r>
        <w:rPr>
          <w:rFonts w:ascii="Sylfaen" w:hAnsi="Sylfaen"/>
          <w:i w:val="0"/>
          <w:lang w:val="hy-AM"/>
        </w:rPr>
        <w:t xml:space="preserve">    </w:t>
      </w:r>
      <w:r>
        <w:rPr>
          <w:rFonts w:ascii="Sylfaen" w:hAnsi="Sylfaen"/>
          <w:i w:val="0"/>
          <w:lang w:val="af-ZA"/>
        </w:rPr>
        <w:t xml:space="preserve"> araqsfinans@mail.ru</w:t>
      </w:r>
    </w:p>
    <w:p w14:paraId="06DCD129" w14:textId="77777777" w:rsidR="005C6543" w:rsidRDefault="005C6543" w:rsidP="005C6543">
      <w:pPr>
        <w:pStyle w:val="a3"/>
        <w:spacing w:line="240" w:lineRule="auto"/>
        <w:ind w:firstLine="0"/>
        <w:jc w:val="left"/>
        <w:rPr>
          <w:rFonts w:ascii="Sylfaen" w:hAnsi="Sylfaen"/>
          <w:i w:val="0"/>
          <w:lang w:val="af-ZA"/>
        </w:rPr>
      </w:pPr>
      <w:r>
        <w:rPr>
          <w:rFonts w:ascii="Sylfaen" w:hAnsi="Sylfaen"/>
          <w:i w:val="0"/>
          <w:lang w:val="hy-AM"/>
        </w:rPr>
        <w:t xml:space="preserve">            </w:t>
      </w:r>
      <w:r>
        <w:rPr>
          <w:rFonts w:ascii="Sylfaen" w:hAnsi="Sylfaen"/>
          <w:i w:val="0"/>
          <w:lang w:val="af-ZA"/>
        </w:rPr>
        <w:t xml:space="preserve">Պատվիրատու </w:t>
      </w:r>
      <w:r>
        <w:rPr>
          <w:rFonts w:ascii="Sylfaen" w:hAnsi="Sylfaen"/>
          <w:i w:val="0"/>
          <w:lang w:val="hy-AM"/>
        </w:rPr>
        <w:t xml:space="preserve"> </w:t>
      </w:r>
      <w:r>
        <w:rPr>
          <w:rFonts w:ascii="Sylfaen" w:hAnsi="Sylfaen"/>
          <w:i w:val="0"/>
          <w:lang w:val="af-ZA"/>
        </w:rPr>
        <w:t xml:space="preserve"> </w:t>
      </w:r>
      <w:r>
        <w:rPr>
          <w:rFonts w:ascii="Sylfaen" w:hAnsi="Sylfaen"/>
          <w:i w:val="0"/>
          <w:lang w:val="hy-AM"/>
        </w:rPr>
        <w:t>ՀՀ Արմավիրի մարզի Արաքսի համայնքապետարան</w:t>
      </w:r>
    </w:p>
    <w:p w14:paraId="752441B9" w14:textId="77777777" w:rsidR="009F18D0" w:rsidRDefault="009F18D0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1EE43078" w14:textId="77777777" w:rsidR="004367D4" w:rsidRDefault="004367D4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5FF0736E" w14:textId="77777777" w:rsidR="006A79CD" w:rsidRDefault="006A79CD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26892665" w14:textId="77777777" w:rsidR="006A79CD" w:rsidRDefault="006A79CD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332432A0" w14:textId="77777777" w:rsidR="004367D4" w:rsidRPr="002528F7" w:rsidRDefault="004367D4" w:rsidP="00EF3662">
      <w:pPr>
        <w:pStyle w:val="a3"/>
        <w:spacing w:line="240" w:lineRule="auto"/>
        <w:rPr>
          <w:rFonts w:ascii="Arial AM" w:hAnsi="Arial AM"/>
          <w:i w:val="0"/>
          <w:lang w:val="af-ZA"/>
        </w:rPr>
      </w:pPr>
    </w:p>
    <w:p w14:paraId="37D1070F" w14:textId="77777777" w:rsidR="00F21B2F" w:rsidRPr="00375AC9" w:rsidRDefault="00F21B2F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08F89A90" w14:textId="77777777" w:rsidR="00F21B2F" w:rsidRPr="00375AC9" w:rsidRDefault="00F21B2F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07879202" w14:textId="77777777" w:rsidR="00F21B2F" w:rsidRPr="00375AC9" w:rsidRDefault="00F21B2F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79CFDF62" w14:textId="77777777" w:rsidR="00A14992" w:rsidRPr="00A14992" w:rsidRDefault="00A14992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36B9AA43" w14:textId="77777777" w:rsidR="00A14992" w:rsidRPr="00A14992" w:rsidRDefault="00A14992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hy-AM"/>
        </w:rPr>
      </w:pPr>
    </w:p>
    <w:p w14:paraId="52C4712D" w14:textId="76F90780" w:rsidR="008D3D10" w:rsidRPr="000C108E" w:rsidRDefault="00096865" w:rsidP="00EF3662">
      <w:pPr>
        <w:pStyle w:val="aa"/>
        <w:spacing w:after="0"/>
        <w:ind w:firstLine="567"/>
        <w:jc w:val="right"/>
        <w:rPr>
          <w:rFonts w:ascii="Sylfaen" w:hAnsi="Sylfaen" w:cs="Sylfaen"/>
          <w:i/>
          <w:sz w:val="20"/>
          <w:szCs w:val="20"/>
          <w:lang w:val="af-ZA"/>
        </w:rPr>
      </w:pPr>
      <w:r w:rsidRPr="00375AC9">
        <w:rPr>
          <w:rFonts w:ascii="Sylfaen" w:hAnsi="Sylfaen" w:cs="Sylfaen"/>
          <w:i/>
          <w:sz w:val="20"/>
          <w:szCs w:val="20"/>
          <w:lang w:val="hy-AM"/>
        </w:rPr>
        <w:t>Հաստատված</w:t>
      </w:r>
      <w:r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Pr="00375AC9">
        <w:rPr>
          <w:rFonts w:ascii="Sylfaen" w:hAnsi="Sylfaen" w:cs="Sylfaen"/>
          <w:i/>
          <w:sz w:val="20"/>
          <w:szCs w:val="20"/>
          <w:lang w:val="hy-AM"/>
        </w:rPr>
        <w:t>է</w:t>
      </w:r>
    </w:p>
    <w:p w14:paraId="1F34D806" w14:textId="31936C15" w:rsidR="00096865" w:rsidRPr="002528F7" w:rsidRDefault="003F673D" w:rsidP="00EF3662">
      <w:pPr>
        <w:pStyle w:val="aa"/>
        <w:spacing w:after="0"/>
        <w:ind w:firstLine="567"/>
        <w:jc w:val="right"/>
        <w:rPr>
          <w:rFonts w:ascii="Arial AM" w:hAnsi="Arial AM" w:cs="Sylfaen"/>
          <w:i/>
          <w:sz w:val="20"/>
          <w:szCs w:val="20"/>
          <w:lang w:val="af-ZA"/>
        </w:rPr>
      </w:pPr>
      <w:r w:rsidRPr="00375AC9">
        <w:rPr>
          <w:rFonts w:ascii="Sylfaen" w:hAnsi="Sylfaen" w:cs="Sylfaen"/>
          <w:i/>
          <w:sz w:val="20"/>
          <w:szCs w:val="20"/>
          <w:lang w:val="hy-AM"/>
        </w:rPr>
        <w:t>ԱՄԱՀ</w:t>
      </w:r>
      <w:r w:rsidRPr="005C6543">
        <w:rPr>
          <w:rFonts w:ascii="Arial AM" w:hAnsi="Arial AM" w:cs="Sylfaen"/>
          <w:i/>
          <w:sz w:val="20"/>
          <w:szCs w:val="20"/>
          <w:lang w:val="af-ZA"/>
        </w:rPr>
        <w:t>-</w:t>
      </w:r>
      <w:r w:rsidRPr="00375AC9">
        <w:rPr>
          <w:rFonts w:ascii="Sylfaen" w:hAnsi="Sylfaen" w:cs="Sylfaen"/>
          <w:i/>
          <w:sz w:val="20"/>
          <w:szCs w:val="20"/>
          <w:lang w:val="hy-AM"/>
        </w:rPr>
        <w:t>ՃԳ</w:t>
      </w:r>
      <w:r w:rsidRPr="005C6543">
        <w:rPr>
          <w:rFonts w:ascii="Arial AM" w:hAnsi="Arial AM" w:cs="Sylfaen"/>
          <w:i/>
          <w:sz w:val="20"/>
          <w:szCs w:val="20"/>
          <w:lang w:val="af-ZA"/>
        </w:rPr>
        <w:t>-</w:t>
      </w:r>
      <w:r w:rsidRPr="00375AC9">
        <w:rPr>
          <w:rFonts w:ascii="Sylfaen" w:hAnsi="Sylfaen" w:cs="Sylfaen"/>
          <w:i/>
          <w:sz w:val="20"/>
          <w:szCs w:val="20"/>
          <w:lang w:val="hy-AM"/>
        </w:rPr>
        <w:t>ԲՄԱՇՁԲ</w:t>
      </w:r>
      <w:r w:rsidRPr="005C6543">
        <w:rPr>
          <w:rFonts w:ascii="Arial AM" w:hAnsi="Arial AM" w:cs="Sylfaen"/>
          <w:i/>
          <w:sz w:val="20"/>
          <w:szCs w:val="20"/>
          <w:lang w:val="af-ZA"/>
        </w:rPr>
        <w:t>-24/33</w:t>
      </w:r>
      <w:r w:rsidR="009F18D0" w:rsidRPr="002528F7">
        <w:rPr>
          <w:rFonts w:ascii="Arial AM" w:hAnsi="Arial AM" w:cs="Sylfaen"/>
          <w:i/>
          <w:sz w:val="20"/>
          <w:szCs w:val="20"/>
          <w:lang w:val="af-ZA"/>
        </w:rPr>
        <w:t xml:space="preserve"> </w:t>
      </w:r>
      <w:r w:rsidR="00096865" w:rsidRPr="00375AC9">
        <w:rPr>
          <w:rFonts w:ascii="Sylfaen" w:hAnsi="Sylfaen" w:cs="Sylfaen"/>
          <w:i/>
          <w:sz w:val="20"/>
          <w:szCs w:val="20"/>
          <w:lang w:val="hy-AM"/>
        </w:rPr>
        <w:t>ծածկագրով</w:t>
      </w:r>
      <w:r w:rsidR="00096865"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</w:p>
    <w:p w14:paraId="495016FA" w14:textId="77777777" w:rsidR="00096865" w:rsidRPr="002528F7" w:rsidRDefault="00096865" w:rsidP="00EF3662">
      <w:pPr>
        <w:pStyle w:val="aa"/>
        <w:spacing w:after="0"/>
        <w:ind w:firstLine="567"/>
        <w:jc w:val="right"/>
        <w:rPr>
          <w:rFonts w:ascii="Arial AM" w:hAnsi="Arial AM" w:cs="Times Armenian"/>
          <w:i/>
          <w:sz w:val="20"/>
          <w:szCs w:val="20"/>
          <w:lang w:val="af-ZA"/>
        </w:rPr>
      </w:pPr>
      <w:r w:rsidRPr="002528F7">
        <w:rPr>
          <w:rFonts w:ascii="Sylfaen" w:hAnsi="Sylfaen" w:cs="Sylfaen"/>
          <w:i/>
          <w:sz w:val="20"/>
          <w:szCs w:val="20"/>
        </w:rPr>
        <w:t>բաց</w:t>
      </w:r>
      <w:r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="008C5FC1" w:rsidRPr="002528F7">
        <w:rPr>
          <w:rFonts w:ascii="Sylfaen" w:hAnsi="Sylfaen" w:cs="Sylfaen"/>
          <w:i/>
          <w:sz w:val="20"/>
          <w:szCs w:val="20"/>
          <w:lang w:val="af-ZA"/>
        </w:rPr>
        <w:t>մրցույթի</w:t>
      </w:r>
      <w:r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="00EE5855" w:rsidRPr="002528F7">
        <w:rPr>
          <w:rFonts w:ascii="Sylfaen" w:hAnsi="Sylfaen" w:cs="Sylfaen"/>
          <w:i/>
          <w:sz w:val="20"/>
          <w:szCs w:val="20"/>
          <w:lang w:val="af-ZA"/>
        </w:rPr>
        <w:t>գնահատող</w:t>
      </w:r>
      <w:r w:rsidR="00EE5855" w:rsidRPr="002528F7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</w:rPr>
        <w:t>հանձնաժողովի</w:t>
      </w:r>
    </w:p>
    <w:p w14:paraId="208E4286" w14:textId="0B3501BA" w:rsidR="00096865" w:rsidRPr="002528F7" w:rsidRDefault="00096865" w:rsidP="00EF3662">
      <w:pPr>
        <w:pStyle w:val="aa"/>
        <w:spacing w:after="0"/>
        <w:ind w:firstLine="567"/>
        <w:jc w:val="right"/>
        <w:rPr>
          <w:rFonts w:ascii="Arial AM" w:hAnsi="Arial AM"/>
          <w:i/>
          <w:sz w:val="20"/>
          <w:szCs w:val="20"/>
          <w:lang w:val="af-ZA"/>
        </w:rPr>
      </w:pPr>
      <w:r w:rsidRPr="002528F7">
        <w:rPr>
          <w:rFonts w:ascii="Arial AM" w:hAnsi="Arial AM" w:cs="Sylfaen"/>
          <w:i/>
          <w:sz w:val="20"/>
          <w:szCs w:val="20"/>
          <w:lang w:val="af-ZA"/>
        </w:rPr>
        <w:t xml:space="preserve"> 20</w:t>
      </w:r>
      <w:r w:rsidR="005C6543">
        <w:rPr>
          <w:rFonts w:ascii="Arial AM" w:hAnsi="Arial AM" w:cs="Sylfaen"/>
          <w:i/>
          <w:sz w:val="20"/>
          <w:szCs w:val="20"/>
          <w:lang w:val="af-ZA"/>
        </w:rPr>
        <w:t>24</w:t>
      </w:r>
      <w:r w:rsidRPr="002528F7">
        <w:rPr>
          <w:rFonts w:ascii="Sylfaen" w:hAnsi="Sylfaen" w:cs="Sylfaen"/>
          <w:i/>
          <w:sz w:val="20"/>
          <w:szCs w:val="20"/>
        </w:rPr>
        <w:t>թ</w:t>
      </w:r>
      <w:r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.  </w:t>
      </w:r>
      <w:r w:rsidR="005C6543" w:rsidRPr="005C6543">
        <w:rPr>
          <w:rFonts w:ascii="Sylfaen" w:hAnsi="Sylfaen" w:cs="Times Armenian"/>
          <w:i/>
          <w:sz w:val="20"/>
          <w:szCs w:val="20"/>
          <w:lang w:val="af-ZA"/>
        </w:rPr>
        <w:t>Հու</w:t>
      </w:r>
      <w:r w:rsidR="009C5F34">
        <w:rPr>
          <w:rFonts w:ascii="Sylfaen" w:hAnsi="Sylfaen" w:cs="Times Armenian"/>
          <w:i/>
          <w:sz w:val="20"/>
          <w:szCs w:val="20"/>
          <w:lang w:val="hy-AM"/>
        </w:rPr>
        <w:t>լ</w:t>
      </w:r>
      <w:r w:rsidR="005C6543" w:rsidRPr="005C6543">
        <w:rPr>
          <w:rFonts w:ascii="Sylfaen" w:hAnsi="Sylfaen" w:cs="Times Armenian"/>
          <w:i/>
          <w:sz w:val="20"/>
          <w:szCs w:val="20"/>
          <w:lang w:val="af-ZA"/>
        </w:rPr>
        <w:t xml:space="preserve">իսի </w:t>
      </w:r>
      <w:r w:rsidR="009C5F34">
        <w:rPr>
          <w:rFonts w:ascii="Sylfaen" w:hAnsi="Sylfaen" w:cs="Times Armenian"/>
          <w:i/>
          <w:sz w:val="20"/>
          <w:szCs w:val="20"/>
          <w:lang w:val="hy-AM"/>
        </w:rPr>
        <w:t>01</w:t>
      </w:r>
      <w:r w:rsidR="005C6159"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 -</w:t>
      </w:r>
      <w:r w:rsidR="005C6159" w:rsidRPr="005C6543">
        <w:rPr>
          <w:rFonts w:ascii="Sylfaen" w:hAnsi="Sylfaen" w:cs="Sylfaen"/>
          <w:i/>
          <w:sz w:val="20"/>
          <w:szCs w:val="20"/>
          <w:lang w:val="af-ZA"/>
        </w:rPr>
        <w:t>ի</w:t>
      </w:r>
      <w:r w:rsidR="005C6159"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Pr="005C6543">
        <w:rPr>
          <w:rFonts w:ascii="Arial AM" w:hAnsi="Arial AM" w:cs="Times Armenian"/>
          <w:i/>
          <w:sz w:val="20"/>
          <w:szCs w:val="20"/>
          <w:vertAlign w:val="subscript"/>
          <w:lang w:val="af-ZA"/>
        </w:rPr>
        <w:t xml:space="preserve"> </w:t>
      </w:r>
      <w:r w:rsidR="005C6159"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N  </w:t>
      </w:r>
      <w:r w:rsidR="005C6543" w:rsidRPr="005C6543">
        <w:rPr>
          <w:rFonts w:ascii="Arial AM" w:hAnsi="Arial AM" w:cs="Times Armenian"/>
          <w:i/>
          <w:sz w:val="20"/>
          <w:szCs w:val="20"/>
          <w:lang w:val="af-ZA"/>
        </w:rPr>
        <w:t>01</w:t>
      </w:r>
      <w:r w:rsidR="005C6159" w:rsidRPr="005C6543">
        <w:rPr>
          <w:rFonts w:ascii="Arial AM" w:hAnsi="Arial AM" w:cs="Times Armenian"/>
          <w:i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</w:rPr>
        <w:t>որոշմամբ</w:t>
      </w:r>
    </w:p>
    <w:p w14:paraId="0C9AD005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A2B1248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51690C0D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46003BE5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12068C9F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55775ABA" w14:textId="3ACB0FCA" w:rsidR="00096865" w:rsidRPr="002528F7" w:rsidRDefault="00FC688B" w:rsidP="00F21B2F">
      <w:pPr>
        <w:pStyle w:val="aa"/>
        <w:ind w:right="-7" w:firstLine="567"/>
        <w:jc w:val="center"/>
        <w:rPr>
          <w:rFonts w:ascii="Arial AM" w:hAnsi="Arial AM"/>
          <w:lang w:val="af-ZA"/>
        </w:rPr>
      </w:pPr>
      <w:r>
        <w:rPr>
          <w:rFonts w:ascii="Sylfaen" w:hAnsi="Sylfaen" w:cs="Times Armenian"/>
          <w:i/>
          <w:sz w:val="20"/>
          <w:szCs w:val="20"/>
          <w:lang w:val="af-ZA"/>
        </w:rPr>
        <w:t>«</w:t>
      </w:r>
      <w:r>
        <w:rPr>
          <w:rFonts w:ascii="Sylfaen" w:hAnsi="Sylfaen" w:cs="Times Armenian"/>
          <w:sz w:val="20"/>
          <w:szCs w:val="20"/>
          <w:lang w:val="af-ZA"/>
        </w:rPr>
        <w:t>ՀՀ ԱՐՄԱՎԻՐԻ ՄԱՐԶԻ ԱՐԱՔՍԻ  ՀԱՄԱՅՆՔԱՊԵՏԱՐԱՆ</w:t>
      </w:r>
      <w:r>
        <w:rPr>
          <w:rFonts w:ascii="Sylfaen" w:hAnsi="Sylfaen" w:cs="Sylfaen"/>
          <w:i/>
          <w:sz w:val="20"/>
          <w:szCs w:val="20"/>
          <w:lang w:val="af-ZA"/>
        </w:rPr>
        <w:t>»</w:t>
      </w:r>
    </w:p>
    <w:p w14:paraId="5EE06976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623AB02D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0085A62A" w14:textId="77777777" w:rsidR="00CE0D95" w:rsidRPr="002528F7" w:rsidRDefault="00CE0D9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2443762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E0D5ED4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 w:cs="Sylfaen"/>
          <w:lang w:val="af-ZA"/>
        </w:rPr>
      </w:pPr>
      <w:r w:rsidRPr="002528F7">
        <w:rPr>
          <w:rFonts w:ascii="Sylfaen" w:hAnsi="Sylfaen" w:cs="Sylfaen"/>
        </w:rPr>
        <w:t>Հ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Ր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Ա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Վ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Ե</w:t>
      </w:r>
      <w:r w:rsidRPr="002528F7">
        <w:rPr>
          <w:rFonts w:ascii="Arial AM" w:hAnsi="Arial AM" w:cs="Times Armenian"/>
          <w:lang w:val="af-ZA"/>
        </w:rPr>
        <w:t xml:space="preserve"> </w:t>
      </w:r>
      <w:r w:rsidRPr="002528F7">
        <w:rPr>
          <w:rFonts w:ascii="Sylfaen" w:hAnsi="Sylfaen" w:cs="Sylfaen"/>
        </w:rPr>
        <w:t>Ր</w:t>
      </w:r>
    </w:p>
    <w:p w14:paraId="51FBC125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 w:cs="Sylfaen"/>
          <w:lang w:val="af-ZA"/>
        </w:rPr>
      </w:pPr>
    </w:p>
    <w:p w14:paraId="422D8DA2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 w:cs="Sylfaen"/>
          <w:lang w:val="af-ZA"/>
        </w:rPr>
      </w:pPr>
    </w:p>
    <w:p w14:paraId="689F5245" w14:textId="607C9F05" w:rsidR="00096865" w:rsidRPr="00FC688B" w:rsidRDefault="00FC688B" w:rsidP="00EF3662">
      <w:pPr>
        <w:pStyle w:val="aa"/>
        <w:ind w:right="-7"/>
        <w:jc w:val="center"/>
        <w:rPr>
          <w:rFonts w:ascii="Sylfaen" w:hAnsi="Sylfaen"/>
          <w:sz w:val="26"/>
          <w:szCs w:val="26"/>
          <w:lang w:val="af-ZA"/>
        </w:rPr>
      </w:pPr>
      <w:r w:rsidRPr="00FC688B">
        <w:rPr>
          <w:rFonts w:ascii="Sylfaen" w:hAnsi="Sylfaen"/>
          <w:sz w:val="26"/>
          <w:szCs w:val="26"/>
          <w:lang w:val="af-ZA"/>
        </w:rPr>
        <w:t xml:space="preserve">ՀՀ ԱՐՄԱՎԻՐԻ ՄԱՐԶԻ ԱՐԱՔՍ ՀԱՄԱՅՆՔԻ </w:t>
      </w:r>
      <w:r w:rsidR="002B32D6" w:rsidRPr="00FC688B">
        <w:rPr>
          <w:rFonts w:ascii="Sylfaen" w:hAnsi="Sylfaen" w:cs="Sylfaen"/>
          <w:sz w:val="26"/>
          <w:szCs w:val="26"/>
        </w:rPr>
        <w:t>ԿԱՐԻՔՆԵՐԻ</w:t>
      </w:r>
      <w:r w:rsidR="002B32D6" w:rsidRPr="00FC688B">
        <w:rPr>
          <w:rFonts w:ascii="Arial AM" w:hAnsi="Arial AM" w:cs="Times Armenian"/>
          <w:sz w:val="26"/>
          <w:szCs w:val="26"/>
          <w:lang w:val="af-ZA"/>
        </w:rPr>
        <w:t xml:space="preserve"> </w:t>
      </w:r>
      <w:r w:rsidR="002B32D6" w:rsidRPr="00FC688B">
        <w:rPr>
          <w:rFonts w:ascii="Sylfaen" w:hAnsi="Sylfaen" w:cs="Sylfaen"/>
          <w:sz w:val="26"/>
          <w:szCs w:val="26"/>
        </w:rPr>
        <w:t>ՀԱՄԱՐ</w:t>
      </w:r>
      <w:r w:rsidR="002B32D6" w:rsidRPr="00FC688B">
        <w:rPr>
          <w:rFonts w:ascii="Arial AM" w:hAnsi="Arial AM" w:cs="Times Armenian"/>
          <w:sz w:val="26"/>
          <w:szCs w:val="26"/>
          <w:lang w:val="af-ZA"/>
        </w:rPr>
        <w:t xml:space="preserve"> </w:t>
      </w:r>
      <w:r w:rsidR="005E0217">
        <w:rPr>
          <w:rFonts w:ascii="Arial AM" w:hAnsi="Arial AM" w:cs="Times Armenian"/>
          <w:sz w:val="26"/>
          <w:szCs w:val="26"/>
          <w:lang w:val="af-ZA"/>
        </w:rPr>
        <w:t xml:space="preserve"> </w:t>
      </w:r>
      <w:r w:rsidRPr="00FC688B">
        <w:rPr>
          <w:rFonts w:ascii="Sylfaen" w:hAnsi="Sylfaen"/>
          <w:sz w:val="26"/>
          <w:szCs w:val="26"/>
          <w:lang w:val="af-ZA"/>
        </w:rPr>
        <w:t>ԳՐԻԲՈՅԵԴՈՎ ԳՅՈՒՂԻ ԿԵՆՏՐՈՆԱԿԱՆ ՓՈՂՈՑԻ ՃԱՆԱՊԱՐՀԻ ՄԻ ՀԱՏՎԱԾԻ ՀԻՄՆԱՆՈՐՈԳՄԱՆ ԱՇԽԱՏԱՆՔՆԵՐԻ</w:t>
      </w:r>
      <w:r w:rsidR="002B32D6" w:rsidRPr="00FC688B">
        <w:rPr>
          <w:rFonts w:ascii="Sylfaen" w:hAnsi="Sylfaen"/>
          <w:sz w:val="26"/>
          <w:szCs w:val="26"/>
          <w:lang w:val="af-ZA"/>
        </w:rPr>
        <w:t xml:space="preserve"> ՁԵՌՔԲԵՐՄԱՆ ՆՊԱՏԱԿՈՎ  ՀԱՅՏԱՐԱՐՎԱԾ ԲԱՑ </w:t>
      </w:r>
      <w:r w:rsidR="008C5FC1" w:rsidRPr="00FC688B">
        <w:rPr>
          <w:rFonts w:ascii="Sylfaen" w:hAnsi="Sylfaen"/>
          <w:sz w:val="26"/>
          <w:szCs w:val="26"/>
          <w:lang w:val="af-ZA"/>
        </w:rPr>
        <w:t>ՄՐՑՈՒՅԹԻ</w:t>
      </w:r>
    </w:p>
    <w:p w14:paraId="432419C7" w14:textId="77777777" w:rsidR="00096865" w:rsidRPr="002528F7" w:rsidRDefault="00096865" w:rsidP="00EF3662">
      <w:pPr>
        <w:pStyle w:val="aa"/>
        <w:ind w:right="-7"/>
        <w:jc w:val="center"/>
        <w:rPr>
          <w:rFonts w:ascii="Arial AM" w:hAnsi="Arial AM"/>
          <w:szCs w:val="22"/>
          <w:lang w:val="af-ZA"/>
        </w:rPr>
      </w:pPr>
    </w:p>
    <w:p w14:paraId="5AFDB2AB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51BC3FFC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3DEF75AC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6821A22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68314B3D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4620488A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5F8BA6C1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0B89250A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275EABD4" w14:textId="77777777" w:rsidR="002B32D6" w:rsidRPr="002528F7" w:rsidRDefault="002B32D6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75F2AA85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7984AD98" w14:textId="77777777" w:rsidR="00CE0D95" w:rsidRPr="002528F7" w:rsidRDefault="00CE0D9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72049507" w14:textId="77777777" w:rsidR="00CE0D95" w:rsidRPr="002528F7" w:rsidRDefault="00CE0D9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34D634A4" w14:textId="77777777" w:rsidR="00CE0D95" w:rsidRPr="002528F7" w:rsidRDefault="00CE0D9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18AE3E3D" w14:textId="77777777" w:rsidR="00096865" w:rsidRPr="002528F7" w:rsidRDefault="00096865" w:rsidP="00EF3662">
      <w:pPr>
        <w:pStyle w:val="aa"/>
        <w:ind w:right="-7" w:firstLine="567"/>
        <w:jc w:val="center"/>
        <w:rPr>
          <w:rFonts w:ascii="Arial AM" w:hAnsi="Arial AM"/>
          <w:lang w:val="af-ZA"/>
        </w:rPr>
      </w:pPr>
    </w:p>
    <w:p w14:paraId="6F9668A6" w14:textId="77777777" w:rsidR="001A43A4" w:rsidRPr="002528F7" w:rsidRDefault="006F0D3F" w:rsidP="00EF3662">
      <w:pPr>
        <w:ind w:firstLine="567"/>
        <w:jc w:val="both"/>
        <w:rPr>
          <w:rFonts w:ascii="Arial AM" w:hAnsi="Arial AM" w:cs="Sylfaen"/>
          <w:i/>
          <w:sz w:val="22"/>
          <w:szCs w:val="22"/>
          <w:lang w:val="af-ZA"/>
        </w:rPr>
      </w:pPr>
      <w:r w:rsidRPr="002528F7">
        <w:rPr>
          <w:rFonts w:ascii="Arial AM" w:hAnsi="Arial AM" w:cs="Sylfaen"/>
          <w:i/>
          <w:sz w:val="22"/>
          <w:szCs w:val="22"/>
          <w:lang w:val="af-ZA"/>
        </w:rPr>
        <w:br w:type="page"/>
      </w:r>
      <w:r w:rsidR="00096865" w:rsidRPr="002528F7">
        <w:rPr>
          <w:rFonts w:ascii="Sylfaen" w:hAnsi="Sylfaen" w:cs="Sylfaen"/>
          <w:i/>
          <w:sz w:val="22"/>
          <w:szCs w:val="22"/>
        </w:rPr>
        <w:lastRenderedPageBreak/>
        <w:t>Հարգելի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մասնակից</w:t>
      </w:r>
      <w:r w:rsidR="00677658" w:rsidRPr="002528F7">
        <w:rPr>
          <w:rFonts w:ascii="Arial AM" w:hAnsi="Arial AM" w:cs="Sylfaen"/>
          <w:i/>
          <w:sz w:val="22"/>
          <w:szCs w:val="22"/>
          <w:lang w:val="af-ZA"/>
        </w:rPr>
        <w:t xml:space="preserve"> </w:t>
      </w:r>
      <w:r w:rsidR="00884204" w:rsidRPr="002528F7">
        <w:rPr>
          <w:rFonts w:ascii="Sylfaen" w:hAnsi="Sylfaen" w:cs="Sylfaen"/>
          <w:i/>
          <w:sz w:val="22"/>
          <w:szCs w:val="22"/>
        </w:rPr>
        <w:t>ն</w:t>
      </w:r>
      <w:r w:rsidR="00096865" w:rsidRPr="002528F7">
        <w:rPr>
          <w:rFonts w:ascii="Sylfaen" w:hAnsi="Sylfaen" w:cs="Sylfaen"/>
          <w:i/>
          <w:sz w:val="22"/>
          <w:szCs w:val="22"/>
        </w:rPr>
        <w:t>ախքան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հայտ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կազմելը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և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ներկայացնելը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խնդրում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ենք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մանրամասնորեն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ուսումնասիրել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սույն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հրավերը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, </w:t>
      </w:r>
      <w:r w:rsidR="00096865" w:rsidRPr="002528F7">
        <w:rPr>
          <w:rFonts w:ascii="Sylfaen" w:hAnsi="Sylfaen" w:cs="Sylfaen"/>
          <w:i/>
          <w:sz w:val="22"/>
          <w:szCs w:val="22"/>
        </w:rPr>
        <w:t>քանի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որ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հրավերին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չհամապատասխանող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հայտերը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ենթակա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են</w:t>
      </w:r>
      <w:r w:rsidR="00096865" w:rsidRPr="002528F7">
        <w:rPr>
          <w:rFonts w:ascii="Arial AM" w:hAnsi="Arial AM" w:cs="Times Armenian"/>
          <w:i/>
          <w:sz w:val="22"/>
          <w:szCs w:val="22"/>
          <w:lang w:val="af-ZA"/>
        </w:rPr>
        <w:t xml:space="preserve"> </w:t>
      </w:r>
      <w:r w:rsidR="00096865" w:rsidRPr="002528F7">
        <w:rPr>
          <w:rFonts w:ascii="Sylfaen" w:hAnsi="Sylfaen" w:cs="Sylfaen"/>
          <w:i/>
          <w:sz w:val="22"/>
          <w:szCs w:val="22"/>
        </w:rPr>
        <w:t>մերժման</w:t>
      </w:r>
      <w:r w:rsidR="0046586E" w:rsidRPr="002528F7">
        <w:rPr>
          <w:rFonts w:ascii="Arial AM" w:hAnsi="Arial AM" w:cs="Sylfaen"/>
          <w:i/>
          <w:sz w:val="22"/>
          <w:szCs w:val="22"/>
          <w:lang w:val="af-ZA"/>
        </w:rPr>
        <w:t xml:space="preserve">: </w:t>
      </w:r>
    </w:p>
    <w:p w14:paraId="783994DF" w14:textId="77777777" w:rsidR="00096865" w:rsidRPr="002528F7" w:rsidRDefault="00096865" w:rsidP="00EF3662">
      <w:pPr>
        <w:ind w:firstLine="567"/>
        <w:jc w:val="center"/>
        <w:rPr>
          <w:rFonts w:ascii="Arial AM" w:hAnsi="Arial AM"/>
          <w:b/>
          <w:sz w:val="20"/>
          <w:szCs w:val="22"/>
          <w:lang w:val="af-ZA"/>
        </w:rPr>
      </w:pPr>
    </w:p>
    <w:p w14:paraId="541136DB" w14:textId="77777777" w:rsidR="00160AE4" w:rsidRPr="002528F7" w:rsidRDefault="00160AE4" w:rsidP="00EF3662">
      <w:pPr>
        <w:ind w:firstLine="567"/>
        <w:jc w:val="center"/>
        <w:rPr>
          <w:rFonts w:ascii="Arial AM" w:hAnsi="Arial AM" w:cs="Sylfaen"/>
          <w:b/>
          <w:sz w:val="22"/>
          <w:szCs w:val="22"/>
          <w:lang w:val="af-ZA"/>
        </w:rPr>
      </w:pPr>
    </w:p>
    <w:p w14:paraId="33725589" w14:textId="77777777" w:rsidR="00160AE4" w:rsidRPr="002528F7" w:rsidRDefault="00160AE4" w:rsidP="00EF3662">
      <w:pPr>
        <w:ind w:firstLine="567"/>
        <w:jc w:val="center"/>
        <w:rPr>
          <w:rFonts w:ascii="Arial AM" w:hAnsi="Arial AM"/>
          <w:b/>
          <w:sz w:val="20"/>
          <w:szCs w:val="20"/>
          <w:lang w:val="af-ZA"/>
        </w:rPr>
      </w:pPr>
      <w:r w:rsidRPr="002528F7">
        <w:rPr>
          <w:rFonts w:ascii="Sylfaen" w:hAnsi="Sylfaen" w:cs="Sylfaen"/>
          <w:b/>
          <w:sz w:val="20"/>
          <w:szCs w:val="20"/>
        </w:rPr>
        <w:t>ԲՈՎԱՆԴԱԿՈւԹՅՈւՆ</w:t>
      </w:r>
    </w:p>
    <w:p w14:paraId="44484AC7" w14:textId="77777777" w:rsidR="00160AE4" w:rsidRPr="002528F7" w:rsidRDefault="00160AE4" w:rsidP="00EF3662">
      <w:pPr>
        <w:ind w:firstLine="567"/>
        <w:jc w:val="center"/>
        <w:rPr>
          <w:rFonts w:ascii="Arial AM" w:hAnsi="Arial AM"/>
          <w:i/>
          <w:sz w:val="20"/>
          <w:lang w:val="af-ZA"/>
        </w:rPr>
      </w:pPr>
    </w:p>
    <w:p w14:paraId="3DB28EC0" w14:textId="207C09CB" w:rsidR="00096865" w:rsidRPr="00617828" w:rsidRDefault="00FC688B" w:rsidP="00617828">
      <w:pPr>
        <w:ind w:firstLine="567"/>
        <w:jc w:val="center"/>
        <w:rPr>
          <w:rFonts w:ascii="Arial AM" w:hAnsi="Arial AM"/>
          <w:i/>
          <w:sz w:val="22"/>
          <w:szCs w:val="22"/>
          <w:lang w:val="af-ZA"/>
        </w:rPr>
      </w:pPr>
      <w:r w:rsidRPr="00617828">
        <w:rPr>
          <w:rFonts w:ascii="Sylfaen" w:hAnsi="Sylfaen"/>
          <w:sz w:val="22"/>
          <w:szCs w:val="22"/>
          <w:lang w:val="af-ZA"/>
        </w:rPr>
        <w:t xml:space="preserve">ՀՀ ԱՐՄԱՎԻՐԻ ՄԱՐԶԻ ԱՐԱՔՍ ՀԱՄԱՅՆՔԻ </w:t>
      </w:r>
      <w:r w:rsidRPr="00617828">
        <w:rPr>
          <w:rFonts w:ascii="Sylfaen" w:hAnsi="Sylfaen" w:cs="Sylfaen"/>
          <w:sz w:val="22"/>
          <w:szCs w:val="22"/>
        </w:rPr>
        <w:t>ԿԱՐԻՔՆԵՐԻ</w:t>
      </w:r>
      <w:r w:rsidRPr="00617828">
        <w:rPr>
          <w:rFonts w:ascii="Arial AM" w:hAnsi="Arial AM" w:cs="Times Armenian"/>
          <w:sz w:val="22"/>
          <w:szCs w:val="22"/>
          <w:lang w:val="af-ZA"/>
        </w:rPr>
        <w:t xml:space="preserve"> </w:t>
      </w:r>
      <w:r w:rsidRPr="00617828">
        <w:rPr>
          <w:rFonts w:ascii="Sylfaen" w:hAnsi="Sylfaen" w:cs="Sylfaen"/>
          <w:sz w:val="22"/>
          <w:szCs w:val="22"/>
        </w:rPr>
        <w:t>ՀԱՄԱՐ</w:t>
      </w:r>
      <w:r w:rsidRPr="00617828">
        <w:rPr>
          <w:rFonts w:ascii="Arial AM" w:hAnsi="Arial AM" w:cs="Times Armenian"/>
          <w:sz w:val="22"/>
          <w:szCs w:val="22"/>
          <w:lang w:val="af-ZA"/>
        </w:rPr>
        <w:t xml:space="preserve"> </w:t>
      </w:r>
      <w:r w:rsidRPr="00617828">
        <w:rPr>
          <w:rFonts w:ascii="Sylfaen" w:hAnsi="Sylfaen"/>
          <w:sz w:val="22"/>
          <w:szCs w:val="22"/>
          <w:lang w:val="af-ZA"/>
        </w:rPr>
        <w:t xml:space="preserve">ԳՐԻԲՈՅԵԴՈՎ ԳՅՈՒՂԻ ԿԵՆՏՐՈՆԱԿԱՆ ՓՈՂՈՑԻ ՃԱՆԱՊԱՐՀԻ ՄԻ ՀԱՏՎԱԾԻ ՀԻՄՆԱՆՈՐՈԳՄԱՆ ԱՇԽԱՏԱՆՔՆԵՐԻ </w:t>
      </w:r>
      <w:r w:rsidR="00160AE4" w:rsidRPr="00617828">
        <w:rPr>
          <w:rFonts w:ascii="Sylfaen" w:hAnsi="Sylfaen" w:cs="Sylfaen"/>
          <w:sz w:val="22"/>
          <w:szCs w:val="22"/>
          <w:lang w:val="af-ZA"/>
        </w:rPr>
        <w:t>ՁԵՌՔԲԵՐՄԱՆ</w:t>
      </w:r>
      <w:r w:rsidR="00160AE4" w:rsidRPr="00617828">
        <w:rPr>
          <w:rFonts w:ascii="Arial AM" w:hAnsi="Arial AM"/>
          <w:sz w:val="22"/>
          <w:szCs w:val="22"/>
          <w:lang w:val="af-ZA"/>
        </w:rPr>
        <w:t xml:space="preserve"> </w:t>
      </w:r>
      <w:r w:rsidR="00160AE4" w:rsidRPr="00617828">
        <w:rPr>
          <w:rFonts w:ascii="Sylfaen" w:hAnsi="Sylfaen" w:cs="Sylfaen"/>
          <w:sz w:val="22"/>
          <w:szCs w:val="22"/>
          <w:lang w:val="af-ZA"/>
        </w:rPr>
        <w:t>ՆՊԱՏԱԿՈՎ</w:t>
      </w:r>
      <w:r w:rsidR="00160AE4" w:rsidRPr="00617828">
        <w:rPr>
          <w:rFonts w:ascii="Arial AM" w:hAnsi="Arial AM"/>
          <w:sz w:val="22"/>
          <w:szCs w:val="22"/>
          <w:lang w:val="af-ZA"/>
        </w:rPr>
        <w:t xml:space="preserve"> </w:t>
      </w:r>
      <w:r w:rsidR="00160AE4" w:rsidRPr="00617828">
        <w:rPr>
          <w:rFonts w:ascii="Sylfaen" w:hAnsi="Sylfaen" w:cs="Sylfaen"/>
          <w:sz w:val="22"/>
          <w:szCs w:val="22"/>
          <w:lang w:val="af-ZA"/>
        </w:rPr>
        <w:t>ՀԱՅՏԱՐԱՐՎԱԾ</w:t>
      </w:r>
      <w:r w:rsidR="00160AE4" w:rsidRPr="00617828">
        <w:rPr>
          <w:rFonts w:ascii="Arial AM" w:hAnsi="Arial AM"/>
          <w:sz w:val="22"/>
          <w:szCs w:val="22"/>
          <w:lang w:val="af-ZA"/>
        </w:rPr>
        <w:t xml:space="preserve"> </w:t>
      </w:r>
      <w:r w:rsidR="00160AE4" w:rsidRPr="00617828">
        <w:rPr>
          <w:rFonts w:ascii="Sylfaen" w:hAnsi="Sylfaen" w:cs="Sylfaen"/>
          <w:sz w:val="22"/>
          <w:szCs w:val="22"/>
          <w:lang w:val="af-ZA"/>
        </w:rPr>
        <w:t>ԲԱՑ</w:t>
      </w:r>
      <w:r w:rsidR="00160AE4" w:rsidRPr="00617828">
        <w:rPr>
          <w:rFonts w:ascii="Arial AM" w:hAnsi="Arial AM"/>
          <w:sz w:val="22"/>
          <w:szCs w:val="22"/>
          <w:lang w:val="af-ZA"/>
        </w:rPr>
        <w:t xml:space="preserve"> </w:t>
      </w:r>
      <w:r w:rsidR="00160AE4" w:rsidRPr="00617828">
        <w:rPr>
          <w:rFonts w:ascii="Sylfaen" w:hAnsi="Sylfaen" w:cs="Sylfaen"/>
          <w:sz w:val="22"/>
          <w:szCs w:val="22"/>
          <w:lang w:val="af-ZA"/>
        </w:rPr>
        <w:t>ՄՐՑՈՒՅԹԻ</w:t>
      </w:r>
      <w:r w:rsidR="00160AE4" w:rsidRPr="00617828">
        <w:rPr>
          <w:rFonts w:ascii="Arial AM" w:hAnsi="Arial AM"/>
          <w:sz w:val="22"/>
          <w:szCs w:val="22"/>
          <w:lang w:val="af-ZA"/>
        </w:rPr>
        <w:t xml:space="preserve"> </w:t>
      </w:r>
      <w:r w:rsidR="00160AE4" w:rsidRPr="00617828">
        <w:rPr>
          <w:rFonts w:ascii="Sylfaen" w:hAnsi="Sylfaen" w:cs="Sylfaen"/>
          <w:sz w:val="22"/>
          <w:szCs w:val="22"/>
          <w:lang w:val="af-ZA"/>
        </w:rPr>
        <w:t>ՀՐԱՎԵՐԻ</w:t>
      </w:r>
    </w:p>
    <w:p w14:paraId="061B275B" w14:textId="77777777" w:rsidR="00C67E80" w:rsidRPr="002528F7" w:rsidRDefault="00C67E80" w:rsidP="00EF3662">
      <w:pPr>
        <w:ind w:firstLine="567"/>
        <w:jc w:val="center"/>
        <w:rPr>
          <w:rFonts w:ascii="Arial AM" w:hAnsi="Arial AM" w:cs="Sylfaen"/>
          <w:b/>
          <w:sz w:val="20"/>
          <w:szCs w:val="22"/>
          <w:lang w:val="af-ZA"/>
        </w:rPr>
      </w:pPr>
    </w:p>
    <w:p w14:paraId="5AC18C19" w14:textId="77777777" w:rsidR="009F5D9B" w:rsidRPr="002528F7" w:rsidRDefault="009F5D9B" w:rsidP="00EF3662">
      <w:pPr>
        <w:ind w:firstLine="567"/>
        <w:jc w:val="center"/>
        <w:rPr>
          <w:rFonts w:ascii="Arial AM" w:hAnsi="Arial AM" w:cs="Sylfaen"/>
          <w:b/>
          <w:sz w:val="20"/>
          <w:szCs w:val="22"/>
          <w:lang w:val="af-ZA"/>
        </w:rPr>
      </w:pPr>
    </w:p>
    <w:p w14:paraId="4E288435" w14:textId="77777777" w:rsidR="00096865" w:rsidRPr="002528F7" w:rsidRDefault="00096865" w:rsidP="00EF3662">
      <w:pPr>
        <w:ind w:firstLine="567"/>
        <w:jc w:val="center"/>
        <w:rPr>
          <w:rFonts w:ascii="Arial AM" w:hAnsi="Arial AM"/>
          <w:sz w:val="20"/>
          <w:lang w:val="af-ZA"/>
        </w:rPr>
      </w:pPr>
      <w:proofErr w:type="gramStart"/>
      <w:r w:rsidRPr="002528F7">
        <w:rPr>
          <w:rFonts w:ascii="Sylfaen" w:hAnsi="Sylfaen" w:cs="Sylfaen"/>
          <w:b/>
          <w:sz w:val="20"/>
          <w:szCs w:val="22"/>
        </w:rPr>
        <w:t>ՄԱՍ</w:t>
      </w:r>
      <w:r w:rsidRPr="002528F7">
        <w:rPr>
          <w:rFonts w:ascii="Arial AM" w:hAnsi="Arial AM" w:cs="Times Armenian"/>
          <w:b/>
          <w:sz w:val="20"/>
          <w:szCs w:val="22"/>
          <w:lang w:val="af-ZA"/>
        </w:rPr>
        <w:t xml:space="preserve">  I</w:t>
      </w:r>
      <w:proofErr w:type="gramEnd"/>
      <w:r w:rsidRPr="002528F7">
        <w:rPr>
          <w:rFonts w:ascii="Arial AM" w:hAnsi="Arial AM" w:cs="Times Armenian"/>
          <w:b/>
          <w:sz w:val="20"/>
          <w:szCs w:val="22"/>
          <w:lang w:val="af-ZA"/>
        </w:rPr>
        <w:t>.</w:t>
      </w:r>
    </w:p>
    <w:p w14:paraId="0364B907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4A1AF7DE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1.  </w:t>
      </w: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առարկայի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բնութագիրը</w:t>
      </w:r>
      <w:r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07A3CD94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2. </w:t>
      </w:r>
      <w:r w:rsidRPr="002528F7">
        <w:rPr>
          <w:rFonts w:ascii="Sylfaen" w:hAnsi="Sylfaen" w:cs="Sylfaen"/>
          <w:sz w:val="20"/>
        </w:rPr>
        <w:t>Մասնակցի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մասնակցության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պահանջները</w:t>
      </w:r>
      <w:r w:rsidR="000206DA" w:rsidRPr="002528F7">
        <w:rPr>
          <w:rFonts w:ascii="Arial AM" w:hAnsi="Arial AM" w:cs="Sylfae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և</w:t>
      </w:r>
      <w:r w:rsidR="000206DA" w:rsidRPr="002528F7">
        <w:rPr>
          <w:rFonts w:ascii="Arial AM" w:hAnsi="Arial AM" w:cs="Sylfae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դրանց</w:t>
      </w:r>
      <w:r w:rsidR="000206DA" w:rsidRPr="002528F7">
        <w:rPr>
          <w:rFonts w:ascii="Arial AM" w:hAnsi="Arial AM" w:cs="Sylfae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գնահատման</w:t>
      </w:r>
      <w:r w:rsidR="000206DA" w:rsidRPr="002528F7">
        <w:rPr>
          <w:rFonts w:ascii="Arial AM" w:hAnsi="Arial AM" w:cs="Sylfae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կարգը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="000206DA" w:rsidRPr="002528F7">
        <w:rPr>
          <w:rFonts w:ascii="Sylfaen" w:hAnsi="Sylfaen" w:cs="Sylfaen"/>
          <w:sz w:val="20"/>
          <w:lang w:val="af-ZA"/>
        </w:rPr>
        <w:t>ընտրված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մասնակից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ճանաչվելու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դեպքում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որակավորման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ապահովում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ներկայացնելու</w:t>
      </w:r>
      <w:r w:rsidR="000206DA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պայմանները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</w:p>
    <w:p w14:paraId="321256A5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3. </w:t>
      </w:r>
      <w:r w:rsidRPr="002528F7">
        <w:rPr>
          <w:rFonts w:ascii="Sylfaen" w:hAnsi="Sylfaen" w:cs="Sylfaen"/>
          <w:sz w:val="20"/>
        </w:rPr>
        <w:t>Հրավերի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հրավերում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փոփոխություն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կատարելու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կարգը</w:t>
      </w:r>
      <w:r w:rsidRPr="002528F7">
        <w:rPr>
          <w:rFonts w:ascii="Arial AM" w:hAnsi="Arial AM" w:cs="Times Armenian"/>
          <w:sz w:val="20"/>
          <w:lang w:val="af-ZA"/>
        </w:rPr>
        <w:tab/>
      </w:r>
    </w:p>
    <w:p w14:paraId="0492D468" w14:textId="77777777" w:rsidR="00087A30" w:rsidRPr="002528F7" w:rsidRDefault="00096865" w:rsidP="00EF3662">
      <w:pPr>
        <w:ind w:firstLine="1134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4. </w:t>
      </w:r>
      <w:r w:rsidRPr="002528F7">
        <w:rPr>
          <w:rFonts w:ascii="Sylfaen" w:hAnsi="Sylfaen" w:cs="Sylfaen"/>
          <w:sz w:val="20"/>
        </w:rPr>
        <w:t>Հայտը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ներկայացնելու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կարգը</w:t>
      </w:r>
    </w:p>
    <w:p w14:paraId="0FEB52CE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5.</w:t>
      </w:r>
      <w:r w:rsidRPr="002528F7">
        <w:rPr>
          <w:rFonts w:ascii="Arial AM" w:hAnsi="Arial AM"/>
          <w:sz w:val="20"/>
          <w:lang w:val="af-ZA"/>
        </w:rPr>
        <w:tab/>
      </w:r>
      <w:r w:rsidRPr="002528F7">
        <w:rPr>
          <w:rFonts w:ascii="Sylfaen" w:hAnsi="Sylfaen" w:cs="Sylfaen"/>
          <w:sz w:val="20"/>
        </w:rPr>
        <w:t>Հայտի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գնային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առաջարկը</w:t>
      </w:r>
      <w:r w:rsidR="00096865"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51D46514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6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096865" w:rsidRPr="002528F7">
        <w:rPr>
          <w:rFonts w:ascii="Sylfaen" w:hAnsi="Sylfaen" w:cs="Sylfaen"/>
          <w:sz w:val="20"/>
        </w:rPr>
        <w:t>Հայտի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գործողության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ժամկետը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, </w:t>
      </w:r>
      <w:r w:rsidR="00096865" w:rsidRPr="002528F7">
        <w:rPr>
          <w:rFonts w:ascii="Sylfaen" w:hAnsi="Sylfaen" w:cs="Sylfaen"/>
          <w:sz w:val="20"/>
        </w:rPr>
        <w:t>հայտերում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փոփոխություն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կատարելու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և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դրանք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հետ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վերցնելու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կարգը</w:t>
      </w:r>
      <w:r w:rsidR="00096865"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5C368B9A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7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096865" w:rsidRPr="002528F7">
        <w:rPr>
          <w:rFonts w:ascii="Sylfaen" w:hAnsi="Sylfaen" w:cs="Sylfaen"/>
          <w:sz w:val="20"/>
        </w:rPr>
        <w:t>Հայտի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ապահովումը</w:t>
      </w:r>
      <w:r w:rsidR="00340083" w:rsidRPr="002528F7">
        <w:rPr>
          <w:rStyle w:val="af6"/>
          <w:rFonts w:ascii="Arial AM" w:hAnsi="Arial AM" w:cs="Sylfaen"/>
          <w:sz w:val="20"/>
        </w:rPr>
        <w:footnoteReference w:id="3"/>
      </w:r>
      <w:r w:rsidR="00096865"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33967CE5" w14:textId="77777777" w:rsidR="00096865" w:rsidRPr="002528F7" w:rsidRDefault="00087A30" w:rsidP="00EF3662">
      <w:pPr>
        <w:ind w:firstLine="1134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8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AF7BE8" w:rsidRPr="002528F7">
        <w:rPr>
          <w:rFonts w:ascii="Sylfaen" w:hAnsi="Sylfaen" w:cs="Sylfaen"/>
          <w:sz w:val="20"/>
          <w:lang w:val="af-ZA"/>
        </w:rPr>
        <w:t>Հ</w:t>
      </w:r>
      <w:r w:rsidR="00AF7BE8" w:rsidRPr="002528F7">
        <w:rPr>
          <w:rFonts w:ascii="Sylfaen" w:hAnsi="Sylfaen" w:cs="Sylfaen"/>
          <w:sz w:val="20"/>
        </w:rPr>
        <w:t>այտերի</w:t>
      </w:r>
      <w:r w:rsidR="00AF7BE8" w:rsidRPr="002528F7">
        <w:rPr>
          <w:rFonts w:ascii="Arial AM" w:hAnsi="Arial AM" w:cs="Sylfaen"/>
          <w:sz w:val="20"/>
          <w:lang w:val="af-ZA"/>
        </w:rPr>
        <w:t xml:space="preserve"> </w:t>
      </w:r>
      <w:r w:rsidR="00AF7BE8" w:rsidRPr="002528F7">
        <w:rPr>
          <w:rFonts w:ascii="Sylfaen" w:hAnsi="Sylfaen" w:cs="Sylfaen"/>
          <w:sz w:val="20"/>
        </w:rPr>
        <w:t>բացումը</w:t>
      </w:r>
      <w:r w:rsidR="00AF7BE8" w:rsidRPr="002528F7">
        <w:rPr>
          <w:rFonts w:ascii="Arial AM" w:hAnsi="Arial AM" w:cs="Sylfaen"/>
          <w:sz w:val="20"/>
          <w:lang w:val="af-ZA"/>
        </w:rPr>
        <w:t xml:space="preserve">, </w:t>
      </w:r>
      <w:r w:rsidR="00AF7BE8" w:rsidRPr="002528F7">
        <w:rPr>
          <w:rFonts w:ascii="Sylfaen" w:hAnsi="Sylfaen" w:cs="Sylfaen"/>
          <w:sz w:val="20"/>
        </w:rPr>
        <w:t>գնահատումը</w:t>
      </w:r>
      <w:r w:rsidR="00AF7BE8" w:rsidRPr="002528F7">
        <w:rPr>
          <w:rFonts w:ascii="Arial AM" w:hAnsi="Arial AM" w:cs="Sylfaen"/>
          <w:sz w:val="20"/>
          <w:lang w:val="af-ZA"/>
        </w:rPr>
        <w:t xml:space="preserve">  </w:t>
      </w:r>
      <w:r w:rsidR="00AF7BE8" w:rsidRPr="002528F7">
        <w:rPr>
          <w:rFonts w:ascii="Sylfaen" w:hAnsi="Sylfaen" w:cs="Sylfaen"/>
          <w:sz w:val="20"/>
        </w:rPr>
        <w:t>և</w:t>
      </w:r>
      <w:r w:rsidR="00AF7BE8" w:rsidRPr="002528F7">
        <w:rPr>
          <w:rFonts w:ascii="Arial AM" w:hAnsi="Arial AM" w:cs="Sylfaen"/>
          <w:sz w:val="20"/>
          <w:lang w:val="af-ZA"/>
        </w:rPr>
        <w:t xml:space="preserve"> </w:t>
      </w:r>
      <w:r w:rsidR="00AF7BE8" w:rsidRPr="002528F7">
        <w:rPr>
          <w:rFonts w:ascii="Sylfaen" w:hAnsi="Sylfaen" w:cs="Sylfaen"/>
          <w:sz w:val="20"/>
        </w:rPr>
        <w:t>արդյունքների</w:t>
      </w:r>
      <w:r w:rsidR="00AF7BE8" w:rsidRPr="002528F7">
        <w:rPr>
          <w:rFonts w:ascii="Arial AM" w:hAnsi="Arial AM" w:cs="Sylfaen"/>
          <w:sz w:val="20"/>
          <w:lang w:val="af-ZA"/>
        </w:rPr>
        <w:t xml:space="preserve"> </w:t>
      </w:r>
      <w:r w:rsidR="00AF7BE8" w:rsidRPr="002528F7">
        <w:rPr>
          <w:rFonts w:ascii="Sylfaen" w:hAnsi="Sylfaen" w:cs="Sylfaen"/>
          <w:sz w:val="20"/>
        </w:rPr>
        <w:t>ամփոփումը</w:t>
      </w:r>
      <w:r w:rsidR="00096865" w:rsidRPr="002528F7">
        <w:rPr>
          <w:rFonts w:ascii="Arial AM" w:hAnsi="Arial AM" w:cs="Sylfaen"/>
          <w:sz w:val="20"/>
          <w:lang w:val="af-ZA"/>
        </w:rPr>
        <w:tab/>
      </w:r>
    </w:p>
    <w:p w14:paraId="2F4230E3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9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096865" w:rsidRPr="002528F7">
        <w:rPr>
          <w:rFonts w:ascii="Sylfaen" w:hAnsi="Sylfaen" w:cs="Sylfaen"/>
          <w:sz w:val="20"/>
        </w:rPr>
        <w:t>Պայմանագրի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կնքումը</w:t>
      </w:r>
      <w:r w:rsidR="00096865" w:rsidRPr="002528F7">
        <w:rPr>
          <w:rFonts w:ascii="Arial AM" w:hAnsi="Arial AM" w:cs="Times Armenian"/>
          <w:sz w:val="20"/>
          <w:lang w:val="af-ZA"/>
        </w:rPr>
        <w:tab/>
      </w:r>
    </w:p>
    <w:p w14:paraId="195A4A2F" w14:textId="77777777" w:rsidR="00096865" w:rsidRPr="002528F7" w:rsidRDefault="00087A30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10</w:t>
      </w:r>
      <w:r w:rsidR="00096865" w:rsidRPr="002528F7">
        <w:rPr>
          <w:rFonts w:ascii="Arial AM" w:hAnsi="Arial AM"/>
          <w:sz w:val="20"/>
          <w:lang w:val="af-ZA"/>
        </w:rPr>
        <w:t xml:space="preserve">. </w:t>
      </w:r>
      <w:r w:rsidR="000206DA" w:rsidRPr="002528F7">
        <w:rPr>
          <w:rFonts w:ascii="Sylfaen" w:hAnsi="Sylfaen" w:cs="Sylfaen"/>
          <w:sz w:val="20"/>
          <w:lang w:val="af-ZA"/>
        </w:rPr>
        <w:t>Որակավորման</w:t>
      </w:r>
      <w:r w:rsidR="000206DA" w:rsidRPr="002528F7">
        <w:rPr>
          <w:rFonts w:ascii="Arial AM" w:hAnsi="Arial AM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  <w:lang w:val="af-ZA"/>
        </w:rPr>
        <w:t>և</w:t>
      </w:r>
      <w:r w:rsidR="000206DA" w:rsidRPr="002528F7">
        <w:rPr>
          <w:rFonts w:ascii="Arial AM" w:hAnsi="Arial AM"/>
          <w:sz w:val="20"/>
          <w:lang w:val="af-ZA"/>
        </w:rPr>
        <w:t xml:space="preserve"> </w:t>
      </w:r>
      <w:r w:rsidR="000206DA" w:rsidRPr="002528F7">
        <w:rPr>
          <w:rFonts w:ascii="Sylfaen" w:hAnsi="Sylfaen" w:cs="Sylfaen"/>
          <w:sz w:val="20"/>
        </w:rPr>
        <w:t>պ</w:t>
      </w:r>
      <w:r w:rsidR="00096865" w:rsidRPr="002528F7">
        <w:rPr>
          <w:rFonts w:ascii="Sylfaen" w:hAnsi="Sylfaen" w:cs="Sylfaen"/>
          <w:sz w:val="20"/>
        </w:rPr>
        <w:t>այմանագրի</w:t>
      </w:r>
      <w:r w:rsidR="00096865" w:rsidRPr="002528F7">
        <w:rPr>
          <w:rFonts w:ascii="Arial AM" w:hAnsi="Arial AM" w:cs="Times Armenia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</w:rPr>
        <w:t>ապահովում</w:t>
      </w:r>
      <w:r w:rsidR="000206DA" w:rsidRPr="002528F7">
        <w:rPr>
          <w:rFonts w:ascii="Sylfaen" w:hAnsi="Sylfaen" w:cs="Sylfaen"/>
          <w:sz w:val="20"/>
        </w:rPr>
        <w:t>ներ</w:t>
      </w:r>
      <w:r w:rsidR="00096865" w:rsidRPr="002528F7">
        <w:rPr>
          <w:rFonts w:ascii="Sylfaen" w:hAnsi="Sylfaen" w:cs="Sylfaen"/>
          <w:sz w:val="20"/>
        </w:rPr>
        <w:t>ը</w:t>
      </w:r>
      <w:r w:rsidR="00096865"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37DCBF1F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</w:t>
      </w:r>
      <w:r w:rsidR="00087A30" w:rsidRPr="002528F7">
        <w:rPr>
          <w:rFonts w:ascii="Arial AM" w:hAnsi="Arial AM"/>
          <w:sz w:val="20"/>
          <w:lang w:val="af-ZA"/>
        </w:rPr>
        <w:t>1</w:t>
      </w:r>
      <w:r w:rsidRPr="002528F7">
        <w:rPr>
          <w:rFonts w:ascii="Arial AM" w:hAnsi="Arial AM"/>
          <w:sz w:val="20"/>
          <w:lang w:val="af-ZA"/>
        </w:rPr>
        <w:t xml:space="preserve">. </w:t>
      </w:r>
      <w:r w:rsidRPr="002528F7">
        <w:rPr>
          <w:rFonts w:ascii="Sylfaen" w:hAnsi="Sylfaen" w:cs="Sylfaen"/>
          <w:sz w:val="20"/>
        </w:rPr>
        <w:t>Ընթացակարգը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չկայացած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հայտարարելը</w:t>
      </w:r>
      <w:r w:rsidRPr="002528F7">
        <w:rPr>
          <w:rFonts w:ascii="Arial AM" w:hAnsi="Arial AM" w:cs="Times Armenian"/>
          <w:sz w:val="20"/>
          <w:lang w:val="af-ZA"/>
        </w:rPr>
        <w:tab/>
        <w:t xml:space="preserve"> </w:t>
      </w:r>
    </w:p>
    <w:p w14:paraId="2A9CDE22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</w:t>
      </w:r>
      <w:r w:rsidR="00087A30" w:rsidRPr="002528F7">
        <w:rPr>
          <w:rFonts w:ascii="Arial AM" w:hAnsi="Arial AM"/>
          <w:sz w:val="20"/>
          <w:lang w:val="af-ZA"/>
        </w:rPr>
        <w:t>2</w:t>
      </w:r>
      <w:r w:rsidRPr="002528F7">
        <w:rPr>
          <w:rFonts w:ascii="Arial AM" w:hAnsi="Arial AM"/>
          <w:sz w:val="20"/>
          <w:lang w:val="af-ZA"/>
        </w:rPr>
        <w:t xml:space="preserve">. </w:t>
      </w: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գործընթացի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հետ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կապված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գործողությունները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կամ</w:t>
      </w:r>
      <w:r w:rsidRPr="002528F7">
        <w:rPr>
          <w:rFonts w:ascii="Arial AM" w:hAnsi="Arial AM" w:cs="Times Armenia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ընդունված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որոշումները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բողոքարկելու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մասնակցի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կարգը</w:t>
      </w:r>
      <w:r w:rsidRPr="002528F7">
        <w:rPr>
          <w:rFonts w:ascii="Arial AM" w:hAnsi="Arial AM" w:cs="Times Armenian"/>
          <w:sz w:val="20"/>
          <w:lang w:val="af-ZA"/>
        </w:rPr>
        <w:tab/>
      </w:r>
    </w:p>
    <w:p w14:paraId="5F0277F8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7CC15914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20835B5D" w14:textId="77777777" w:rsidR="00096865" w:rsidRPr="002528F7" w:rsidRDefault="00096865" w:rsidP="00EF3662">
      <w:pPr>
        <w:ind w:firstLine="567"/>
        <w:jc w:val="center"/>
        <w:rPr>
          <w:rFonts w:ascii="Arial AM" w:hAnsi="Arial AM"/>
          <w:b/>
          <w:sz w:val="20"/>
          <w:lang w:val="af-ZA"/>
        </w:rPr>
      </w:pPr>
      <w:proofErr w:type="gramStart"/>
      <w:r w:rsidRPr="002528F7">
        <w:rPr>
          <w:rFonts w:ascii="Sylfaen" w:hAnsi="Sylfaen" w:cs="Sylfaen"/>
          <w:b/>
          <w:sz w:val="20"/>
        </w:rPr>
        <w:t>ՄԱՍ</w:t>
      </w:r>
      <w:r w:rsidRPr="002528F7">
        <w:rPr>
          <w:rFonts w:ascii="Arial AM" w:hAnsi="Arial AM" w:cs="Times Armenian"/>
          <w:b/>
          <w:sz w:val="20"/>
          <w:lang w:val="af-ZA"/>
        </w:rPr>
        <w:t xml:space="preserve">  II</w:t>
      </w:r>
      <w:proofErr w:type="gramEnd"/>
      <w:r w:rsidRPr="002528F7">
        <w:rPr>
          <w:rFonts w:ascii="Arial AM" w:hAnsi="Arial AM" w:cs="Times Armenian"/>
          <w:b/>
          <w:sz w:val="20"/>
          <w:lang w:val="af-ZA"/>
        </w:rPr>
        <w:t xml:space="preserve">.  </w:t>
      </w:r>
      <w:r w:rsidRPr="002528F7">
        <w:rPr>
          <w:rFonts w:ascii="Sylfaen" w:hAnsi="Sylfaen" w:cs="Sylfaen"/>
          <w:b/>
          <w:sz w:val="20"/>
        </w:rPr>
        <w:t>ԲԱՑ</w:t>
      </w:r>
      <w:r w:rsidRPr="002528F7">
        <w:rPr>
          <w:rFonts w:ascii="Arial AM" w:hAnsi="Arial AM" w:cs="Times Armenian"/>
          <w:b/>
          <w:sz w:val="20"/>
          <w:lang w:val="af-ZA"/>
        </w:rPr>
        <w:t xml:space="preserve"> </w:t>
      </w:r>
      <w:proofErr w:type="gramStart"/>
      <w:r w:rsidR="004E1503" w:rsidRPr="002528F7">
        <w:rPr>
          <w:rFonts w:ascii="Sylfaen" w:hAnsi="Sylfaen" w:cs="Sylfaen"/>
          <w:b/>
          <w:sz w:val="20"/>
        </w:rPr>
        <w:t>ՄՐՑՈՒՅԹ</w:t>
      </w:r>
      <w:r w:rsidRPr="002528F7">
        <w:rPr>
          <w:rFonts w:ascii="Sylfaen" w:hAnsi="Sylfaen" w:cs="Sylfaen"/>
          <w:b/>
          <w:sz w:val="20"/>
        </w:rPr>
        <w:t>Ի</w:t>
      </w:r>
      <w:r w:rsidRPr="002528F7">
        <w:rPr>
          <w:rFonts w:ascii="Arial AM" w:hAnsi="Arial AM" w:cs="Times Armenian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ՀԱՅՏԸ</w:t>
      </w:r>
      <w:proofErr w:type="gramEnd"/>
      <w:r w:rsidRPr="002528F7">
        <w:rPr>
          <w:rFonts w:ascii="Arial AM" w:hAnsi="Arial AM" w:cs="Times Armenian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ՊԱՏՐԱՍՏԵԼՈՒ</w:t>
      </w:r>
      <w:r w:rsidRPr="002528F7">
        <w:rPr>
          <w:rFonts w:ascii="Arial AM" w:hAnsi="Arial AM" w:cs="Times Armenian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ՀՐԱՀԱՆԳ</w:t>
      </w:r>
    </w:p>
    <w:p w14:paraId="6A54C571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512764E7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1.</w:t>
      </w:r>
      <w:r w:rsidRPr="002528F7">
        <w:rPr>
          <w:rFonts w:ascii="Arial AM" w:hAnsi="Arial AM"/>
          <w:sz w:val="20"/>
          <w:lang w:val="af-ZA"/>
        </w:rPr>
        <w:tab/>
      </w:r>
      <w:proofErr w:type="gramStart"/>
      <w:r w:rsidRPr="002528F7">
        <w:rPr>
          <w:rFonts w:ascii="Sylfaen" w:hAnsi="Sylfaen" w:cs="Sylfaen"/>
          <w:sz w:val="20"/>
        </w:rPr>
        <w:t>Ընդհանուր</w:t>
      </w:r>
      <w:r w:rsidRPr="002528F7">
        <w:rPr>
          <w:rFonts w:ascii="Arial AM" w:hAnsi="Arial AM" w:cs="Times Armenian"/>
          <w:sz w:val="20"/>
          <w:lang w:val="af-ZA"/>
        </w:rPr>
        <w:t xml:space="preserve">  </w:t>
      </w:r>
      <w:r w:rsidRPr="002528F7">
        <w:rPr>
          <w:rFonts w:ascii="Sylfaen" w:hAnsi="Sylfaen" w:cs="Sylfaen"/>
          <w:sz w:val="20"/>
        </w:rPr>
        <w:t>դրույթներ</w:t>
      </w:r>
      <w:proofErr w:type="gramEnd"/>
      <w:r w:rsidRPr="002528F7">
        <w:rPr>
          <w:rFonts w:ascii="Arial AM" w:hAnsi="Arial AM" w:cs="Times Armenian"/>
          <w:sz w:val="20"/>
          <w:lang w:val="af-ZA"/>
        </w:rPr>
        <w:tab/>
      </w:r>
    </w:p>
    <w:p w14:paraId="6F56DE7D" w14:textId="77777777" w:rsidR="00096865" w:rsidRPr="002528F7" w:rsidRDefault="00096865" w:rsidP="00EF3662">
      <w:pPr>
        <w:ind w:firstLine="1134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2.</w:t>
      </w:r>
      <w:r w:rsidRPr="002528F7">
        <w:rPr>
          <w:rFonts w:ascii="Arial AM" w:hAnsi="Arial AM"/>
          <w:sz w:val="20"/>
          <w:lang w:val="af-ZA"/>
        </w:rPr>
        <w:tab/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հայտը</w:t>
      </w:r>
      <w:r w:rsidRPr="002528F7">
        <w:rPr>
          <w:rFonts w:ascii="Arial AM" w:hAnsi="Arial AM" w:cs="Times Armenian"/>
          <w:sz w:val="20"/>
          <w:lang w:val="af-ZA"/>
        </w:rPr>
        <w:tab/>
      </w:r>
    </w:p>
    <w:p w14:paraId="72A242D0" w14:textId="77777777" w:rsidR="00037DDE" w:rsidRPr="002528F7" w:rsidRDefault="006F0D3F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3</w:t>
      </w:r>
      <w:r w:rsidR="00096865" w:rsidRPr="002528F7">
        <w:rPr>
          <w:rFonts w:ascii="Arial AM" w:hAnsi="Arial AM"/>
          <w:sz w:val="20"/>
          <w:lang w:val="af-ZA"/>
        </w:rPr>
        <w:t>.</w:t>
      </w:r>
      <w:r w:rsidR="00096865" w:rsidRPr="002528F7">
        <w:rPr>
          <w:rFonts w:ascii="Arial AM" w:hAnsi="Arial AM"/>
          <w:sz w:val="20"/>
          <w:lang w:val="af-ZA"/>
        </w:rPr>
        <w:tab/>
      </w:r>
      <w:r w:rsidR="00096865" w:rsidRPr="002528F7">
        <w:rPr>
          <w:rFonts w:ascii="Sylfaen" w:hAnsi="Sylfaen" w:cs="Sylfaen"/>
          <w:sz w:val="20"/>
        </w:rPr>
        <w:t>Հավելվածներ</w:t>
      </w:r>
      <w:r w:rsidR="00BE01AE" w:rsidRPr="002528F7">
        <w:rPr>
          <w:rFonts w:ascii="Arial AM" w:hAnsi="Arial AM" w:cs="Times Armenian"/>
          <w:sz w:val="20"/>
          <w:lang w:val="af-ZA"/>
        </w:rPr>
        <w:t xml:space="preserve"> 1-</w:t>
      </w:r>
      <w:r w:rsidR="004D557A" w:rsidRPr="002528F7">
        <w:rPr>
          <w:rFonts w:ascii="Arial AM" w:hAnsi="Arial AM" w:cs="Times Armenian"/>
          <w:sz w:val="20"/>
          <w:lang w:val="af-ZA"/>
        </w:rPr>
        <w:t>7</w:t>
      </w:r>
      <w:r w:rsidR="00096865" w:rsidRPr="002528F7">
        <w:rPr>
          <w:rFonts w:ascii="Arial AM" w:hAnsi="Arial AM" w:cs="Times Armenian"/>
          <w:sz w:val="20"/>
          <w:lang w:val="af-ZA"/>
        </w:rPr>
        <w:tab/>
      </w:r>
    </w:p>
    <w:p w14:paraId="55EA2ADC" w14:textId="77777777" w:rsidR="00037DDE" w:rsidRPr="002528F7" w:rsidRDefault="00037DDE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137B1929" w14:textId="77777777" w:rsidR="00037DDE" w:rsidRPr="002528F7" w:rsidRDefault="00037DDE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7480E833" w14:textId="77777777" w:rsidR="00037DDE" w:rsidRPr="002528F7" w:rsidRDefault="00037DDE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1058D01C" w14:textId="77777777" w:rsidR="00037DDE" w:rsidRPr="002528F7" w:rsidRDefault="00037DDE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3A348515" w14:textId="77777777" w:rsidR="00A55E59" w:rsidRPr="002528F7" w:rsidRDefault="00A55E59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</w:p>
    <w:p w14:paraId="0BE25857" w14:textId="77777777" w:rsidR="00096865" w:rsidRPr="002528F7" w:rsidRDefault="007F3495" w:rsidP="00EF3662">
      <w:pPr>
        <w:ind w:firstLine="1134"/>
        <w:jc w:val="both"/>
        <w:rPr>
          <w:rFonts w:ascii="Arial AM" w:hAnsi="Arial AM" w:cs="Times Armenian"/>
          <w:sz w:val="20"/>
          <w:lang w:val="af-ZA"/>
        </w:rPr>
      </w:pP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994A77" w:rsidRPr="002528F7">
        <w:rPr>
          <w:rFonts w:ascii="Arial AM" w:hAnsi="Arial AM" w:cs="Times Armenian"/>
          <w:sz w:val="20"/>
          <w:lang w:val="af-ZA"/>
        </w:rPr>
        <w:br w:type="page"/>
      </w:r>
      <w:r w:rsidR="00096865" w:rsidRPr="002528F7">
        <w:rPr>
          <w:rFonts w:ascii="Arial AM" w:hAnsi="Arial AM" w:cs="Times Armenian"/>
          <w:sz w:val="20"/>
          <w:lang w:val="af-ZA"/>
        </w:rPr>
        <w:lastRenderedPageBreak/>
        <w:tab/>
      </w:r>
    </w:p>
    <w:p w14:paraId="0563AFB1" w14:textId="673026D7" w:rsidR="00096865" w:rsidRPr="002528F7" w:rsidRDefault="00096865" w:rsidP="00EF3662">
      <w:pPr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          </w:t>
      </w: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տրամադրվում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լրումն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="003F673D" w:rsidRPr="002528F7">
        <w:rPr>
          <w:rFonts w:ascii="Sylfaen" w:hAnsi="Sylfaen" w:cs="Sylfaen"/>
          <w:sz w:val="20"/>
        </w:rPr>
        <w:t>ԱՄԱՀ</w:t>
      </w:r>
      <w:r w:rsidR="003F673D" w:rsidRPr="002528F7">
        <w:rPr>
          <w:rFonts w:ascii="Arial AM" w:hAnsi="Arial AM" w:cs="Sylfaen"/>
          <w:sz w:val="20"/>
          <w:lang w:val="af-ZA"/>
        </w:rPr>
        <w:t>-</w:t>
      </w:r>
      <w:r w:rsidR="003F673D" w:rsidRPr="002528F7">
        <w:rPr>
          <w:rFonts w:ascii="Sylfaen" w:hAnsi="Sylfaen" w:cs="Sylfaen"/>
          <w:sz w:val="20"/>
        </w:rPr>
        <w:t>ՃԳ</w:t>
      </w:r>
      <w:r w:rsidR="003F673D" w:rsidRPr="002528F7">
        <w:rPr>
          <w:rFonts w:ascii="Arial AM" w:hAnsi="Arial AM" w:cs="Sylfaen"/>
          <w:sz w:val="20"/>
          <w:lang w:val="af-ZA"/>
        </w:rPr>
        <w:t>-</w:t>
      </w:r>
      <w:r w:rsidR="003F673D" w:rsidRPr="002528F7">
        <w:rPr>
          <w:rFonts w:ascii="Sylfaen" w:hAnsi="Sylfaen" w:cs="Sylfaen"/>
          <w:sz w:val="20"/>
        </w:rPr>
        <w:t>ԲՄԱՇՁԲ</w:t>
      </w:r>
      <w:r w:rsidR="003F673D" w:rsidRPr="002528F7">
        <w:rPr>
          <w:rFonts w:ascii="Arial AM" w:hAnsi="Arial AM" w:cs="Sylfaen"/>
          <w:sz w:val="20"/>
          <w:lang w:val="af-ZA"/>
        </w:rPr>
        <w:t>-24/33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ծածկագրով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անցկացվող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բաց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955E87" w:rsidRPr="002528F7">
        <w:rPr>
          <w:rFonts w:ascii="Sylfaen" w:hAnsi="Sylfaen" w:cs="Sylfaen"/>
          <w:sz w:val="20"/>
        </w:rPr>
        <w:t>մրցույթ</w:t>
      </w:r>
      <w:r w:rsidRPr="002528F7">
        <w:rPr>
          <w:rFonts w:ascii="Sylfaen" w:hAnsi="Sylfaen" w:cs="Sylfaen"/>
          <w:sz w:val="20"/>
        </w:rPr>
        <w:t>ի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այսուհետև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ընթացակարգ</w:t>
      </w:r>
      <w:r w:rsidRPr="002528F7">
        <w:rPr>
          <w:rFonts w:ascii="Arial AM" w:hAnsi="Arial AM" w:cs="Times Armenia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հայտարարության</w:t>
      </w:r>
      <w:r w:rsidR="004D5671" w:rsidRPr="002528F7">
        <w:rPr>
          <w:rFonts w:ascii="Tahoma" w:hAnsi="Tahoma" w:cs="Tahoma"/>
          <w:sz w:val="20"/>
          <w:lang w:val="af-ZA"/>
        </w:rPr>
        <w:t>։</w:t>
      </w:r>
    </w:p>
    <w:p w14:paraId="5C57C19C" w14:textId="79CCA2AD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կազմվել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գնումների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ՀՀ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օրենսդրության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այդ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թվում</w:t>
      </w:r>
      <w:r w:rsidRPr="002528F7">
        <w:rPr>
          <w:rFonts w:ascii="Arial AM" w:hAnsi="Arial AM" w:cs="Times Armenian"/>
          <w:sz w:val="20"/>
          <w:lang w:val="af-ZA"/>
        </w:rPr>
        <w:t>`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="00A76C15" w:rsidRPr="002528F7">
        <w:rPr>
          <w:rFonts w:ascii="Arial AM" w:hAnsi="Arial AM"/>
          <w:sz w:val="20"/>
          <w:lang w:val="af-ZA"/>
        </w:rPr>
        <w:t>«</w:t>
      </w:r>
      <w:r w:rsidRPr="002528F7">
        <w:rPr>
          <w:rFonts w:ascii="Sylfaen" w:hAnsi="Sylfaen" w:cs="Sylfaen"/>
          <w:sz w:val="20"/>
        </w:rPr>
        <w:t>Գնումների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մասին</w:t>
      </w:r>
      <w:r w:rsidR="00A76C15" w:rsidRPr="002528F7">
        <w:rPr>
          <w:rFonts w:ascii="Arial AM" w:hAnsi="Arial AM"/>
          <w:sz w:val="20"/>
          <w:lang w:val="af-ZA"/>
        </w:rPr>
        <w:t>»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ՀՀ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օրենքի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Օրենք</w:t>
      </w:r>
      <w:r w:rsidRPr="002528F7">
        <w:rPr>
          <w:rFonts w:ascii="Arial AM" w:hAnsi="Arial AM" w:cs="Times Armenian"/>
          <w:sz w:val="20"/>
          <w:lang w:val="af-ZA"/>
        </w:rPr>
        <w:t>)</w:t>
      </w:r>
      <w:r w:rsidR="00C43524" w:rsidRPr="002528F7">
        <w:rPr>
          <w:rFonts w:ascii="Arial AM" w:hAnsi="Arial AM" w:cs="Times Armenian"/>
          <w:sz w:val="20"/>
          <w:lang w:val="af-ZA"/>
        </w:rPr>
        <w:t>,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ՀՀ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կառավարության</w:t>
      </w:r>
      <w:r w:rsidRPr="002528F7">
        <w:rPr>
          <w:rFonts w:ascii="Arial AM" w:hAnsi="Arial AM" w:cs="Times Armenian"/>
          <w:sz w:val="20"/>
          <w:lang w:val="af-ZA"/>
        </w:rPr>
        <w:t xml:space="preserve"> 201</w:t>
      </w:r>
      <w:r w:rsidR="00955E87" w:rsidRPr="002528F7">
        <w:rPr>
          <w:rFonts w:ascii="Arial AM" w:hAnsi="Arial AM" w:cs="Times Armenian"/>
          <w:sz w:val="20"/>
          <w:lang w:val="af-ZA"/>
        </w:rPr>
        <w:t>7</w:t>
      </w:r>
      <w:r w:rsidRPr="002528F7">
        <w:rPr>
          <w:rFonts w:ascii="Sylfaen" w:hAnsi="Sylfaen" w:cs="Sylfaen"/>
          <w:sz w:val="20"/>
        </w:rPr>
        <w:t>թ</w:t>
      </w:r>
      <w:r w:rsidRPr="002528F7">
        <w:rPr>
          <w:rFonts w:ascii="Arial AM" w:hAnsi="Arial AM" w:cs="Times Armenian"/>
          <w:sz w:val="20"/>
          <w:lang w:val="af-ZA"/>
        </w:rPr>
        <w:t>.</w:t>
      </w:r>
      <w:r w:rsidR="009F18D0" w:rsidRPr="002528F7">
        <w:rPr>
          <w:rFonts w:ascii="Arial AM" w:hAnsi="Arial AM" w:cs="Times Armenian"/>
          <w:sz w:val="20"/>
          <w:lang w:val="af-ZA"/>
        </w:rPr>
        <w:t xml:space="preserve"> </w:t>
      </w:r>
      <w:r w:rsidR="009F18D0" w:rsidRPr="002528F7">
        <w:rPr>
          <w:rFonts w:ascii="Sylfaen" w:hAnsi="Sylfaen" w:cs="Sylfaen"/>
          <w:sz w:val="20"/>
          <w:lang w:val="af-ZA"/>
        </w:rPr>
        <w:t>մայիսի</w:t>
      </w:r>
      <w:r w:rsidR="009F18D0" w:rsidRPr="002528F7">
        <w:rPr>
          <w:rFonts w:ascii="Arial AM" w:hAnsi="Arial AM" w:cs="Times Armenian"/>
          <w:sz w:val="20"/>
          <w:lang w:val="af-ZA"/>
        </w:rPr>
        <w:t xml:space="preserve"> 4-</w:t>
      </w:r>
      <w:r w:rsidR="009F18D0" w:rsidRPr="002528F7">
        <w:rPr>
          <w:rFonts w:ascii="Sylfaen" w:hAnsi="Sylfaen" w:cs="Sylfaen"/>
          <w:sz w:val="20"/>
          <w:lang w:val="af-ZA"/>
        </w:rPr>
        <w:t>ի</w:t>
      </w:r>
      <w:r w:rsidR="009F18D0"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Arial AM" w:hAnsi="Arial AM" w:cs="Times Armenian"/>
          <w:sz w:val="20"/>
          <w:lang w:val="af-ZA"/>
        </w:rPr>
        <w:t xml:space="preserve">N </w:t>
      </w:r>
      <w:r w:rsidR="009F18D0" w:rsidRPr="002528F7">
        <w:rPr>
          <w:rFonts w:ascii="Arial AM" w:hAnsi="Arial AM" w:cs="Times Armenian"/>
          <w:sz w:val="20"/>
          <w:lang w:val="af-ZA"/>
        </w:rPr>
        <w:t>526-</w:t>
      </w:r>
      <w:r w:rsidRPr="002528F7">
        <w:rPr>
          <w:rFonts w:ascii="Sylfaen" w:hAnsi="Sylfaen" w:cs="Sylfaen"/>
          <w:sz w:val="20"/>
        </w:rPr>
        <w:t>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որոշմամբ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հաստատված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A76C15" w:rsidRPr="002528F7">
        <w:rPr>
          <w:rFonts w:ascii="Arial AM" w:hAnsi="Arial AM" w:cs="Times Armenian"/>
          <w:sz w:val="20"/>
          <w:lang w:val="af-ZA"/>
        </w:rPr>
        <w:t>«</w:t>
      </w:r>
      <w:r w:rsidRPr="002528F7">
        <w:rPr>
          <w:rFonts w:ascii="Sylfaen" w:hAnsi="Sylfaen" w:cs="Sylfaen"/>
          <w:sz w:val="20"/>
        </w:rPr>
        <w:t>Գնումների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գործընթացի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կազմակերպման</w:t>
      </w:r>
      <w:r w:rsidR="003C53D4" w:rsidRPr="002528F7">
        <w:rPr>
          <w:rFonts w:ascii="Arial AM" w:hAnsi="Arial AM"/>
          <w:sz w:val="20"/>
          <w:lang w:val="af-ZA"/>
        </w:rPr>
        <w:t>»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կարգի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Կարգ</w:t>
      </w:r>
      <w:r w:rsidRPr="002528F7">
        <w:rPr>
          <w:rFonts w:ascii="Arial AM" w:hAnsi="Arial AM" w:cs="Times Armenian"/>
          <w:sz w:val="20"/>
          <w:lang w:val="af-ZA"/>
        </w:rPr>
        <w:t>)</w:t>
      </w:r>
      <w:r w:rsidR="00B61894"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այլ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իրավական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ակտերի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պահանջներին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համապատասխան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նպատակ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ունի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="00A00E74" w:rsidRPr="002528F7">
        <w:rPr>
          <w:rFonts w:ascii="Arial AM" w:hAnsi="Arial AM"/>
          <w:sz w:val="20"/>
          <w:lang w:val="af-ZA"/>
        </w:rPr>
        <w:t>«</w:t>
      </w:r>
      <w:r w:rsidR="006113B3" w:rsidRPr="00F44734">
        <w:rPr>
          <w:rFonts w:ascii="Sylfaen" w:hAnsi="Sylfaen"/>
          <w:sz w:val="20"/>
          <w:lang w:val="af-ZA"/>
        </w:rPr>
        <w:t>«</w:t>
      </w:r>
      <w:r w:rsidR="006113B3" w:rsidRPr="00F44734">
        <w:rPr>
          <w:rFonts w:ascii="Sylfaen" w:hAnsi="Sylfaen" w:cs="Sylfaen"/>
          <w:sz w:val="20"/>
        </w:rPr>
        <w:t>Արա</w:t>
      </w:r>
      <w:r w:rsidR="006113B3">
        <w:rPr>
          <w:rFonts w:ascii="Sylfaen" w:hAnsi="Sylfaen" w:cs="Sylfaen"/>
          <w:sz w:val="20"/>
        </w:rPr>
        <w:t>քսի</w:t>
      </w:r>
      <w:r w:rsidR="006113B3" w:rsidRPr="00F44734">
        <w:rPr>
          <w:rFonts w:ascii="Sylfaen" w:hAnsi="Sylfaen" w:cs="Sylfaen"/>
          <w:sz w:val="20"/>
          <w:lang w:val="af-ZA"/>
        </w:rPr>
        <w:t xml:space="preserve"> </w:t>
      </w:r>
      <w:r w:rsidR="006113B3">
        <w:rPr>
          <w:rFonts w:ascii="Sylfaen" w:hAnsi="Sylfaen" w:cs="Sylfaen"/>
          <w:sz w:val="20"/>
        </w:rPr>
        <w:t>համայնքապետարան</w:t>
      </w:r>
      <w:r w:rsidR="006113B3" w:rsidRPr="00F44734">
        <w:rPr>
          <w:rFonts w:ascii="Sylfaen" w:hAnsi="Sylfaen"/>
          <w:sz w:val="20"/>
          <w:lang w:val="af-ZA"/>
        </w:rPr>
        <w:t>»-</w:t>
      </w:r>
      <w:r w:rsidR="006113B3" w:rsidRPr="00F44734">
        <w:rPr>
          <w:rFonts w:ascii="Sylfaen" w:hAnsi="Sylfaen"/>
          <w:sz w:val="20"/>
        </w:rPr>
        <w:t>ի</w:t>
      </w:r>
      <w:r w:rsidR="006113B3" w:rsidRPr="00CA3345">
        <w:rPr>
          <w:rFonts w:ascii="Sylfaen" w:hAnsi="Sylfaen"/>
          <w:sz w:val="20"/>
          <w:lang w:val="af-ZA"/>
        </w:rPr>
        <w:t xml:space="preserve"> </w:t>
      </w:r>
      <w:r w:rsidR="00A00E74" w:rsidRPr="002528F7">
        <w:rPr>
          <w:rFonts w:ascii="Arial AM" w:hAnsi="Arial AM"/>
          <w:sz w:val="20"/>
          <w:lang w:val="af-ZA"/>
        </w:rPr>
        <w:t xml:space="preserve"> </w:t>
      </w:r>
      <w:r w:rsidR="00A00E74" w:rsidRPr="002528F7">
        <w:rPr>
          <w:rFonts w:ascii="Arial AM" w:hAnsi="Arial AM" w:cs="Times Armenian"/>
          <w:sz w:val="20"/>
          <w:lang w:val="af-ZA"/>
        </w:rPr>
        <w:t>(</w:t>
      </w:r>
      <w:r w:rsidR="00A00E74" w:rsidRPr="002528F7">
        <w:rPr>
          <w:rFonts w:ascii="Sylfaen" w:hAnsi="Sylfaen" w:cs="Sylfaen"/>
          <w:sz w:val="20"/>
        </w:rPr>
        <w:t>այսուհետ</w:t>
      </w:r>
      <w:r w:rsidR="00A00E74" w:rsidRPr="002528F7">
        <w:rPr>
          <w:rFonts w:ascii="Arial AM" w:hAnsi="Arial AM" w:cs="Times Armenian"/>
          <w:sz w:val="20"/>
          <w:lang w:val="af-ZA"/>
        </w:rPr>
        <w:t xml:space="preserve">` </w:t>
      </w:r>
      <w:r w:rsidR="00A00E74" w:rsidRPr="002528F7">
        <w:rPr>
          <w:rFonts w:ascii="Sylfaen" w:hAnsi="Sylfaen" w:cs="Sylfaen"/>
          <w:sz w:val="20"/>
        </w:rPr>
        <w:t>պատվիրատու</w:t>
      </w:r>
      <w:r w:rsidR="00A00E74" w:rsidRPr="002528F7">
        <w:rPr>
          <w:rFonts w:ascii="Arial AM" w:hAnsi="Arial AM" w:cs="Times Armenian"/>
          <w:sz w:val="20"/>
          <w:lang w:val="af-ZA"/>
        </w:rPr>
        <w:t>)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կողմից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հայտարարված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ընթացակարգին</w:t>
      </w:r>
      <w:r w:rsidR="000604CF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մասնակցելու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մտադրություն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ունեցող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անձանց</w:t>
      </w:r>
      <w:r w:rsidRPr="002528F7">
        <w:rPr>
          <w:rFonts w:ascii="Arial AM" w:hAnsi="Arial AM" w:cs="Times Armenia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</w:t>
      </w:r>
      <w:r w:rsidRPr="002528F7">
        <w:rPr>
          <w:rFonts w:ascii="Arial AM" w:hAnsi="Arial AM" w:cs="Times Armenian"/>
          <w:sz w:val="20"/>
          <w:lang w:val="af-ZA"/>
        </w:rPr>
        <w:t xml:space="preserve">`  </w:t>
      </w:r>
      <w:r w:rsidR="003D0075" w:rsidRPr="002528F7">
        <w:rPr>
          <w:rFonts w:ascii="Sylfaen" w:hAnsi="Sylfaen" w:cs="Sylfaen"/>
          <w:sz w:val="20"/>
        </w:rPr>
        <w:t>մ</w:t>
      </w:r>
      <w:r w:rsidRPr="002528F7">
        <w:rPr>
          <w:rFonts w:ascii="Sylfaen" w:hAnsi="Sylfaen" w:cs="Sylfaen"/>
          <w:sz w:val="20"/>
        </w:rPr>
        <w:t>ասնակից</w:t>
      </w:r>
      <w:r w:rsidRPr="002528F7">
        <w:rPr>
          <w:rFonts w:ascii="Arial AM" w:hAnsi="Arial AM" w:cs="Times Armenia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տեղեկացնելու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պայմանների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առարկայի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անցկացման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="002E7EE1" w:rsidRPr="002528F7">
        <w:rPr>
          <w:rFonts w:ascii="Sylfaen" w:hAnsi="Sylfaen" w:cs="Sylfaen"/>
          <w:sz w:val="20"/>
          <w:lang w:val="hy-AM"/>
        </w:rPr>
        <w:t>ընտրված</w:t>
      </w:r>
      <w:r w:rsidR="002E7EE1" w:rsidRPr="002528F7">
        <w:rPr>
          <w:rFonts w:ascii="Arial AM" w:hAnsi="Arial AM" w:cs="Sylfaen"/>
          <w:sz w:val="20"/>
          <w:lang w:val="hy-AM"/>
        </w:rPr>
        <w:t xml:space="preserve"> </w:t>
      </w:r>
      <w:r w:rsidR="002E7EE1" w:rsidRPr="002528F7">
        <w:rPr>
          <w:rFonts w:ascii="Sylfaen" w:hAnsi="Sylfaen" w:cs="Sylfaen"/>
          <w:sz w:val="20"/>
          <w:lang w:val="hy-AM"/>
        </w:rPr>
        <w:t>մասնակցին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որոշելու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նրա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հետ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պայմանագիր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կնքելու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մասին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ինչպես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նաև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օժանդակելու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պատրաստելիս</w:t>
      </w:r>
      <w:r w:rsidR="004D5671" w:rsidRPr="002528F7">
        <w:rPr>
          <w:rFonts w:ascii="Tahoma" w:hAnsi="Tahoma" w:cs="Tahoma"/>
          <w:sz w:val="20"/>
          <w:lang w:val="af-ZA"/>
        </w:rPr>
        <w:t>։</w:t>
      </w:r>
    </w:p>
    <w:p w14:paraId="2DAB733C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Հայտեր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կարող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ներկայացնել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բոլոր</w:t>
      </w:r>
      <w:r w:rsidR="00B2681D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անձիք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անկախ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նրանց</w:t>
      </w:r>
      <w:r w:rsidRPr="002528F7">
        <w:rPr>
          <w:rFonts w:ascii="Arial AM" w:hAnsi="Arial AM" w:cs="Times Armenia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օտարերկրյա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ֆիզիկական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կազմակերպություն</w:t>
      </w:r>
      <w:r w:rsidRPr="002528F7">
        <w:rPr>
          <w:rFonts w:ascii="Arial AM" w:hAnsi="Arial AM" w:cs="Times Armenia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քաղաքացիություն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չունեցող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լինելու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հանգամանքից</w:t>
      </w:r>
      <w:r w:rsidR="004D5671" w:rsidRPr="002528F7">
        <w:rPr>
          <w:rFonts w:ascii="Tahoma" w:hAnsi="Tahoma" w:cs="Tahoma"/>
          <w:sz w:val="20"/>
          <w:lang w:val="af-ZA"/>
        </w:rPr>
        <w:t>։</w:t>
      </w:r>
    </w:p>
    <w:p w14:paraId="25709E6A" w14:textId="77777777" w:rsidR="00096865" w:rsidRPr="002528F7" w:rsidRDefault="00096865" w:rsidP="00EF3662">
      <w:pPr>
        <w:ind w:firstLine="567"/>
        <w:jc w:val="both"/>
        <w:rPr>
          <w:rFonts w:ascii="Arial AM" w:hAnsi="Arial AM" w:cs="Times Armenian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հետ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կապված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հարաբերությունների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նկատմամբ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կիրառվում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Հայաստանի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Հանրապետության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իրավունքը</w:t>
      </w:r>
      <w:r w:rsidR="004D5671" w:rsidRPr="002528F7">
        <w:rPr>
          <w:rFonts w:ascii="Tahoma" w:hAnsi="Tahoma" w:cs="Tahoma"/>
          <w:sz w:val="20"/>
          <w:lang w:val="af-ZA"/>
        </w:rPr>
        <w:t>։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հետ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կապված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վեճերը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ենթակա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քննության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Հայաստանի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Հանրապետության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դատարաններում</w:t>
      </w:r>
      <w:r w:rsidR="004D5671" w:rsidRPr="002528F7">
        <w:rPr>
          <w:rFonts w:ascii="Tahoma" w:hAnsi="Tahoma" w:cs="Tahoma"/>
          <w:sz w:val="20"/>
          <w:lang w:val="af-ZA"/>
        </w:rPr>
        <w:t>։</w:t>
      </w:r>
      <w:r w:rsidR="00F5653D" w:rsidRPr="002528F7">
        <w:rPr>
          <w:rFonts w:ascii="Arial AM" w:hAnsi="Arial AM" w:cs="Times Armenian"/>
          <w:sz w:val="20"/>
          <w:lang w:val="af-ZA"/>
        </w:rPr>
        <w:t xml:space="preserve"> </w:t>
      </w:r>
    </w:p>
    <w:p w14:paraId="67C3BC53" w14:textId="52583F19" w:rsidR="00096865" w:rsidRPr="002528F7" w:rsidRDefault="00A81DD5" w:rsidP="009C6D88">
      <w:pPr>
        <w:pStyle w:val="23"/>
        <w:spacing w:line="240" w:lineRule="auto"/>
        <w:ind w:firstLine="567"/>
        <w:jc w:val="center"/>
        <w:rPr>
          <w:rFonts w:ascii="Arial AM" w:hAnsi="Arial AM"/>
          <w:sz w:val="24"/>
          <w:szCs w:val="22"/>
        </w:rPr>
      </w:pPr>
      <w:r w:rsidRPr="002528F7">
        <w:rPr>
          <w:rFonts w:ascii="Sylfaen" w:hAnsi="Sylfaen" w:cs="Sylfaen"/>
        </w:rPr>
        <w:t>Գնահատող</w:t>
      </w:r>
      <w:r w:rsidRPr="002528F7">
        <w:rPr>
          <w:rFonts w:ascii="Arial AM" w:hAnsi="Arial AM"/>
        </w:rPr>
        <w:t xml:space="preserve"> </w:t>
      </w:r>
      <w:r w:rsidRPr="002528F7">
        <w:rPr>
          <w:rFonts w:ascii="Sylfaen" w:hAnsi="Sylfaen" w:cs="Sylfaen"/>
        </w:rPr>
        <w:t>հանձնաժողովի</w:t>
      </w:r>
      <w:r w:rsidRPr="002528F7">
        <w:rPr>
          <w:rFonts w:ascii="Arial AM" w:hAnsi="Arial AM"/>
        </w:rPr>
        <w:t xml:space="preserve"> </w:t>
      </w:r>
      <w:r w:rsidRPr="002528F7">
        <w:rPr>
          <w:rFonts w:ascii="Sylfaen" w:hAnsi="Sylfaen" w:cs="Sylfaen"/>
        </w:rPr>
        <w:t>քարտուղարի</w:t>
      </w:r>
      <w:r w:rsidRPr="002528F7">
        <w:rPr>
          <w:rFonts w:ascii="Arial AM" w:hAnsi="Arial AM"/>
        </w:rPr>
        <w:t xml:space="preserve"> </w:t>
      </w:r>
      <w:r w:rsidR="003E1421" w:rsidRPr="002528F7">
        <w:rPr>
          <w:rFonts w:ascii="Sylfaen" w:hAnsi="Sylfaen" w:cs="Sylfaen"/>
        </w:rPr>
        <w:t>էլեկտրոնային</w:t>
      </w:r>
      <w:r w:rsidR="003E1421" w:rsidRPr="002528F7">
        <w:rPr>
          <w:rFonts w:ascii="Arial AM" w:hAnsi="Arial AM"/>
        </w:rPr>
        <w:t xml:space="preserve"> </w:t>
      </w:r>
      <w:r w:rsidR="003E1421" w:rsidRPr="002528F7">
        <w:rPr>
          <w:rFonts w:ascii="Sylfaen" w:hAnsi="Sylfaen" w:cs="Sylfaen"/>
        </w:rPr>
        <w:t>փոստի</w:t>
      </w:r>
      <w:r w:rsidR="003E1421" w:rsidRPr="002528F7">
        <w:rPr>
          <w:rFonts w:ascii="Arial AM" w:hAnsi="Arial AM"/>
        </w:rPr>
        <w:t xml:space="preserve"> </w:t>
      </w:r>
      <w:r w:rsidR="003E1421" w:rsidRPr="002528F7">
        <w:rPr>
          <w:rFonts w:ascii="Sylfaen" w:hAnsi="Sylfaen" w:cs="Sylfaen"/>
        </w:rPr>
        <w:t>հասցեն</w:t>
      </w:r>
      <w:r w:rsidR="003E1421" w:rsidRPr="002528F7">
        <w:rPr>
          <w:rFonts w:ascii="Arial AM" w:hAnsi="Arial AM"/>
        </w:rPr>
        <w:t xml:space="preserve"> </w:t>
      </w:r>
      <w:r w:rsidR="003E1421" w:rsidRPr="002528F7">
        <w:rPr>
          <w:rFonts w:ascii="Sylfaen" w:hAnsi="Sylfaen" w:cs="Sylfaen"/>
        </w:rPr>
        <w:t>է</w:t>
      </w:r>
      <w:r w:rsidR="003E1421" w:rsidRPr="002528F7">
        <w:rPr>
          <w:rFonts w:ascii="Arial AM" w:hAnsi="Arial AM"/>
        </w:rPr>
        <w:t xml:space="preserve">` </w:t>
      </w:r>
      <w:r w:rsidR="006113B3">
        <w:rPr>
          <w:rFonts w:ascii="Sylfaen" w:hAnsi="Sylfaen"/>
        </w:rPr>
        <w:t>«araqsfinans@mail.ru»</w:t>
      </w:r>
      <w:r w:rsidR="00F5653D" w:rsidRPr="002528F7">
        <w:rPr>
          <w:rFonts w:ascii="Arial AM" w:hAnsi="Arial AM"/>
          <w:sz w:val="16"/>
          <w:szCs w:val="16"/>
        </w:rPr>
        <w:br w:type="page"/>
      </w:r>
      <w:r w:rsidR="00096865" w:rsidRPr="002528F7">
        <w:rPr>
          <w:rFonts w:ascii="Sylfaen" w:hAnsi="Sylfaen" w:cs="Sylfaen"/>
          <w:szCs w:val="22"/>
        </w:rPr>
        <w:lastRenderedPageBreak/>
        <w:t>ՄԱՍ</w:t>
      </w:r>
      <w:r w:rsidR="00096865" w:rsidRPr="002528F7">
        <w:rPr>
          <w:rFonts w:ascii="Arial AM" w:hAnsi="Arial AM" w:cs="Times Armenian"/>
          <w:szCs w:val="22"/>
        </w:rPr>
        <w:t xml:space="preserve">  I</w:t>
      </w:r>
    </w:p>
    <w:p w14:paraId="5B1CA068" w14:textId="77777777" w:rsidR="00096865" w:rsidRPr="002528F7" w:rsidRDefault="002B32D6" w:rsidP="00EF3662">
      <w:pPr>
        <w:numPr>
          <w:ilvl w:val="0"/>
          <w:numId w:val="3"/>
        </w:numPr>
        <w:jc w:val="center"/>
        <w:rPr>
          <w:rFonts w:ascii="Arial AM" w:hAnsi="Arial AM" w:cs="Sylfaen"/>
          <w:b/>
          <w:sz w:val="20"/>
        </w:rPr>
      </w:pPr>
      <w:r w:rsidRPr="002528F7">
        <w:rPr>
          <w:rFonts w:ascii="Sylfaen" w:hAnsi="Sylfaen" w:cs="Sylfaen"/>
          <w:b/>
          <w:sz w:val="20"/>
        </w:rPr>
        <w:t>ԳՆՄԱՆ</w:t>
      </w:r>
      <w:r w:rsidRPr="002528F7">
        <w:rPr>
          <w:rFonts w:ascii="Arial AM" w:hAnsi="Arial AM" w:cs="Sylfaen"/>
          <w:b/>
          <w:sz w:val="20"/>
        </w:rPr>
        <w:t xml:space="preserve">  </w:t>
      </w:r>
      <w:r w:rsidRPr="002528F7">
        <w:rPr>
          <w:rFonts w:ascii="Sylfaen" w:hAnsi="Sylfaen" w:cs="Sylfaen"/>
          <w:b/>
          <w:sz w:val="20"/>
        </w:rPr>
        <w:t>ԱՌԱՐԿԱՅԻ</w:t>
      </w:r>
      <w:r w:rsidRPr="002528F7">
        <w:rPr>
          <w:rFonts w:ascii="Arial AM" w:hAnsi="Arial AM" w:cs="Sylfaen"/>
          <w:b/>
          <w:sz w:val="20"/>
        </w:rPr>
        <w:t xml:space="preserve">  </w:t>
      </w:r>
      <w:r w:rsidRPr="002528F7">
        <w:rPr>
          <w:rFonts w:ascii="Sylfaen" w:hAnsi="Sylfaen" w:cs="Sylfaen"/>
          <w:b/>
          <w:sz w:val="20"/>
        </w:rPr>
        <w:t>ԲՆՈՒԹԱԳԻՐԸ</w:t>
      </w:r>
    </w:p>
    <w:p w14:paraId="744290F7" w14:textId="77777777" w:rsidR="002B32D6" w:rsidRPr="002528F7" w:rsidRDefault="002B32D6" w:rsidP="00EF3662">
      <w:pPr>
        <w:ind w:left="360"/>
        <w:jc w:val="center"/>
        <w:rPr>
          <w:rFonts w:ascii="Arial AM" w:hAnsi="Arial AM" w:cs="Sylfaen"/>
          <w:b/>
          <w:sz w:val="20"/>
        </w:rPr>
      </w:pPr>
    </w:p>
    <w:p w14:paraId="38C0561B" w14:textId="5CFA38CB" w:rsidR="00096865" w:rsidRPr="002528F7" w:rsidRDefault="00845AA5" w:rsidP="00EF3662">
      <w:pPr>
        <w:pStyle w:val="3"/>
        <w:spacing w:line="240" w:lineRule="auto"/>
        <w:ind w:firstLine="567"/>
        <w:jc w:val="both"/>
        <w:rPr>
          <w:rFonts w:ascii="Arial AM" w:hAnsi="Arial AM"/>
          <w:i w:val="0"/>
          <w:lang w:val="af-ZA"/>
        </w:rPr>
      </w:pPr>
      <w:r w:rsidRPr="002528F7">
        <w:rPr>
          <w:rFonts w:ascii="Arial AM" w:hAnsi="Arial AM" w:cs="Sylfaen"/>
          <w:i w:val="0"/>
        </w:rPr>
        <w:t xml:space="preserve">1.1 </w:t>
      </w:r>
      <w:r w:rsidR="00096865" w:rsidRPr="002528F7">
        <w:rPr>
          <w:rFonts w:ascii="Sylfaen" w:hAnsi="Sylfaen" w:cs="Sylfaen"/>
          <w:i w:val="0"/>
        </w:rPr>
        <w:t>Գնման</w:t>
      </w:r>
      <w:r w:rsidR="00096865" w:rsidRPr="002528F7">
        <w:rPr>
          <w:rFonts w:ascii="Arial AM" w:hAnsi="Arial AM" w:cs="Sylfaen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առարկա</w:t>
      </w:r>
      <w:r w:rsidR="00096865" w:rsidRPr="002528F7">
        <w:rPr>
          <w:rFonts w:ascii="Arial AM" w:hAnsi="Arial AM" w:cs="Sylfaen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է</w:t>
      </w:r>
      <w:r w:rsidR="00096865" w:rsidRPr="002528F7">
        <w:rPr>
          <w:rFonts w:ascii="Arial AM" w:hAnsi="Arial AM" w:cs="Sylfaen"/>
          <w:i w:val="0"/>
          <w:lang w:val="af-ZA"/>
        </w:rPr>
        <w:t xml:space="preserve"> </w:t>
      </w:r>
      <w:proofErr w:type="gramStart"/>
      <w:r w:rsidR="00096865" w:rsidRPr="002528F7">
        <w:rPr>
          <w:rFonts w:ascii="Sylfaen" w:hAnsi="Sylfaen" w:cs="Sylfaen"/>
          <w:i w:val="0"/>
        </w:rPr>
        <w:t>հանդիսանում</w:t>
      </w:r>
      <w:r w:rsidR="00096865" w:rsidRPr="002528F7">
        <w:rPr>
          <w:rFonts w:ascii="Arial AM" w:hAnsi="Arial AM" w:cs="Sylfaen"/>
          <w:i w:val="0"/>
          <w:lang w:val="af-ZA"/>
        </w:rPr>
        <w:t xml:space="preserve">  </w:t>
      </w:r>
      <w:r w:rsidR="008D3D10" w:rsidRPr="002528F7">
        <w:rPr>
          <w:rFonts w:ascii="Sylfaen" w:hAnsi="Sylfaen" w:cs="Sylfaen"/>
          <w:i w:val="0"/>
          <w:lang w:val="af-ZA"/>
        </w:rPr>
        <w:t>ՀՀ</w:t>
      </w:r>
      <w:proofErr w:type="gramEnd"/>
      <w:r w:rsidR="008D3D10" w:rsidRPr="002528F7">
        <w:rPr>
          <w:rFonts w:ascii="Arial AM" w:hAnsi="Arial AM"/>
          <w:i w:val="0"/>
          <w:lang w:val="af-ZA"/>
        </w:rPr>
        <w:t xml:space="preserve"> </w:t>
      </w:r>
      <w:r w:rsidR="008D3D10" w:rsidRPr="002528F7">
        <w:rPr>
          <w:rFonts w:ascii="Sylfaen" w:hAnsi="Sylfaen" w:cs="Sylfaen"/>
          <w:i w:val="0"/>
          <w:lang w:val="af-ZA"/>
        </w:rPr>
        <w:t>Արմավիրի</w:t>
      </w:r>
      <w:r w:rsidR="008D3D10" w:rsidRPr="002528F7">
        <w:rPr>
          <w:rFonts w:ascii="Arial AM" w:hAnsi="Arial AM"/>
          <w:i w:val="0"/>
          <w:lang w:val="af-ZA"/>
        </w:rPr>
        <w:t xml:space="preserve"> </w:t>
      </w:r>
      <w:r w:rsidR="008D3D10" w:rsidRPr="002528F7">
        <w:rPr>
          <w:rFonts w:ascii="Sylfaen" w:hAnsi="Sylfaen" w:cs="Sylfaen"/>
          <w:i w:val="0"/>
          <w:lang w:val="af-ZA"/>
        </w:rPr>
        <w:t>մարզի</w:t>
      </w:r>
      <w:r w:rsidR="008D3D10" w:rsidRPr="002528F7">
        <w:rPr>
          <w:rFonts w:ascii="Arial AM" w:hAnsi="Arial AM"/>
          <w:i w:val="0"/>
          <w:lang w:val="af-ZA"/>
        </w:rPr>
        <w:t xml:space="preserve"> </w:t>
      </w:r>
      <w:r w:rsidR="008D3D10" w:rsidRPr="002528F7">
        <w:rPr>
          <w:rFonts w:ascii="Sylfaen" w:hAnsi="Sylfaen" w:cs="Sylfaen"/>
          <w:i w:val="0"/>
          <w:lang w:val="af-ZA"/>
        </w:rPr>
        <w:t>Արաքս</w:t>
      </w:r>
      <w:r w:rsidR="008D3D10" w:rsidRPr="002528F7">
        <w:rPr>
          <w:rFonts w:ascii="Arial AM" w:hAnsi="Arial AM"/>
          <w:i w:val="0"/>
          <w:lang w:val="af-ZA"/>
        </w:rPr>
        <w:t xml:space="preserve"> </w:t>
      </w:r>
      <w:r w:rsidR="008D3D10" w:rsidRPr="002528F7">
        <w:rPr>
          <w:rFonts w:ascii="Sylfaen" w:hAnsi="Sylfaen" w:cs="Sylfaen"/>
          <w:i w:val="0"/>
          <w:lang w:val="af-ZA"/>
        </w:rPr>
        <w:t>համայնքի</w:t>
      </w:r>
      <w:r w:rsidR="008D3D10" w:rsidRPr="002528F7">
        <w:rPr>
          <w:rFonts w:ascii="Arial AM" w:hAnsi="Arial AM"/>
          <w:i w:val="0"/>
          <w:lang w:val="af-ZA"/>
        </w:rPr>
        <w:t xml:space="preserve"> </w:t>
      </w:r>
      <w:r w:rsidR="008D3D10">
        <w:rPr>
          <w:rFonts w:ascii="Sylfaen" w:hAnsi="Sylfaen" w:cs="Sylfaen"/>
          <w:i w:val="0"/>
          <w:lang w:val="af-ZA"/>
        </w:rPr>
        <w:t xml:space="preserve">Գրիբոյեդով գյուղի կենտրոնական փողոցի ճանապարհի մի հատվածի հիմնանորոգման </w:t>
      </w:r>
      <w:r w:rsidR="008D3D10" w:rsidRPr="002528F7">
        <w:rPr>
          <w:rFonts w:ascii="Arial AM" w:hAnsi="Arial AM"/>
          <w:i w:val="0"/>
          <w:lang w:val="af-ZA"/>
        </w:rPr>
        <w:t xml:space="preserve"> </w:t>
      </w:r>
      <w:r w:rsidR="008D3D10" w:rsidRPr="002528F7">
        <w:rPr>
          <w:rFonts w:ascii="Sylfaen" w:hAnsi="Sylfaen" w:cs="Sylfaen"/>
          <w:i w:val="0"/>
          <w:lang w:val="af-ZA"/>
        </w:rPr>
        <w:t>աշխատանքներ</w:t>
      </w:r>
      <w:r w:rsidR="008D3D10">
        <w:rPr>
          <w:rFonts w:ascii="Sylfaen" w:hAnsi="Sylfaen" w:cs="Sylfaen"/>
          <w:i w:val="0"/>
          <w:lang w:val="af-ZA"/>
        </w:rPr>
        <w:t xml:space="preserve">ի </w:t>
      </w:r>
      <w:r w:rsidR="00096865" w:rsidRPr="002528F7">
        <w:rPr>
          <w:rFonts w:ascii="Sylfaen" w:hAnsi="Sylfaen" w:cs="Sylfaen"/>
          <w:i w:val="0"/>
        </w:rPr>
        <w:t>ձեռքբերումը</w:t>
      </w:r>
      <w:r w:rsidR="00816505" w:rsidRPr="002528F7">
        <w:rPr>
          <w:rFonts w:ascii="Arial AM" w:hAnsi="Arial AM"/>
          <w:i w:val="0"/>
        </w:rPr>
        <w:t xml:space="preserve"> (</w:t>
      </w:r>
      <w:r w:rsidR="00816505" w:rsidRPr="002528F7">
        <w:rPr>
          <w:rFonts w:ascii="Sylfaen" w:hAnsi="Sylfaen" w:cs="Sylfaen"/>
          <w:i w:val="0"/>
        </w:rPr>
        <w:t>այսուհետ</w:t>
      </w:r>
      <w:r w:rsidR="00816505" w:rsidRPr="002528F7">
        <w:rPr>
          <w:rFonts w:ascii="Arial AM" w:hAnsi="Arial AM"/>
          <w:i w:val="0"/>
        </w:rPr>
        <w:t xml:space="preserve">` </w:t>
      </w:r>
      <w:r w:rsidR="00816505" w:rsidRPr="002528F7">
        <w:rPr>
          <w:rFonts w:ascii="Sylfaen" w:hAnsi="Sylfaen" w:cs="Sylfaen"/>
          <w:i w:val="0"/>
        </w:rPr>
        <w:t>նաև</w:t>
      </w:r>
      <w:r w:rsidR="00816505" w:rsidRPr="002528F7">
        <w:rPr>
          <w:rFonts w:ascii="Arial AM" w:hAnsi="Arial AM"/>
          <w:i w:val="0"/>
        </w:rPr>
        <w:t xml:space="preserve"> </w:t>
      </w:r>
      <w:r w:rsidR="00816505" w:rsidRPr="002528F7">
        <w:rPr>
          <w:rFonts w:ascii="Sylfaen" w:hAnsi="Sylfaen" w:cs="Sylfaen"/>
          <w:i w:val="0"/>
        </w:rPr>
        <w:t>ա</w:t>
      </w:r>
      <w:r w:rsidR="00F538FE" w:rsidRPr="002528F7">
        <w:rPr>
          <w:rFonts w:ascii="Sylfaen" w:hAnsi="Sylfaen" w:cs="Sylfaen"/>
          <w:i w:val="0"/>
        </w:rPr>
        <w:t>շխատանք</w:t>
      </w:r>
      <w:r w:rsidR="00816505" w:rsidRPr="002528F7">
        <w:rPr>
          <w:rFonts w:ascii="Arial AM" w:hAnsi="Arial AM"/>
          <w:i w:val="0"/>
        </w:rPr>
        <w:t>)</w:t>
      </w:r>
      <w:r w:rsidR="00C43524" w:rsidRPr="002528F7">
        <w:rPr>
          <w:rFonts w:ascii="Arial AM" w:hAnsi="Arial AM"/>
          <w:i w:val="0"/>
          <w:lang w:val="af-ZA"/>
        </w:rPr>
        <w:t>,</w:t>
      </w:r>
      <w:r w:rsidR="00096865" w:rsidRPr="002528F7">
        <w:rPr>
          <w:rFonts w:ascii="Arial AM" w:hAnsi="Arial AM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որոնք</w:t>
      </w:r>
      <w:r w:rsidR="00096865" w:rsidRPr="002528F7">
        <w:rPr>
          <w:rFonts w:ascii="Arial AM" w:hAnsi="Arial AM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խմբավորված</w:t>
      </w:r>
      <w:r w:rsidR="00096865" w:rsidRPr="002528F7">
        <w:rPr>
          <w:rFonts w:ascii="Arial AM" w:hAnsi="Arial AM"/>
          <w:i w:val="0"/>
          <w:lang w:val="af-ZA"/>
        </w:rPr>
        <w:t xml:space="preserve">  </w:t>
      </w:r>
      <w:r w:rsidR="00096865" w:rsidRPr="002528F7">
        <w:rPr>
          <w:rFonts w:ascii="Sylfaen" w:hAnsi="Sylfaen" w:cs="Sylfaen"/>
          <w:i w:val="0"/>
        </w:rPr>
        <w:t>են</w:t>
      </w:r>
      <w:r w:rsidR="00096865" w:rsidRPr="002528F7">
        <w:rPr>
          <w:rFonts w:ascii="Arial AM" w:hAnsi="Arial AM"/>
          <w:i w:val="0"/>
          <w:lang w:val="af-ZA"/>
        </w:rPr>
        <w:t xml:space="preserve"> </w:t>
      </w:r>
      <w:r w:rsidR="00A76C15" w:rsidRPr="002528F7">
        <w:rPr>
          <w:rFonts w:ascii="Arial AM" w:hAnsi="Arial AM"/>
          <w:i w:val="0"/>
          <w:lang w:val="af-ZA"/>
        </w:rPr>
        <w:t>«</w:t>
      </w:r>
      <w:r w:rsidR="008D3D10" w:rsidRPr="008D3D10">
        <w:rPr>
          <w:rFonts w:ascii="Sylfaen" w:hAnsi="Sylfaen" w:cs="Sylfaen"/>
          <w:i w:val="0"/>
        </w:rPr>
        <w:t>մեկ</w:t>
      </w:r>
      <w:r w:rsidR="00096865" w:rsidRPr="002528F7">
        <w:rPr>
          <w:rFonts w:ascii="Arial AM" w:hAnsi="Arial AM"/>
          <w:i w:val="0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</w:rPr>
        <w:t>չափաբաժն</w:t>
      </w:r>
      <w:r w:rsidR="00753E6E" w:rsidRPr="002528F7">
        <w:rPr>
          <w:rFonts w:ascii="Sylfaen" w:hAnsi="Sylfaen" w:cs="Sylfaen"/>
          <w:i w:val="0"/>
        </w:rPr>
        <w:t>ում</w:t>
      </w:r>
      <w:r w:rsidR="00096865" w:rsidRPr="002528F7">
        <w:rPr>
          <w:rFonts w:ascii="Arial AM" w:hAnsi="Arial AM" w:cs="Times Armenian"/>
          <w:i w:val="0"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6806"/>
      </w:tblGrid>
      <w:tr w:rsidR="001E412B" w:rsidRPr="002528F7" w14:paraId="7523AD25" w14:textId="77777777" w:rsidTr="00015CC3">
        <w:trPr>
          <w:trHeight w:val="600"/>
        </w:trPr>
        <w:tc>
          <w:tcPr>
            <w:tcW w:w="3544" w:type="dxa"/>
            <w:gridSpan w:val="2"/>
            <w:vAlign w:val="center"/>
          </w:tcPr>
          <w:p w14:paraId="45B425BF" w14:textId="77777777" w:rsidR="001E412B" w:rsidRPr="00DF44C2" w:rsidRDefault="001E412B" w:rsidP="00DD1CC5">
            <w:pPr>
              <w:pStyle w:val="23"/>
              <w:spacing w:line="240" w:lineRule="auto"/>
              <w:ind w:firstLine="0"/>
              <w:jc w:val="center"/>
              <w:rPr>
                <w:rFonts w:ascii="Arial AM" w:hAnsi="Arial AM"/>
                <w:b/>
                <w:bCs/>
                <w:iCs/>
                <w:sz w:val="16"/>
                <w:szCs w:val="16"/>
              </w:rPr>
            </w:pPr>
            <w:r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</w:rPr>
              <w:t>Չափաբաժինների</w:t>
            </w:r>
            <w:r w:rsidRPr="00DF44C2">
              <w:rPr>
                <w:rFonts w:ascii="Arial AM" w:hAnsi="Arial AM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6806" w:type="dxa"/>
            <w:vMerge w:val="restart"/>
            <w:vAlign w:val="center"/>
          </w:tcPr>
          <w:p w14:paraId="2B18E55B" w14:textId="77777777" w:rsidR="001E412B" w:rsidRPr="00DF44C2" w:rsidRDefault="001E412B" w:rsidP="00EF3662">
            <w:pPr>
              <w:pStyle w:val="23"/>
              <w:spacing w:line="240" w:lineRule="auto"/>
              <w:ind w:firstLine="0"/>
              <w:jc w:val="center"/>
              <w:rPr>
                <w:rFonts w:ascii="Arial AM" w:hAnsi="Arial AM"/>
                <w:b/>
                <w:bCs/>
                <w:iCs/>
                <w:sz w:val="18"/>
                <w:szCs w:val="18"/>
              </w:rPr>
            </w:pPr>
            <w:r w:rsidRPr="00DF44C2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Չափաբաժնի</w:t>
            </w:r>
            <w:r w:rsidRPr="00DF44C2">
              <w:rPr>
                <w:rFonts w:ascii="Arial AM" w:hAnsi="Arial AM"/>
                <w:b/>
                <w:bCs/>
                <w:iCs/>
                <w:sz w:val="18"/>
                <w:szCs w:val="18"/>
              </w:rPr>
              <w:t xml:space="preserve"> </w:t>
            </w:r>
            <w:r w:rsidRPr="00DF44C2">
              <w:rPr>
                <w:rFonts w:ascii="Sylfaen" w:hAnsi="Sylfaen" w:cs="Sylfaen"/>
                <w:b/>
                <w:bCs/>
                <w:iCs/>
                <w:sz w:val="18"/>
                <w:szCs w:val="18"/>
              </w:rPr>
              <w:t>անվանումը</w:t>
            </w:r>
          </w:p>
        </w:tc>
      </w:tr>
      <w:tr w:rsidR="001E412B" w:rsidRPr="002528F7" w14:paraId="1AE747A8" w14:textId="77777777" w:rsidTr="00015CC3">
        <w:trPr>
          <w:trHeight w:val="306"/>
        </w:trPr>
        <w:tc>
          <w:tcPr>
            <w:tcW w:w="1843" w:type="dxa"/>
            <w:vAlign w:val="center"/>
          </w:tcPr>
          <w:p w14:paraId="0081E9A1" w14:textId="142BB5F1" w:rsidR="001E412B" w:rsidRPr="00DF44C2" w:rsidRDefault="00DF44C2" w:rsidP="00EF3662">
            <w:pPr>
              <w:pStyle w:val="23"/>
              <w:spacing w:line="240" w:lineRule="auto"/>
              <w:jc w:val="center"/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</w:pPr>
            <w:r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</w:rPr>
              <w:t>Հ</w:t>
            </w:r>
            <w:r w:rsidR="00DD1CC5"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</w:rPr>
              <w:t>ամարները</w:t>
            </w:r>
          </w:p>
          <w:p w14:paraId="74B66384" w14:textId="77777777" w:rsidR="00DF44C2" w:rsidRPr="00DF44C2" w:rsidRDefault="00DF44C2" w:rsidP="00EF3662">
            <w:pPr>
              <w:pStyle w:val="23"/>
              <w:spacing w:line="240" w:lineRule="auto"/>
              <w:jc w:val="center"/>
              <w:rPr>
                <w:rFonts w:ascii="Arial AM" w:hAnsi="Arial AM"/>
                <w:b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Align w:val="center"/>
          </w:tcPr>
          <w:p w14:paraId="6BEFA086" w14:textId="642F6940" w:rsidR="001E412B" w:rsidRPr="00DF44C2" w:rsidRDefault="00DF44C2" w:rsidP="00DF44C2">
            <w:pPr>
              <w:pStyle w:val="23"/>
              <w:spacing w:line="240" w:lineRule="auto"/>
              <w:ind w:firstLine="0"/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</w:pPr>
            <w:r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  <w:t>Գ</w:t>
            </w:r>
            <w:r w:rsidR="00DD1CC5"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  <w:t>նման</w:t>
            </w:r>
            <w:r w:rsidR="00DD1CC5" w:rsidRPr="00DF44C2">
              <w:rPr>
                <w:rFonts w:ascii="Arial AM" w:hAnsi="Arial AM"/>
                <w:b/>
                <w:bCs/>
                <w:iCs/>
                <w:sz w:val="16"/>
                <w:szCs w:val="16"/>
                <w:lang w:val="en-US"/>
              </w:rPr>
              <w:t xml:space="preserve"> </w:t>
            </w:r>
            <w:r w:rsidR="00DD1CC5" w:rsidRPr="00DF44C2">
              <w:rPr>
                <w:rFonts w:ascii="Arial AM" w:hAnsi="Arial AM"/>
                <w:b/>
                <w:bCs/>
                <w:iCs/>
                <w:sz w:val="16"/>
                <w:szCs w:val="16"/>
                <w:lang w:val="hy-AM"/>
              </w:rPr>
              <w:t xml:space="preserve"> </w:t>
            </w:r>
            <w:r w:rsidR="00DD1CC5" w:rsidRPr="00DF44C2">
              <w:rPr>
                <w:rFonts w:ascii="Sylfaen" w:hAnsi="Sylfaen" w:cs="Sylfaen"/>
                <w:b/>
                <w:bCs/>
                <w:iCs/>
                <w:sz w:val="16"/>
                <w:szCs w:val="16"/>
                <w:lang w:val="hy-AM"/>
              </w:rPr>
              <w:t>գինը</w:t>
            </w:r>
          </w:p>
          <w:p w14:paraId="1414C18E" w14:textId="77777777" w:rsidR="00DF44C2" w:rsidRPr="00DF44C2" w:rsidRDefault="00DF44C2" w:rsidP="00EF3662">
            <w:pPr>
              <w:pStyle w:val="23"/>
              <w:spacing w:line="240" w:lineRule="auto"/>
              <w:jc w:val="center"/>
              <w:rPr>
                <w:rFonts w:ascii="Arial AM" w:hAnsi="Arial AM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6806" w:type="dxa"/>
            <w:vMerge/>
            <w:vAlign w:val="center"/>
          </w:tcPr>
          <w:p w14:paraId="7B522F23" w14:textId="77777777" w:rsidR="001E412B" w:rsidRPr="002528F7" w:rsidRDefault="001E412B" w:rsidP="00EF3662">
            <w:pPr>
              <w:pStyle w:val="23"/>
              <w:spacing w:line="240" w:lineRule="auto"/>
              <w:ind w:firstLine="0"/>
              <w:jc w:val="center"/>
              <w:rPr>
                <w:rFonts w:ascii="Arial AM" w:hAnsi="Arial AM"/>
                <w:b/>
                <w:bCs/>
                <w:i/>
                <w:iCs/>
              </w:rPr>
            </w:pPr>
          </w:p>
        </w:tc>
      </w:tr>
      <w:tr w:rsidR="001E412B" w:rsidRPr="00CC539B" w14:paraId="5E891B7B" w14:textId="77777777" w:rsidTr="00F21B2F">
        <w:trPr>
          <w:trHeight w:val="608"/>
        </w:trPr>
        <w:tc>
          <w:tcPr>
            <w:tcW w:w="1843" w:type="dxa"/>
            <w:vAlign w:val="center"/>
          </w:tcPr>
          <w:p w14:paraId="35B4A7E9" w14:textId="77777777" w:rsidR="001E412B" w:rsidRPr="00DF44C2" w:rsidRDefault="001E412B" w:rsidP="00EF3662">
            <w:pPr>
              <w:pStyle w:val="23"/>
              <w:spacing w:line="240" w:lineRule="auto"/>
              <w:ind w:firstLine="0"/>
              <w:jc w:val="center"/>
              <w:rPr>
                <w:rFonts w:ascii="Sylfaen" w:hAnsi="Sylfaen"/>
              </w:rPr>
            </w:pPr>
            <w:r w:rsidRPr="00DF44C2">
              <w:rPr>
                <w:rFonts w:ascii="Sylfaen" w:hAnsi="Sylfaen"/>
              </w:rPr>
              <w:t>1</w:t>
            </w:r>
          </w:p>
        </w:tc>
        <w:tc>
          <w:tcPr>
            <w:tcW w:w="1701" w:type="dxa"/>
            <w:vAlign w:val="center"/>
          </w:tcPr>
          <w:p w14:paraId="6E9A721B" w14:textId="254FA679" w:rsidR="001E412B" w:rsidRPr="00DF44C2" w:rsidRDefault="008D3D10" w:rsidP="001E412B">
            <w:pPr>
              <w:pStyle w:val="23"/>
              <w:spacing w:line="240" w:lineRule="auto"/>
              <w:ind w:firstLine="0"/>
              <w:jc w:val="center"/>
              <w:rPr>
                <w:rFonts w:ascii="Sylfaen" w:hAnsi="Sylfaen"/>
              </w:rPr>
            </w:pPr>
            <w:r w:rsidRPr="00DF44C2">
              <w:rPr>
                <w:rFonts w:ascii="Sylfaen" w:hAnsi="Sylfaen"/>
              </w:rPr>
              <w:t>99425230</w:t>
            </w:r>
          </w:p>
        </w:tc>
        <w:tc>
          <w:tcPr>
            <w:tcW w:w="6806" w:type="dxa"/>
            <w:vAlign w:val="center"/>
          </w:tcPr>
          <w:p w14:paraId="36185531" w14:textId="1DB0DE5F" w:rsidR="001E412B" w:rsidRPr="00F21B2F" w:rsidRDefault="008D3D10" w:rsidP="00EF3662">
            <w:pPr>
              <w:pStyle w:val="23"/>
              <w:spacing w:line="240" w:lineRule="auto"/>
              <w:ind w:firstLine="0"/>
              <w:rPr>
                <w:rFonts w:ascii="Arial AM" w:hAnsi="Arial AM"/>
                <w:iCs/>
                <w:u w:val="single"/>
                <w:vertAlign w:val="subscript"/>
              </w:rPr>
            </w:pPr>
            <w:r w:rsidRPr="00F21B2F">
              <w:rPr>
                <w:rFonts w:ascii="Sylfaen" w:hAnsi="Sylfaen" w:cs="Sylfaen"/>
                <w:iCs/>
              </w:rPr>
              <w:t>ՀՀ</w:t>
            </w:r>
            <w:r w:rsidRPr="00F21B2F">
              <w:rPr>
                <w:rFonts w:ascii="Arial AM" w:hAnsi="Arial AM"/>
                <w:iCs/>
              </w:rPr>
              <w:t xml:space="preserve"> </w:t>
            </w:r>
            <w:r w:rsidRPr="00F21B2F">
              <w:rPr>
                <w:rFonts w:ascii="Sylfaen" w:hAnsi="Sylfaen" w:cs="Sylfaen"/>
                <w:iCs/>
              </w:rPr>
              <w:t>Արմավիրի</w:t>
            </w:r>
            <w:r w:rsidRPr="00F21B2F">
              <w:rPr>
                <w:rFonts w:ascii="Arial AM" w:hAnsi="Arial AM"/>
                <w:iCs/>
              </w:rPr>
              <w:t xml:space="preserve"> </w:t>
            </w:r>
            <w:r w:rsidRPr="00F21B2F">
              <w:rPr>
                <w:rFonts w:ascii="Sylfaen" w:hAnsi="Sylfaen" w:cs="Sylfaen"/>
                <w:iCs/>
              </w:rPr>
              <w:t>մարզի</w:t>
            </w:r>
            <w:r w:rsidRPr="00F21B2F">
              <w:rPr>
                <w:rFonts w:ascii="Arial AM" w:hAnsi="Arial AM"/>
                <w:iCs/>
              </w:rPr>
              <w:t xml:space="preserve"> </w:t>
            </w:r>
            <w:r w:rsidRPr="00F21B2F">
              <w:rPr>
                <w:rFonts w:ascii="Sylfaen" w:hAnsi="Sylfaen" w:cs="Sylfaen"/>
                <w:iCs/>
              </w:rPr>
              <w:t>Արաքս</w:t>
            </w:r>
            <w:r w:rsidRPr="00F21B2F">
              <w:rPr>
                <w:rFonts w:ascii="Arial AM" w:hAnsi="Arial AM"/>
                <w:iCs/>
              </w:rPr>
              <w:t xml:space="preserve"> </w:t>
            </w:r>
            <w:r w:rsidRPr="00F21B2F">
              <w:rPr>
                <w:rFonts w:ascii="Sylfaen" w:hAnsi="Sylfaen" w:cs="Sylfaen"/>
                <w:iCs/>
              </w:rPr>
              <w:t>համայնքի</w:t>
            </w:r>
            <w:r w:rsidRPr="00F21B2F">
              <w:rPr>
                <w:rFonts w:ascii="Arial AM" w:hAnsi="Arial AM"/>
                <w:iCs/>
              </w:rPr>
              <w:t xml:space="preserve"> </w:t>
            </w:r>
            <w:r w:rsidRPr="00F21B2F">
              <w:rPr>
                <w:rFonts w:ascii="Sylfaen" w:hAnsi="Sylfaen" w:cs="Sylfaen"/>
                <w:iCs/>
              </w:rPr>
              <w:t xml:space="preserve">Գրիբոյեդով գյուղի կենտրոնական փողոցի ճանապարհի մի հատվածի հիմնանորոգման </w:t>
            </w:r>
            <w:r w:rsidRPr="00F21B2F">
              <w:rPr>
                <w:rFonts w:ascii="Arial AM" w:hAnsi="Arial AM"/>
                <w:iCs/>
              </w:rPr>
              <w:t xml:space="preserve"> </w:t>
            </w:r>
            <w:r w:rsidRPr="00F21B2F">
              <w:rPr>
                <w:rFonts w:ascii="Sylfaen" w:hAnsi="Sylfaen" w:cs="Sylfaen"/>
                <w:iCs/>
              </w:rPr>
              <w:t>աշխատանքներ</w:t>
            </w:r>
          </w:p>
        </w:tc>
      </w:tr>
    </w:tbl>
    <w:p w14:paraId="0D7A0EDB" w14:textId="77777777" w:rsidR="00096865" w:rsidRPr="002528F7" w:rsidRDefault="00816505" w:rsidP="00EF3662">
      <w:pPr>
        <w:pStyle w:val="23"/>
        <w:spacing w:line="240" w:lineRule="auto"/>
        <w:ind w:firstLine="567"/>
        <w:rPr>
          <w:rFonts w:ascii="Arial AM" w:hAnsi="Arial AM"/>
        </w:rPr>
      </w:pPr>
      <w:r w:rsidRPr="002528F7">
        <w:rPr>
          <w:rFonts w:ascii="Sylfaen" w:hAnsi="Sylfaen" w:cs="Sylfaen"/>
        </w:rPr>
        <w:t>Ա</w:t>
      </w:r>
      <w:r w:rsidR="00AA18C8" w:rsidRPr="002528F7">
        <w:rPr>
          <w:rFonts w:ascii="Sylfaen" w:hAnsi="Sylfaen" w:cs="Sylfaen"/>
        </w:rPr>
        <w:t>շխատանքի</w:t>
      </w:r>
      <w:r w:rsidR="00AA18C8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տեխնիկական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բնութագրերը</w:t>
      </w:r>
      <w:r w:rsidR="00096865" w:rsidRPr="002528F7">
        <w:rPr>
          <w:rFonts w:ascii="Arial AM" w:hAnsi="Arial AM"/>
        </w:rPr>
        <w:t xml:space="preserve">, </w:t>
      </w:r>
      <w:r w:rsidR="00096865" w:rsidRPr="002528F7">
        <w:rPr>
          <w:rFonts w:ascii="Sylfaen" w:hAnsi="Sylfaen" w:cs="Sylfaen"/>
        </w:rPr>
        <w:t>ինչպես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նաև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մասնագիրը</w:t>
      </w:r>
      <w:r w:rsidR="00096865" w:rsidRPr="002528F7">
        <w:rPr>
          <w:rFonts w:ascii="Arial AM" w:hAnsi="Arial AM"/>
        </w:rPr>
        <w:t xml:space="preserve">, </w:t>
      </w:r>
      <w:r w:rsidR="00096865" w:rsidRPr="002528F7">
        <w:rPr>
          <w:rFonts w:ascii="Sylfaen" w:hAnsi="Sylfaen" w:cs="Sylfaen"/>
        </w:rPr>
        <w:t>տեխնիկական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տվյալները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և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այլ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ոչ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գնային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պայմանների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ամբողջական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և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համարժեք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նկարագրությունը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կազմում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են</w:t>
      </w:r>
      <w:r w:rsidR="00096865" w:rsidRPr="002528F7">
        <w:rPr>
          <w:rFonts w:ascii="Arial AM" w:hAnsi="Arial AM"/>
        </w:rPr>
        <w:t xml:space="preserve"> </w:t>
      </w:r>
      <w:r w:rsidR="00753E6E" w:rsidRPr="002528F7">
        <w:rPr>
          <w:rFonts w:ascii="Sylfaen" w:hAnsi="Sylfaen" w:cs="Sylfaen"/>
        </w:rPr>
        <w:t>կնքվելիք</w:t>
      </w:r>
      <w:r w:rsidR="00753E6E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պայմանագրի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անբաժանելի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մասը</w:t>
      </w:r>
      <w:r w:rsidR="00096865" w:rsidRPr="002528F7">
        <w:rPr>
          <w:rFonts w:ascii="Arial AM" w:hAnsi="Arial AM"/>
        </w:rPr>
        <w:t xml:space="preserve">, </w:t>
      </w:r>
      <w:r w:rsidR="00096865" w:rsidRPr="002528F7">
        <w:rPr>
          <w:rFonts w:ascii="Sylfaen" w:hAnsi="Sylfaen" w:cs="Sylfaen"/>
        </w:rPr>
        <w:t>որի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նախագիծը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ներկայացված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է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սույն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հրավերի</w:t>
      </w:r>
      <w:r w:rsidR="00096865" w:rsidRPr="002528F7">
        <w:rPr>
          <w:rFonts w:ascii="Arial AM" w:hAnsi="Arial AM"/>
        </w:rPr>
        <w:t xml:space="preserve"> N </w:t>
      </w:r>
      <w:r w:rsidR="00177245" w:rsidRPr="002528F7">
        <w:rPr>
          <w:rFonts w:ascii="Arial AM" w:hAnsi="Arial AM"/>
        </w:rPr>
        <w:t>6</w:t>
      </w:r>
      <w:r w:rsidR="00096865" w:rsidRPr="002528F7">
        <w:rPr>
          <w:rFonts w:ascii="Arial AM" w:hAnsi="Arial AM"/>
        </w:rPr>
        <w:t xml:space="preserve"> </w:t>
      </w:r>
      <w:r w:rsidR="00096865" w:rsidRPr="002528F7">
        <w:rPr>
          <w:rFonts w:ascii="Sylfaen" w:hAnsi="Sylfaen" w:cs="Sylfaen"/>
        </w:rPr>
        <w:t>հավելվածում</w:t>
      </w:r>
      <w:r w:rsidR="004D5671" w:rsidRPr="002528F7">
        <w:rPr>
          <w:rFonts w:ascii="Tahoma" w:hAnsi="Tahoma" w:cs="Tahoma"/>
        </w:rPr>
        <w:t>։</w:t>
      </w:r>
    </w:p>
    <w:p w14:paraId="76241EC9" w14:textId="68C1A926" w:rsidR="000C108E" w:rsidRPr="00B249A9" w:rsidRDefault="000C108E" w:rsidP="000C108E">
      <w:pPr>
        <w:pStyle w:val="23"/>
        <w:spacing w:line="240" w:lineRule="auto"/>
        <w:ind w:firstLine="567"/>
        <w:rPr>
          <w:rFonts w:ascii="Sylfaen" w:hAnsi="Sylfaen" w:cs="Sylfaen"/>
        </w:rPr>
      </w:pPr>
      <w:r w:rsidRPr="00B249A9">
        <w:rPr>
          <w:rFonts w:ascii="Sylfaen" w:hAnsi="Sylfaen"/>
        </w:rPr>
        <w:t>Աշխատանքները կատարվելու են ՀՀ Կառավարություն կողմից տրամադրվող սուբվենցիոն ծրագրերի շրջանակներում</w:t>
      </w:r>
      <w:r w:rsidRPr="005E0217">
        <w:rPr>
          <w:rFonts w:ascii="Sylfaen" w:hAnsi="Sylfaen"/>
        </w:rPr>
        <w:t>՝ համայնք  45% և կառավարություն 55 % համամասնությամբ:</w:t>
      </w:r>
    </w:p>
    <w:p w14:paraId="62BDF689" w14:textId="0EB55E3C" w:rsidR="000C108E" w:rsidRPr="00062986" w:rsidRDefault="000C108E" w:rsidP="000C108E">
      <w:pPr>
        <w:ind w:firstLine="567"/>
        <w:jc w:val="both"/>
        <w:rPr>
          <w:rFonts w:ascii="Sylfaen" w:hAnsi="Sylfaen"/>
          <w:i/>
          <w:sz w:val="20"/>
          <w:szCs w:val="20"/>
          <w:lang w:val="hy-AM"/>
        </w:rPr>
      </w:pPr>
      <w:r w:rsidRPr="00B249A9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9C5F34">
        <w:rPr>
          <w:rFonts w:ascii="Sylfaen" w:hAnsi="Sylfaen" w:cs="Sylfaen"/>
          <w:sz w:val="20"/>
          <w:szCs w:val="20"/>
          <w:lang w:val="hy-AM"/>
        </w:rPr>
        <w:t>Ն</w:t>
      </w:r>
      <w:r w:rsidRPr="009C5F34">
        <w:rPr>
          <w:rFonts w:ascii="Sylfaen" w:hAnsi="Sylfaen" w:cs="Sylfaen"/>
          <w:sz w:val="20"/>
          <w:szCs w:val="20"/>
          <w:lang w:val="es-ES"/>
        </w:rPr>
        <w:t>ախատեսված</w:t>
      </w:r>
      <w:r w:rsidRPr="009C5F34">
        <w:rPr>
          <w:rFonts w:ascii="Sylfaen" w:hAnsi="Sylfaen" w:cs="Times Armenian"/>
          <w:sz w:val="20"/>
          <w:szCs w:val="20"/>
          <w:lang w:val="hy-AM"/>
        </w:rPr>
        <w:t xml:space="preserve"> աշխատանքների կատարման </w:t>
      </w:r>
      <w:r w:rsidRPr="009C5F34">
        <w:rPr>
          <w:rFonts w:ascii="Sylfaen" w:hAnsi="Sylfaen" w:cs="Sylfaen"/>
          <w:sz w:val="20"/>
          <w:szCs w:val="20"/>
          <w:lang w:val="es-ES"/>
        </w:rPr>
        <w:t>համար</w:t>
      </w:r>
      <w:r w:rsidRPr="009C5F34">
        <w:rPr>
          <w:rFonts w:ascii="Sylfaen" w:hAnsi="Sylfaen" w:cs="Times Armenian"/>
          <w:sz w:val="20"/>
          <w:szCs w:val="20"/>
          <w:lang w:val="hy-AM"/>
        </w:rPr>
        <w:t xml:space="preserve"> </w:t>
      </w:r>
      <w:r w:rsidRPr="009C5F34">
        <w:rPr>
          <w:rFonts w:ascii="Sylfaen" w:hAnsi="Sylfaen" w:cs="Sylfaen"/>
          <w:sz w:val="20"/>
          <w:szCs w:val="20"/>
          <w:lang w:val="es-ES"/>
        </w:rPr>
        <w:t>պահանջվում</w:t>
      </w:r>
      <w:r w:rsidRPr="009C5F34">
        <w:rPr>
          <w:rFonts w:ascii="Sylfaen" w:hAnsi="Sylfaen" w:cs="Times Armenian"/>
          <w:sz w:val="20"/>
          <w:szCs w:val="20"/>
          <w:lang w:val="hy-AM"/>
        </w:rPr>
        <w:t xml:space="preserve"> </w:t>
      </w:r>
      <w:r w:rsidRPr="009C5F34">
        <w:rPr>
          <w:rFonts w:ascii="Sylfaen" w:hAnsi="Sylfaen" w:cs="Sylfaen"/>
          <w:sz w:val="20"/>
          <w:szCs w:val="20"/>
          <w:lang w:val="es-ES"/>
        </w:rPr>
        <w:t>են</w:t>
      </w:r>
      <w:r w:rsidRPr="009C5F34">
        <w:rPr>
          <w:rFonts w:ascii="Sylfaen" w:hAnsi="Sylfaen" w:cs="Times Armenian"/>
          <w:sz w:val="20"/>
          <w:szCs w:val="20"/>
          <w:lang w:val="hy-AM"/>
        </w:rPr>
        <w:t xml:space="preserve"> </w:t>
      </w:r>
      <w:r w:rsidRPr="009C5F34">
        <w:rPr>
          <w:rFonts w:ascii="Sylfaen" w:hAnsi="Sylfaen" w:cs="Sylfaen"/>
          <w:iCs/>
          <w:sz w:val="20"/>
          <w:szCs w:val="20"/>
          <w:lang w:val="es-ES"/>
        </w:rPr>
        <w:t>Քաղաքաշինության բնագավառում</w:t>
      </w:r>
      <w:r w:rsidRPr="009C5F34">
        <w:rPr>
          <w:rFonts w:ascii="Sylfaen" w:hAnsi="Sylfaen"/>
          <w:i/>
          <w:iCs/>
          <w:sz w:val="20"/>
          <w:szCs w:val="20"/>
          <w:lang w:val="hy-AM"/>
        </w:rPr>
        <w:t xml:space="preserve"> </w:t>
      </w:r>
      <w:r w:rsidRPr="009C5F34">
        <w:rPr>
          <w:rFonts w:ascii="Sylfaen" w:hAnsi="Sylfaen" w:cs="Sylfaen"/>
          <w:iCs/>
          <w:sz w:val="20"/>
          <w:szCs w:val="20"/>
          <w:lang w:val="hy-AM"/>
        </w:rPr>
        <w:t xml:space="preserve">շինարարության իրականացման </w:t>
      </w:r>
      <w:r w:rsidRPr="009C5F34">
        <w:rPr>
          <w:rFonts w:ascii="Sylfaen" w:hAnsi="Sylfaen" w:cs="Sylfaen"/>
          <w:sz w:val="20"/>
          <w:szCs w:val="20"/>
          <w:lang w:val="es-ES"/>
        </w:rPr>
        <w:t>լիցենզիա</w:t>
      </w:r>
      <w:r w:rsidRPr="009C5F34">
        <w:rPr>
          <w:rFonts w:ascii="Sylfaen" w:hAnsi="Sylfaen" w:cs="Sylfaen"/>
          <w:sz w:val="20"/>
          <w:szCs w:val="20"/>
          <w:lang w:val="hy-AM"/>
        </w:rPr>
        <w:t xml:space="preserve">, </w:t>
      </w:r>
      <w:r w:rsidRPr="009C5F34">
        <w:rPr>
          <w:rFonts w:ascii="Sylfaen" w:hAnsi="Sylfaen" w:cs="Sylfaen"/>
          <w:iCs/>
          <w:sz w:val="20"/>
          <w:szCs w:val="20"/>
          <w:lang w:val="hy-AM"/>
        </w:rPr>
        <w:t>ըստ</w:t>
      </w:r>
      <w:r w:rsidRPr="009C5F34">
        <w:rPr>
          <w:rFonts w:ascii="Sylfaen" w:hAnsi="Sylfaen" w:cs="Sylfaen"/>
          <w:sz w:val="20"/>
          <w:szCs w:val="20"/>
          <w:lang w:val="es-ES"/>
        </w:rPr>
        <w:t xml:space="preserve"> հետևյալ</w:t>
      </w:r>
      <w:r w:rsidRPr="009C5F34">
        <w:rPr>
          <w:rFonts w:ascii="Sylfaen" w:hAnsi="Sylfaen" w:cs="Times Armenian"/>
          <w:sz w:val="20"/>
          <w:szCs w:val="20"/>
          <w:lang w:val="hy-AM"/>
        </w:rPr>
        <w:t xml:space="preserve"> </w:t>
      </w:r>
      <w:r w:rsidR="009C5F34" w:rsidRPr="009C5F34">
        <w:rPr>
          <w:rFonts w:ascii="Sylfaen" w:hAnsi="Sylfaen" w:cs="Sylfaen"/>
          <w:sz w:val="20"/>
          <w:szCs w:val="20"/>
          <w:lang w:val="es-ES"/>
        </w:rPr>
        <w:t>ոլորտ</w:t>
      </w:r>
      <w:r w:rsidRPr="009C5F34">
        <w:rPr>
          <w:rFonts w:ascii="Sylfaen" w:hAnsi="Sylfaen" w:cs="Sylfaen"/>
          <w:sz w:val="20"/>
          <w:szCs w:val="20"/>
          <w:lang w:val="es-ES"/>
        </w:rPr>
        <w:t>ի</w:t>
      </w:r>
      <w:r w:rsidR="009C5F34">
        <w:rPr>
          <w:rFonts w:ascii="Sylfaen" w:hAnsi="Sylfaen" w:cs="Sylfaen"/>
          <w:sz w:val="20"/>
          <w:szCs w:val="20"/>
          <w:lang w:val="hy-AM"/>
        </w:rPr>
        <w:t>՝</w:t>
      </w:r>
      <w:r w:rsidR="009C5F34" w:rsidRPr="009C5F34">
        <w:rPr>
          <w:rFonts w:ascii="Sylfaen" w:hAnsi="Sylfaen" w:cs="Times Armenian"/>
          <w:sz w:val="20"/>
          <w:szCs w:val="20"/>
          <w:lang w:val="hy-AM"/>
        </w:rPr>
        <w:t xml:space="preserve"> Տրանսպորտային։</w:t>
      </w:r>
      <w:r w:rsidRPr="00062986">
        <w:rPr>
          <w:rFonts w:ascii="Sylfaen" w:hAnsi="Sylfaen"/>
          <w:i/>
          <w:sz w:val="20"/>
          <w:szCs w:val="20"/>
          <w:lang w:val="hy-AM"/>
        </w:rPr>
        <w:t xml:space="preserve"> </w:t>
      </w:r>
    </w:p>
    <w:p w14:paraId="21E60743" w14:textId="77777777" w:rsidR="00845AA5" w:rsidRDefault="00845AA5" w:rsidP="00EF3662">
      <w:pPr>
        <w:ind w:firstLine="567"/>
        <w:rPr>
          <w:rFonts w:ascii="Arial AM" w:hAnsi="Arial AM" w:cs="Sylfaen"/>
          <w:i/>
          <w:sz w:val="20"/>
          <w:lang w:val="es-ES"/>
        </w:rPr>
      </w:pPr>
    </w:p>
    <w:p w14:paraId="37CBD209" w14:textId="77777777" w:rsidR="0067525E" w:rsidRPr="002528F7" w:rsidRDefault="0067525E" w:rsidP="00EF3662">
      <w:pPr>
        <w:ind w:firstLine="567"/>
        <w:rPr>
          <w:rFonts w:ascii="Arial AM" w:hAnsi="Arial AM" w:cs="Sylfaen"/>
          <w:i/>
          <w:sz w:val="20"/>
          <w:lang w:val="es-ES"/>
        </w:rPr>
      </w:pPr>
    </w:p>
    <w:p w14:paraId="10B147FF" w14:textId="77777777" w:rsidR="00096865" w:rsidRPr="002528F7" w:rsidRDefault="002B32D6" w:rsidP="00EF3662">
      <w:pPr>
        <w:jc w:val="center"/>
        <w:rPr>
          <w:rFonts w:ascii="Arial AM" w:hAnsi="Arial AM"/>
          <w:b/>
          <w:sz w:val="20"/>
          <w:lang w:val="es-ES"/>
        </w:rPr>
      </w:pPr>
      <w:r w:rsidRPr="002528F7">
        <w:rPr>
          <w:rFonts w:ascii="Arial AM" w:hAnsi="Arial AM"/>
          <w:b/>
          <w:sz w:val="20"/>
          <w:lang w:val="es-ES"/>
        </w:rPr>
        <w:t xml:space="preserve">2.  </w:t>
      </w:r>
      <w:r w:rsidRPr="002528F7">
        <w:rPr>
          <w:rFonts w:ascii="Sylfaen" w:hAnsi="Sylfaen" w:cs="Sylfaen"/>
          <w:b/>
          <w:sz w:val="20"/>
        </w:rPr>
        <w:t>ՄԱՍՆԱԿՑԻ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ՄԱՍՆԱԿՑՈՒԹՅԱՆ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ԻՐԱՎՈՒՆՔԻ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ՊԱՀԱՆՋՆԵՐԸ</w:t>
      </w:r>
      <w:r w:rsidRPr="002528F7">
        <w:rPr>
          <w:rFonts w:ascii="Arial AM" w:hAnsi="Arial AM"/>
          <w:b/>
          <w:sz w:val="20"/>
          <w:lang w:val="es-ES"/>
        </w:rPr>
        <w:t xml:space="preserve">, </w:t>
      </w:r>
      <w:r w:rsidRPr="002528F7">
        <w:rPr>
          <w:rFonts w:ascii="Sylfaen" w:hAnsi="Sylfaen" w:cs="Sylfaen"/>
          <w:b/>
          <w:sz w:val="20"/>
        </w:rPr>
        <w:t>ՈՐԱԿԱՎՈՐՄԱՆ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proofErr w:type="gramStart"/>
      <w:r w:rsidRPr="002528F7">
        <w:rPr>
          <w:rFonts w:ascii="Sylfaen" w:hAnsi="Sylfaen" w:cs="Sylfaen"/>
          <w:b/>
          <w:sz w:val="20"/>
        </w:rPr>
        <w:t>ՉԱՓԱՆԻՇՆԵՐԸ</w:t>
      </w:r>
      <w:r w:rsidRPr="002528F7">
        <w:rPr>
          <w:rFonts w:ascii="Arial AM" w:hAnsi="Arial AM"/>
          <w:b/>
          <w:sz w:val="20"/>
          <w:lang w:val="es-ES"/>
        </w:rPr>
        <w:t xml:space="preserve">  </w:t>
      </w:r>
      <w:r w:rsidRPr="002528F7">
        <w:rPr>
          <w:rFonts w:ascii="Sylfaen" w:hAnsi="Sylfaen" w:cs="Sylfaen"/>
          <w:b/>
          <w:sz w:val="20"/>
          <w:lang w:val="es-ES"/>
        </w:rPr>
        <w:t>ԵՎ</w:t>
      </w:r>
      <w:proofErr w:type="gramEnd"/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ԴՐԱՆՑ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lang w:val="es-ES"/>
        </w:rPr>
        <w:t>Գ</w:t>
      </w:r>
      <w:r w:rsidRPr="002528F7">
        <w:rPr>
          <w:rFonts w:ascii="Sylfaen" w:hAnsi="Sylfaen" w:cs="Sylfaen"/>
          <w:b/>
          <w:sz w:val="20"/>
        </w:rPr>
        <w:t>ՆԱՀԱՏՄԱՆ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ԿԱՐ</w:t>
      </w:r>
      <w:r w:rsidRPr="002528F7">
        <w:rPr>
          <w:rFonts w:ascii="Sylfaen" w:hAnsi="Sylfaen" w:cs="Sylfaen"/>
          <w:b/>
          <w:sz w:val="20"/>
          <w:lang w:val="es-ES"/>
        </w:rPr>
        <w:t>Գ</w:t>
      </w:r>
      <w:r w:rsidRPr="002528F7">
        <w:rPr>
          <w:rFonts w:ascii="Sylfaen" w:hAnsi="Sylfaen" w:cs="Sylfaen"/>
          <w:b/>
          <w:sz w:val="20"/>
        </w:rPr>
        <w:t>Ը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</w:p>
    <w:p w14:paraId="7C23AD04" w14:textId="77777777" w:rsidR="00096865" w:rsidRPr="002528F7" w:rsidRDefault="00096865" w:rsidP="00EF3662">
      <w:pPr>
        <w:ind w:firstLine="567"/>
        <w:jc w:val="both"/>
        <w:rPr>
          <w:rFonts w:ascii="Arial AM" w:hAnsi="Arial AM"/>
          <w:szCs w:val="22"/>
          <w:lang w:val="es-ES"/>
        </w:rPr>
      </w:pPr>
    </w:p>
    <w:p w14:paraId="7FB1792C" w14:textId="77777777" w:rsidR="00753E6E" w:rsidRPr="002528F7" w:rsidRDefault="00096865" w:rsidP="00EF3662">
      <w:pPr>
        <w:ind w:firstLine="567"/>
        <w:jc w:val="both"/>
        <w:rPr>
          <w:rFonts w:ascii="Arial AM" w:hAnsi="Arial AM" w:cs="Arial Armenian"/>
          <w:sz w:val="20"/>
          <w:lang w:val="es-ES"/>
        </w:rPr>
      </w:pPr>
      <w:r w:rsidRPr="002528F7">
        <w:rPr>
          <w:rFonts w:ascii="Arial AM" w:hAnsi="Arial AM" w:cs="Arial Armenian"/>
          <w:sz w:val="20"/>
          <w:lang w:val="es-ES"/>
        </w:rPr>
        <w:t xml:space="preserve">2.1 </w:t>
      </w:r>
      <w:r w:rsidR="00753E6E" w:rsidRPr="002528F7">
        <w:rPr>
          <w:rFonts w:ascii="Sylfaen" w:hAnsi="Sylfaen" w:cs="Sylfaen"/>
          <w:sz w:val="20"/>
          <w:lang w:val="ru-RU"/>
        </w:rPr>
        <w:t>Սույն</w:t>
      </w:r>
      <w:r w:rsidR="00753E6E" w:rsidRPr="002528F7">
        <w:rPr>
          <w:rFonts w:ascii="Arial AM" w:hAnsi="Arial AM" w:cs="Arial Armenian"/>
          <w:sz w:val="20"/>
          <w:lang w:val="es-ES"/>
        </w:rPr>
        <w:t xml:space="preserve"> </w:t>
      </w:r>
      <w:r w:rsidR="00EB487B" w:rsidRPr="002528F7">
        <w:rPr>
          <w:rFonts w:ascii="Arial AM" w:hAnsi="Arial AM" w:cs="Arial Armenian"/>
          <w:sz w:val="20"/>
          <w:lang w:val="es-ES"/>
        </w:rPr>
        <w:t xml:space="preserve"> </w:t>
      </w:r>
      <w:r w:rsidR="006F49AA" w:rsidRPr="002528F7">
        <w:rPr>
          <w:rFonts w:ascii="Sylfaen" w:hAnsi="Sylfaen" w:cs="Sylfaen"/>
          <w:sz w:val="20"/>
          <w:lang w:val="es-ES"/>
        </w:rPr>
        <w:t>ընթացակարգին</w:t>
      </w:r>
      <w:r w:rsidR="006F49AA" w:rsidRPr="002528F7">
        <w:rPr>
          <w:rFonts w:ascii="Arial AM" w:hAnsi="Arial AM" w:cs="Arial Armenian"/>
          <w:sz w:val="20"/>
          <w:lang w:val="es-ES"/>
        </w:rPr>
        <w:t xml:space="preserve"> </w:t>
      </w:r>
      <w:r w:rsidR="00753E6E" w:rsidRPr="002528F7">
        <w:rPr>
          <w:rFonts w:ascii="Sylfaen" w:hAnsi="Sylfaen" w:cs="Sylfaen"/>
          <w:sz w:val="20"/>
          <w:lang w:val="ru-RU"/>
        </w:rPr>
        <w:t>մասնակցելու</w:t>
      </w:r>
      <w:r w:rsidR="00753E6E" w:rsidRPr="002528F7">
        <w:rPr>
          <w:rFonts w:ascii="Arial AM" w:hAnsi="Arial AM" w:cs="Arial Armenian"/>
          <w:sz w:val="20"/>
          <w:lang w:val="es-ES"/>
        </w:rPr>
        <w:t xml:space="preserve"> </w:t>
      </w:r>
      <w:r w:rsidR="00753E6E" w:rsidRPr="002528F7">
        <w:rPr>
          <w:rFonts w:ascii="Sylfaen" w:hAnsi="Sylfaen" w:cs="Sylfaen"/>
          <w:sz w:val="20"/>
          <w:lang w:val="ru-RU"/>
        </w:rPr>
        <w:t>իրավունք</w:t>
      </w:r>
      <w:r w:rsidR="00753E6E" w:rsidRPr="002528F7">
        <w:rPr>
          <w:rFonts w:ascii="Arial AM" w:hAnsi="Arial AM" w:cs="Arial Armenian"/>
          <w:sz w:val="20"/>
          <w:lang w:val="es-ES"/>
        </w:rPr>
        <w:t xml:space="preserve"> </w:t>
      </w:r>
      <w:r w:rsidR="00753E6E" w:rsidRPr="002528F7">
        <w:rPr>
          <w:rFonts w:ascii="Sylfaen" w:hAnsi="Sylfaen" w:cs="Sylfaen"/>
          <w:sz w:val="20"/>
          <w:lang w:val="ru-RU"/>
        </w:rPr>
        <w:t>չունեն</w:t>
      </w:r>
      <w:r w:rsidR="00753E6E" w:rsidRPr="002528F7">
        <w:rPr>
          <w:rFonts w:ascii="Arial AM" w:hAnsi="Arial AM" w:cs="Arial Armenian"/>
          <w:sz w:val="20"/>
          <w:lang w:val="es-ES"/>
        </w:rPr>
        <w:t xml:space="preserve"> </w:t>
      </w:r>
      <w:r w:rsidR="00753E6E" w:rsidRPr="002528F7">
        <w:rPr>
          <w:rFonts w:ascii="Sylfaen" w:hAnsi="Sylfaen" w:cs="Sylfaen"/>
          <w:sz w:val="20"/>
          <w:lang w:val="ru-RU"/>
        </w:rPr>
        <w:t>անձինք</w:t>
      </w:r>
      <w:r w:rsidR="00753E6E" w:rsidRPr="002528F7">
        <w:rPr>
          <w:rFonts w:ascii="Arial AM" w:hAnsi="Arial AM" w:cs="Sylfaen"/>
          <w:sz w:val="20"/>
          <w:lang w:val="es-ES"/>
        </w:rPr>
        <w:t>.</w:t>
      </w:r>
    </w:p>
    <w:p w14:paraId="56827D9A" w14:textId="77777777" w:rsidR="00753E6E" w:rsidRPr="002528F7" w:rsidRDefault="00753E6E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1)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դրությամբ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ճանաչվել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սնանկ</w:t>
      </w:r>
      <w:r w:rsidRPr="002528F7">
        <w:rPr>
          <w:rFonts w:ascii="Arial AM" w:hAnsi="Arial AM"/>
          <w:sz w:val="20"/>
          <w:szCs w:val="20"/>
          <w:lang w:val="es-ES"/>
        </w:rPr>
        <w:t xml:space="preserve">. </w:t>
      </w:r>
    </w:p>
    <w:p w14:paraId="67195715" w14:textId="302CE233" w:rsidR="00753E6E" w:rsidRPr="002528F7" w:rsidRDefault="00753E6E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3)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գործադիր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ներկայացուցիչը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նախորդող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Sylfaen" w:hAnsi="Sylfaen" w:cs="Sylfaen"/>
          <w:sz w:val="20"/>
          <w:szCs w:val="20"/>
        </w:rPr>
        <w:t>տարիների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դատապարտված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եղել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ահաբեկչության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ֆինանսավորման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երեխայի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շահագործման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մարդկային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թրաֆիքինգ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ներառող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հանցագործության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հանցավոր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համագործակցություն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ստեղծելու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կաշառք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ստանալու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կաշառք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տալու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կաշառքի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միջնորդության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տնտեսական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գործունեության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ուղղված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հանցագործությունների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es-ES"/>
        </w:rPr>
        <w:t>,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դատվածությունը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="007367D4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  <w:lang w:val="hy-AM"/>
        </w:rPr>
        <w:t>վերացված</w:t>
      </w:r>
      <w:r w:rsidR="007367D4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.  </w:t>
      </w:r>
    </w:p>
    <w:p w14:paraId="65824E61" w14:textId="77777777" w:rsidR="004E649B" w:rsidRPr="002528F7" w:rsidRDefault="00753E6E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Sylfaen"/>
          <w:sz w:val="20"/>
          <w:szCs w:val="20"/>
          <w:lang w:val="es-ES"/>
        </w:rPr>
        <w:t>4)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որոնց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վերաբերյալ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գնումների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ոլորտում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հակամրցակցային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համաձայնության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="006F3F15" w:rsidRPr="002528F7">
        <w:rPr>
          <w:rFonts w:ascii="Sylfaen" w:hAnsi="Sylfaen" w:cs="Sylfaen"/>
          <w:sz w:val="20"/>
          <w:szCs w:val="20"/>
        </w:rPr>
        <w:t>գերիշխող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դիրքի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չարաշահման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կամ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անբարեխիղճ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մրցակցության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համար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պատասխանատվություն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սահմանող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վարչական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ակտը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հայտը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ներկայացվելու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օրվան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նախորդող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երեք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տարվա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ընթացքում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դարձել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անբողոքարկելի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="006F3F15" w:rsidRPr="002528F7">
        <w:rPr>
          <w:rFonts w:ascii="Sylfaen" w:hAnsi="Sylfaen" w:cs="Sylfaen"/>
          <w:sz w:val="20"/>
          <w:szCs w:val="20"/>
        </w:rPr>
        <w:t>իսկ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բողոքարկված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լինելու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դեպքում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թողնվել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անփոփոխ</w:t>
      </w:r>
      <w:r w:rsidR="006F3F15"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="006F3F15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</w:p>
    <w:p w14:paraId="522EAE2C" w14:textId="517DE335" w:rsidR="00753E6E" w:rsidRPr="002528F7" w:rsidRDefault="00753E6E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Sylfaen"/>
          <w:sz w:val="20"/>
          <w:szCs w:val="20"/>
          <w:lang w:val="es-ES"/>
        </w:rPr>
        <w:t xml:space="preserve">5)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դրությամբ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ներառված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Եվրասիական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տնտեսական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միությանն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անդամակցող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երկրների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գնումների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օրենսդրության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համաձայն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գնումների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իրավունք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չունեցող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մասնակիցների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ցուցակում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. </w:t>
      </w:r>
    </w:p>
    <w:p w14:paraId="63DCBD40" w14:textId="77777777" w:rsidR="00753E6E" w:rsidRPr="002528F7" w:rsidRDefault="00753E6E" w:rsidP="00EF3662">
      <w:pPr>
        <w:ind w:firstLine="567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   6)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ներառված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գնումների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իրավունք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չունեցող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մասնակիցների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ցուցակում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26553657" w14:textId="77777777" w:rsidR="00990561" w:rsidRPr="002528F7" w:rsidRDefault="00990561" w:rsidP="00EF3662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Sylfaen" w:hAnsi="Sylfaen" w:cs="Sylfaen"/>
          <w:sz w:val="20"/>
          <w:lang w:val="es-ES"/>
        </w:rPr>
        <w:t>Ընդ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որում</w:t>
      </w:r>
      <w:r w:rsidRPr="002528F7">
        <w:rPr>
          <w:rFonts w:ascii="Arial AM" w:hAnsi="Arial AM" w:cs="Sylfaen"/>
          <w:sz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lang w:val="es-ES"/>
        </w:rPr>
        <w:t>եթե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մասնակիցը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սույն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կետի</w:t>
      </w:r>
      <w:r w:rsidRPr="002528F7">
        <w:rPr>
          <w:rFonts w:ascii="Arial AM" w:hAnsi="Arial AM" w:cs="Sylfaen"/>
          <w:sz w:val="20"/>
          <w:lang w:val="es-ES"/>
        </w:rPr>
        <w:t xml:space="preserve"> 5-</w:t>
      </w:r>
      <w:r w:rsidRPr="002528F7">
        <w:rPr>
          <w:rFonts w:ascii="Sylfaen" w:hAnsi="Sylfaen" w:cs="Sylfaen"/>
          <w:sz w:val="20"/>
          <w:lang w:val="es-ES"/>
        </w:rPr>
        <w:t>րդ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և</w:t>
      </w:r>
      <w:r w:rsidRPr="002528F7">
        <w:rPr>
          <w:rFonts w:ascii="Arial AM" w:hAnsi="Arial AM" w:cs="Sylfaen"/>
          <w:sz w:val="20"/>
          <w:lang w:val="es-ES"/>
        </w:rPr>
        <w:t xml:space="preserve"> 6-</w:t>
      </w:r>
      <w:r w:rsidRPr="002528F7">
        <w:rPr>
          <w:rFonts w:ascii="Sylfaen" w:hAnsi="Sylfaen" w:cs="Sylfaen"/>
          <w:sz w:val="20"/>
          <w:lang w:val="es-ES"/>
        </w:rPr>
        <w:t>րդ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ենթակետերով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նախատեսված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ցուցակներում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ներառվել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հայտը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ներկայացնելու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օրվանից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հետո</w:t>
      </w:r>
      <w:r w:rsidRPr="002528F7">
        <w:rPr>
          <w:rFonts w:ascii="Arial AM" w:hAnsi="Arial AM" w:cs="Sylfaen"/>
          <w:sz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lang w:val="es-ES"/>
        </w:rPr>
        <w:t>ապա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նրա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տվյալ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հայտը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ենթակա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չէ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մերժման</w:t>
      </w:r>
      <w:r w:rsidRPr="002528F7">
        <w:rPr>
          <w:rFonts w:ascii="Arial AM" w:hAnsi="Arial AM" w:cs="Sylfaen"/>
          <w:sz w:val="20"/>
          <w:lang w:val="es-ES"/>
        </w:rPr>
        <w:t>:</w:t>
      </w:r>
    </w:p>
    <w:p w14:paraId="2E126546" w14:textId="77777777" w:rsidR="00C8399F" w:rsidRPr="002528F7" w:rsidRDefault="00C8399F" w:rsidP="00C8399F">
      <w:pPr>
        <w:shd w:val="clear" w:color="auto" w:fill="FFFFFF"/>
        <w:ind w:firstLine="375"/>
        <w:jc w:val="both"/>
        <w:rPr>
          <w:rFonts w:ascii="Arial AM" w:hAnsi="Arial AM" w:cs="Arial"/>
          <w:sz w:val="20"/>
          <w:lang w:val="es-ES"/>
        </w:rPr>
      </w:pPr>
      <w:r w:rsidRPr="002528F7">
        <w:rPr>
          <w:rFonts w:ascii="Sylfaen" w:hAnsi="Sylfaen" w:cs="Sylfaen"/>
          <w:sz w:val="20"/>
          <w:lang w:val="es-ES"/>
        </w:rPr>
        <w:t>Մասնակիցն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ընդգրկվում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է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գնումների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գործընթացին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մասնակցելու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իրավունք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չունեցող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մասնակիցների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ցուցակում</w:t>
      </w:r>
      <w:r w:rsidRPr="002528F7">
        <w:rPr>
          <w:rFonts w:ascii="Arial AM" w:hAnsi="Arial AM" w:cs="Arial"/>
          <w:sz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lang w:val="es-ES"/>
        </w:rPr>
        <w:t>այսուհետ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նաև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ցուցակ</w:t>
      </w:r>
      <w:r w:rsidRPr="002528F7">
        <w:rPr>
          <w:rFonts w:ascii="Arial AM" w:hAnsi="Arial AM" w:cs="Arial"/>
          <w:sz w:val="20"/>
          <w:lang w:val="es-ES"/>
        </w:rPr>
        <w:t xml:space="preserve">), </w:t>
      </w:r>
      <w:r w:rsidRPr="002528F7">
        <w:rPr>
          <w:rFonts w:ascii="Sylfaen" w:hAnsi="Sylfaen" w:cs="Sylfaen"/>
          <w:sz w:val="20"/>
          <w:lang w:val="es-ES"/>
        </w:rPr>
        <w:t>եթե</w:t>
      </w:r>
      <w:r w:rsidRPr="002528F7">
        <w:rPr>
          <w:rFonts w:ascii="Arial AM" w:hAnsi="Arial AM" w:cs="Arial"/>
          <w:sz w:val="20"/>
          <w:lang w:val="es-ES"/>
        </w:rPr>
        <w:t>`</w:t>
      </w:r>
    </w:p>
    <w:p w14:paraId="12C3F4B7" w14:textId="77777777" w:rsidR="00C8399F" w:rsidRPr="002528F7" w:rsidRDefault="00C8399F" w:rsidP="00C8399F">
      <w:pPr>
        <w:pStyle w:val="aff3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Arial AM" w:hAnsi="Arial AM" w:cs="Arial"/>
          <w:sz w:val="20"/>
          <w:lang w:val="es-ES" w:eastAsia="en-US"/>
        </w:rPr>
      </w:pPr>
      <w:r w:rsidRPr="002528F7">
        <w:rPr>
          <w:rFonts w:ascii="Sylfaen" w:hAnsi="Sylfaen" w:cs="Sylfaen"/>
          <w:sz w:val="20"/>
          <w:lang w:val="es-ES" w:eastAsia="en-US"/>
        </w:rPr>
        <w:t>խախտել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է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պայմանագրով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նախատեսված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գնման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գործընթացի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շրջանակում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ստանձնած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պարտավորությունը</w:t>
      </w:r>
      <w:r w:rsidRPr="002528F7">
        <w:rPr>
          <w:rFonts w:ascii="Arial AM" w:hAnsi="Arial AM" w:cs="Arial"/>
          <w:sz w:val="20"/>
          <w:lang w:val="es-ES" w:eastAsia="en-US"/>
        </w:rPr>
        <w:t xml:space="preserve">, </w:t>
      </w:r>
      <w:r w:rsidRPr="002528F7">
        <w:rPr>
          <w:rFonts w:ascii="Sylfaen" w:hAnsi="Sylfaen" w:cs="Sylfaen"/>
          <w:sz w:val="20"/>
          <w:lang w:val="es-ES" w:eastAsia="en-US"/>
        </w:rPr>
        <w:t>որը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հանգեցրել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է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պատվիրատուի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կողմից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պայմանագրի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միակողմանի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լուծմանը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գնման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գործընթացին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տվյալ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մասնակցի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հետագա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մասնակցության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դադարեցմանը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և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մասնակիցը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հրավերով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և</w:t>
      </w:r>
      <w:r w:rsidRPr="002528F7">
        <w:rPr>
          <w:rFonts w:ascii="Arial AM" w:hAnsi="Arial AM" w:cs="Arial"/>
          <w:sz w:val="20"/>
          <w:lang w:val="es-ES" w:eastAsia="en-US"/>
        </w:rPr>
        <w:t xml:space="preserve"> (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) </w:t>
      </w:r>
      <w:r w:rsidRPr="002528F7">
        <w:rPr>
          <w:rFonts w:ascii="Sylfaen" w:hAnsi="Sylfaen" w:cs="Sylfaen"/>
          <w:sz w:val="20"/>
          <w:lang w:val="es-ES" w:eastAsia="en-US"/>
        </w:rPr>
        <w:t>պայմանագրով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սահմանված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ժամկետում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չի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վճարել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հայտի</w:t>
      </w:r>
      <w:r w:rsidRPr="002528F7">
        <w:rPr>
          <w:rFonts w:ascii="Arial AM" w:hAnsi="Arial AM" w:cs="Arial"/>
          <w:sz w:val="20"/>
          <w:lang w:val="es-ES" w:eastAsia="en-US"/>
        </w:rPr>
        <w:t xml:space="preserve">, </w:t>
      </w:r>
      <w:r w:rsidRPr="002528F7">
        <w:rPr>
          <w:rFonts w:ascii="Sylfaen" w:hAnsi="Sylfaen" w:cs="Sylfaen"/>
          <w:sz w:val="20"/>
          <w:lang w:val="es-ES" w:eastAsia="en-US"/>
        </w:rPr>
        <w:t>պայմանագրի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և</w:t>
      </w:r>
      <w:r w:rsidRPr="002528F7">
        <w:rPr>
          <w:rFonts w:ascii="Arial AM" w:hAnsi="Arial AM" w:cs="Arial"/>
          <w:sz w:val="20"/>
          <w:lang w:val="es-ES" w:eastAsia="en-US"/>
        </w:rPr>
        <w:t xml:space="preserve"> (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) </w:t>
      </w:r>
      <w:r w:rsidRPr="002528F7">
        <w:rPr>
          <w:rFonts w:ascii="Sylfaen" w:hAnsi="Sylfaen" w:cs="Sylfaen"/>
          <w:sz w:val="20"/>
          <w:lang w:val="es-ES" w:eastAsia="en-US"/>
        </w:rPr>
        <w:t>որակավորան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ապահովման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գումարը</w:t>
      </w:r>
      <w:r w:rsidRPr="002528F7">
        <w:rPr>
          <w:rFonts w:ascii="Arial AM" w:hAnsi="Arial AM" w:cs="Arial"/>
          <w:sz w:val="20"/>
          <w:lang w:val="es-ES" w:eastAsia="en-US"/>
        </w:rPr>
        <w:t>.</w:t>
      </w:r>
    </w:p>
    <w:p w14:paraId="028FD27F" w14:textId="77777777" w:rsidR="00C8399F" w:rsidRPr="002528F7" w:rsidRDefault="00C8399F" w:rsidP="00C8399F">
      <w:pPr>
        <w:pStyle w:val="aff3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Arial AM" w:hAnsi="Arial AM" w:cs="Arial"/>
          <w:sz w:val="20"/>
          <w:lang w:val="es-ES"/>
        </w:rPr>
      </w:pPr>
      <w:r w:rsidRPr="002528F7">
        <w:rPr>
          <w:rFonts w:ascii="Sylfaen" w:hAnsi="Sylfaen" w:cs="Sylfaen"/>
          <w:sz w:val="20"/>
          <w:lang w:val="es-ES" w:eastAsia="en-US"/>
        </w:rPr>
        <w:t>որպես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ընտրված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մասնակից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հրաժարվել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կամ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զրկվել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է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պայմանագիր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կնքելու</w:t>
      </w:r>
      <w:r w:rsidRPr="002528F7">
        <w:rPr>
          <w:rFonts w:ascii="Arial AM" w:hAnsi="Arial AM" w:cs="Arial"/>
          <w:sz w:val="20"/>
          <w:lang w:val="es-ES" w:eastAsia="en-US"/>
        </w:rPr>
        <w:t xml:space="preserve"> </w:t>
      </w:r>
      <w:r w:rsidRPr="002528F7">
        <w:rPr>
          <w:rFonts w:ascii="Sylfaen" w:hAnsi="Sylfaen" w:cs="Sylfaen"/>
          <w:sz w:val="20"/>
          <w:lang w:val="es-ES" w:eastAsia="en-US"/>
        </w:rPr>
        <w:t>իրավունքից</w:t>
      </w:r>
      <w:r w:rsidRPr="002528F7">
        <w:rPr>
          <w:rFonts w:ascii="Arial AM" w:hAnsi="Arial AM" w:cs="Arial"/>
          <w:sz w:val="20"/>
          <w:lang w:val="es-ES" w:eastAsia="en-US"/>
        </w:rPr>
        <w:t>:</w:t>
      </w:r>
    </w:p>
    <w:p w14:paraId="628B0696" w14:textId="77777777" w:rsidR="00753E6E" w:rsidRPr="002528F7" w:rsidRDefault="00753E6E" w:rsidP="00EF3662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Arial AM" w:hAnsi="Arial AM" w:cs="Sylfaen"/>
          <w:sz w:val="20"/>
          <w:lang w:val="es-ES"/>
        </w:rPr>
        <w:t xml:space="preserve">2.2 </w:t>
      </w:r>
      <w:r w:rsidRPr="002528F7">
        <w:rPr>
          <w:rFonts w:ascii="Sylfaen" w:hAnsi="Sylfaen" w:cs="Sylfaen"/>
          <w:sz w:val="20"/>
          <w:lang w:val="es-ES"/>
        </w:rPr>
        <w:t>Մասնակցության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իրավունքի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գնահատման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համար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մասնակիցը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հայտով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պետք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ներկայացնի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իր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կողմից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հաստատված</w:t>
      </w:r>
      <w:r w:rsidRPr="002528F7">
        <w:rPr>
          <w:rFonts w:ascii="Arial AM" w:hAnsi="Arial AM" w:cs="Sylfaen"/>
          <w:sz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lang w:val="es-ES"/>
        </w:rPr>
        <w:t>սույն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հրավերի</w:t>
      </w:r>
      <w:r w:rsidRPr="002528F7">
        <w:rPr>
          <w:rFonts w:ascii="Arial AM" w:hAnsi="Arial AM" w:cs="Arial"/>
          <w:sz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lang w:val="es-ES"/>
        </w:rPr>
        <w:t>րդ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մասի</w:t>
      </w:r>
      <w:r w:rsidRPr="002528F7">
        <w:rPr>
          <w:rFonts w:ascii="Arial AM" w:hAnsi="Arial AM" w:cs="Arial"/>
          <w:sz w:val="20"/>
          <w:lang w:val="es-ES"/>
        </w:rPr>
        <w:t xml:space="preserve"> 2.</w:t>
      </w:r>
      <w:r w:rsidR="005D30FC" w:rsidRPr="002528F7">
        <w:rPr>
          <w:rFonts w:ascii="Arial AM" w:hAnsi="Arial AM" w:cs="Arial"/>
          <w:sz w:val="20"/>
          <w:lang w:val="hy-AM"/>
        </w:rPr>
        <w:t>1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կետով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նախատեսված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գրավոր</w:t>
      </w:r>
      <w:r w:rsidRPr="002528F7">
        <w:rPr>
          <w:rFonts w:ascii="Arial AM" w:hAnsi="Arial AM" w:cs="Arial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հայտարարություն</w:t>
      </w:r>
      <w:r w:rsidR="00EB487B" w:rsidRPr="002528F7">
        <w:rPr>
          <w:rFonts w:ascii="Arial AM" w:hAnsi="Arial AM" w:cs="Sylfaen"/>
          <w:sz w:val="20"/>
          <w:lang w:val="es-ES"/>
        </w:rPr>
        <w:t xml:space="preserve">: </w:t>
      </w:r>
      <w:r w:rsidR="00EB487B" w:rsidRPr="002528F7">
        <w:rPr>
          <w:rFonts w:ascii="Sylfaen" w:hAnsi="Sylfaen" w:cs="Sylfaen"/>
          <w:sz w:val="20"/>
        </w:rPr>
        <w:t>Բացի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սույն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կետով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նախատեսված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հայտարարությունից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մասնակցության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իրավունքի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գնահատման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համար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մասնակցից</w:t>
      </w:r>
      <w:r w:rsidR="00EB487B" w:rsidRPr="002528F7">
        <w:rPr>
          <w:rFonts w:ascii="Arial AM" w:hAnsi="Arial AM" w:cs="Sylfaen"/>
          <w:sz w:val="20"/>
          <w:lang w:val="es-ES"/>
        </w:rPr>
        <w:t xml:space="preserve">, </w:t>
      </w:r>
      <w:r w:rsidR="00EB487B" w:rsidRPr="002528F7">
        <w:rPr>
          <w:rFonts w:ascii="Sylfaen" w:hAnsi="Sylfaen" w:cs="Sylfaen"/>
          <w:sz w:val="20"/>
        </w:rPr>
        <w:t>այդ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թվում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ընտրված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մասնակցից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այլ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փաստաթղթեր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կամ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հիմնավորումներ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չեն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կարող</w:t>
      </w:r>
      <w:r w:rsidR="00EB487B" w:rsidRPr="002528F7">
        <w:rPr>
          <w:rFonts w:ascii="Arial AM" w:hAnsi="Arial AM" w:cs="Sylfaen"/>
          <w:sz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</w:rPr>
        <w:t>պահանջվել</w:t>
      </w:r>
      <w:r w:rsidR="00EB487B" w:rsidRPr="002528F7">
        <w:rPr>
          <w:rFonts w:ascii="Arial AM" w:hAnsi="Arial AM" w:cs="Sylfaen"/>
          <w:sz w:val="20"/>
          <w:lang w:val="es-ES"/>
        </w:rPr>
        <w:t>:</w:t>
      </w:r>
      <w:r w:rsidRPr="002528F7">
        <w:rPr>
          <w:rFonts w:ascii="Arial AM" w:hAnsi="Arial AM" w:cs="Tahoma"/>
          <w:sz w:val="20"/>
          <w:lang w:val="hy-AM"/>
        </w:rPr>
        <w:t xml:space="preserve"> </w:t>
      </w:r>
      <w:r w:rsidR="007A4BB9" w:rsidRPr="002528F7">
        <w:rPr>
          <w:rFonts w:ascii="Sylfaen" w:hAnsi="Sylfaen" w:cs="Sylfaen"/>
          <w:sz w:val="20"/>
        </w:rPr>
        <w:t>Մասնակցի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հայտարարության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իսկությունը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գնահատող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հանձնաժողովը</w:t>
      </w:r>
      <w:r w:rsidR="007A4BB9" w:rsidRPr="002528F7">
        <w:rPr>
          <w:rFonts w:ascii="Arial AM" w:hAnsi="Arial AM" w:cs="Tahoma"/>
          <w:sz w:val="20"/>
          <w:lang w:val="es-ES"/>
        </w:rPr>
        <w:t xml:space="preserve"> (</w:t>
      </w:r>
      <w:r w:rsidR="007A4BB9" w:rsidRPr="002528F7">
        <w:rPr>
          <w:rFonts w:ascii="Sylfaen" w:hAnsi="Sylfaen" w:cs="Sylfaen"/>
          <w:sz w:val="20"/>
        </w:rPr>
        <w:t>այսուհետ</w:t>
      </w:r>
      <w:r w:rsidR="007A4BB9" w:rsidRPr="002528F7">
        <w:rPr>
          <w:rFonts w:ascii="Arial AM" w:hAnsi="Arial AM" w:cs="Tahoma"/>
          <w:sz w:val="20"/>
          <w:lang w:val="es-ES"/>
        </w:rPr>
        <w:t xml:space="preserve">` </w:t>
      </w:r>
      <w:r w:rsidR="007A4BB9" w:rsidRPr="002528F7">
        <w:rPr>
          <w:rFonts w:ascii="Sylfaen" w:hAnsi="Sylfaen" w:cs="Sylfaen"/>
          <w:sz w:val="20"/>
        </w:rPr>
        <w:t>հանձնաժողով</w:t>
      </w:r>
      <w:r w:rsidR="007A4BB9" w:rsidRPr="002528F7">
        <w:rPr>
          <w:rFonts w:ascii="Arial AM" w:hAnsi="Arial AM" w:cs="Tahoma"/>
          <w:sz w:val="20"/>
          <w:lang w:val="es-ES"/>
        </w:rPr>
        <w:t xml:space="preserve">) </w:t>
      </w:r>
      <w:r w:rsidR="007A4BB9" w:rsidRPr="002528F7">
        <w:rPr>
          <w:rFonts w:ascii="Sylfaen" w:hAnsi="Sylfaen" w:cs="Sylfaen"/>
          <w:sz w:val="20"/>
        </w:rPr>
        <w:t>գնահատում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է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սույն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հրավերով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սահմանված</w:t>
      </w:r>
      <w:r w:rsidR="007A4BB9" w:rsidRPr="002528F7">
        <w:rPr>
          <w:rFonts w:ascii="Arial AM" w:hAnsi="Arial AM" w:cs="Tahoma"/>
          <w:sz w:val="20"/>
          <w:lang w:val="es-ES"/>
        </w:rPr>
        <w:t xml:space="preserve"> </w:t>
      </w:r>
      <w:r w:rsidR="007A4BB9" w:rsidRPr="002528F7">
        <w:rPr>
          <w:rFonts w:ascii="Sylfaen" w:hAnsi="Sylfaen" w:cs="Sylfaen"/>
          <w:sz w:val="20"/>
        </w:rPr>
        <w:t>պայմաններով</w:t>
      </w:r>
      <w:r w:rsidR="007A4BB9" w:rsidRPr="002528F7">
        <w:rPr>
          <w:rFonts w:ascii="Arial AM" w:hAnsi="Arial AM" w:cs="Tahoma"/>
          <w:sz w:val="20"/>
          <w:lang w:val="es-ES"/>
        </w:rPr>
        <w:t>:</w:t>
      </w:r>
    </w:p>
    <w:p w14:paraId="68151F4C" w14:textId="77777777" w:rsidR="007367D4" w:rsidRPr="002528F7" w:rsidRDefault="00BA3554" w:rsidP="007367D4">
      <w:pPr>
        <w:ind w:firstLine="720"/>
        <w:jc w:val="both"/>
        <w:rPr>
          <w:rFonts w:ascii="Arial AM" w:hAnsi="Arial AM"/>
          <w:color w:val="000000"/>
          <w:lang w:val="es-ES"/>
        </w:rPr>
      </w:pPr>
      <w:r w:rsidRPr="002528F7">
        <w:rPr>
          <w:rFonts w:ascii="Arial AM" w:hAnsi="Arial AM" w:cs="Tahoma"/>
          <w:sz w:val="20"/>
          <w:szCs w:val="20"/>
          <w:lang w:val="es-ES"/>
        </w:rPr>
        <w:lastRenderedPageBreak/>
        <w:t>2.</w:t>
      </w:r>
      <w:r w:rsidR="007968A3" w:rsidRPr="002528F7">
        <w:rPr>
          <w:rFonts w:ascii="Arial AM" w:hAnsi="Arial AM" w:cs="Tahoma"/>
          <w:sz w:val="20"/>
          <w:szCs w:val="20"/>
          <w:lang w:val="es-ES"/>
        </w:rPr>
        <w:t>3</w:t>
      </w:r>
      <w:r w:rsidR="00EB487B" w:rsidRPr="002528F7">
        <w:rPr>
          <w:rFonts w:ascii="Arial AM" w:hAnsi="Arial AM" w:cs="Tahoma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Մասնակիցի՝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  <w:lang w:val="hy-AM"/>
        </w:rPr>
        <w:t>Օ</w:t>
      </w:r>
      <w:r w:rsidR="007367D4" w:rsidRPr="002528F7">
        <w:rPr>
          <w:rFonts w:ascii="Sylfaen" w:hAnsi="Sylfaen" w:cs="Sylfaen"/>
          <w:sz w:val="20"/>
          <w:szCs w:val="20"/>
        </w:rPr>
        <w:t>րենքի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6-</w:t>
      </w:r>
      <w:r w:rsidR="007367D4" w:rsidRPr="002528F7">
        <w:rPr>
          <w:rFonts w:ascii="Sylfaen" w:hAnsi="Sylfaen" w:cs="Sylfaen"/>
          <w:sz w:val="20"/>
          <w:szCs w:val="20"/>
        </w:rPr>
        <w:t>րդ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հոդվածի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1-</w:t>
      </w:r>
      <w:r w:rsidR="007367D4" w:rsidRPr="002528F7">
        <w:rPr>
          <w:rFonts w:ascii="Sylfaen" w:hAnsi="Sylfaen" w:cs="Sylfaen"/>
          <w:sz w:val="20"/>
          <w:szCs w:val="20"/>
        </w:rPr>
        <w:t>ին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մասի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6-</w:t>
      </w:r>
      <w:r w:rsidR="007367D4" w:rsidRPr="002528F7">
        <w:rPr>
          <w:rFonts w:ascii="Sylfaen" w:hAnsi="Sylfaen" w:cs="Sylfaen"/>
          <w:sz w:val="20"/>
          <w:szCs w:val="20"/>
        </w:rPr>
        <w:t>րդ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կետով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նախատեսված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ցուցակում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ներառվելը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="007367D4" w:rsidRPr="002528F7">
        <w:rPr>
          <w:rFonts w:ascii="Sylfaen" w:hAnsi="Sylfaen" w:cs="Sylfaen"/>
          <w:sz w:val="20"/>
          <w:szCs w:val="20"/>
        </w:rPr>
        <w:t>դրանում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գտնվելու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ժամանակահատվածում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="007367D4" w:rsidRPr="002528F7">
        <w:rPr>
          <w:rFonts w:ascii="Sylfaen" w:hAnsi="Sylfaen" w:cs="Sylfaen"/>
          <w:sz w:val="20"/>
          <w:szCs w:val="20"/>
        </w:rPr>
        <w:t>ինքնաբերաբար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հանգեցնում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է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վերջինիս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հետ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փոխկապակցված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անձանց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գնումների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գործընթացին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մասնակցության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իրավունքի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7367D4" w:rsidRPr="002528F7">
        <w:rPr>
          <w:rFonts w:ascii="Sylfaen" w:hAnsi="Sylfaen" w:cs="Sylfaen"/>
          <w:sz w:val="20"/>
          <w:szCs w:val="20"/>
        </w:rPr>
        <w:t>սահմանափակման</w:t>
      </w:r>
      <w:r w:rsidR="007367D4" w:rsidRPr="002528F7">
        <w:rPr>
          <w:rFonts w:ascii="Arial AM" w:hAnsi="Arial AM" w:cs="Sylfaen"/>
          <w:sz w:val="20"/>
          <w:szCs w:val="20"/>
          <w:lang w:val="es-ES"/>
        </w:rPr>
        <w:t>:</w:t>
      </w:r>
      <w:r w:rsidR="007367D4" w:rsidRPr="002528F7">
        <w:rPr>
          <w:rFonts w:ascii="Arial AM" w:hAnsi="Arial AM"/>
          <w:color w:val="000000"/>
          <w:lang w:val="es-ES"/>
        </w:rPr>
        <w:t xml:space="preserve"> </w:t>
      </w:r>
    </w:p>
    <w:p w14:paraId="0A888808" w14:textId="77777777" w:rsidR="00BA3554" w:rsidRPr="002528F7" w:rsidRDefault="00BA3554" w:rsidP="00EF3662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</w:rPr>
        <w:t>Արգելվում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փոխկապակցված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միևնույն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անձանց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հիմնադրված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ավելի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հիսուն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տոկոս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միևնույն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անձանց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պատկանող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բաժնեմաս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1B0D9A" w:rsidRPr="002528F7">
        <w:rPr>
          <w:rFonts w:ascii="Arial AM" w:hAnsi="Arial AM"/>
          <w:sz w:val="20"/>
          <w:szCs w:val="20"/>
          <w:lang w:val="es-ES"/>
        </w:rPr>
        <w:t>(</w:t>
      </w:r>
      <w:r w:rsidR="001B0D9A" w:rsidRPr="002528F7">
        <w:rPr>
          <w:rFonts w:ascii="Sylfaen" w:hAnsi="Sylfaen" w:cs="Sylfaen"/>
          <w:sz w:val="20"/>
          <w:szCs w:val="20"/>
        </w:rPr>
        <w:t>փայաբաժին</w:t>
      </w:r>
      <w:r w:rsidR="001B0D9A"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ունեցող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կազմակերպությունների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միաժամանակյա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  <w:szCs w:val="20"/>
        </w:rPr>
        <w:t>սույն</w:t>
      </w:r>
      <w:r w:rsidR="00EB487B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28726A" w:rsidRPr="002528F7">
        <w:rPr>
          <w:rFonts w:ascii="Sylfaen" w:hAnsi="Sylfaen" w:cs="Sylfaen"/>
          <w:sz w:val="20"/>
          <w:szCs w:val="20"/>
        </w:rPr>
        <w:t>ընթացակարգին</w:t>
      </w:r>
      <w:r w:rsidR="008628EC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8628EC" w:rsidRPr="002528F7">
        <w:rPr>
          <w:rFonts w:ascii="Arial AM" w:hAnsi="Arial AM" w:cs="Sylfaen"/>
          <w:sz w:val="20"/>
          <w:szCs w:val="20"/>
          <w:lang w:val="es-ES"/>
        </w:rPr>
        <w:t>(</w:t>
      </w:r>
      <w:r w:rsidR="008628EC" w:rsidRPr="002528F7">
        <w:rPr>
          <w:rFonts w:ascii="Sylfaen" w:hAnsi="Sylfaen" w:cs="Sylfaen"/>
          <w:sz w:val="20"/>
          <w:szCs w:val="20"/>
        </w:rPr>
        <w:t>միևնույն</w:t>
      </w:r>
      <w:r w:rsidR="008628EC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8628EC" w:rsidRPr="002528F7">
        <w:rPr>
          <w:rFonts w:ascii="Sylfaen" w:hAnsi="Sylfaen" w:cs="Sylfaen"/>
          <w:sz w:val="20"/>
          <w:szCs w:val="20"/>
        </w:rPr>
        <w:t>չափաբաժնին</w:t>
      </w:r>
      <w:r w:rsidR="008628EC" w:rsidRPr="002528F7">
        <w:rPr>
          <w:rFonts w:ascii="Arial AM" w:hAnsi="Arial AM" w:cs="Sylfaen"/>
          <w:sz w:val="20"/>
          <w:szCs w:val="20"/>
          <w:lang w:val="es-ES"/>
        </w:rPr>
        <w:t>),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պետության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համայնքների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հիմնադրված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կազմակերպությունների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</w:rPr>
        <w:t>համատեղ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գործունեության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կարգով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Times Armenian"/>
          <w:sz w:val="20"/>
          <w:lang w:val="af-ZA"/>
        </w:rPr>
        <w:t>(</w:t>
      </w:r>
      <w:r w:rsidRPr="002528F7">
        <w:rPr>
          <w:rFonts w:ascii="Sylfaen" w:hAnsi="Sylfaen" w:cs="Sylfaen"/>
          <w:sz w:val="20"/>
        </w:rPr>
        <w:t>կոնսորցիումով</w:t>
      </w:r>
      <w:r w:rsidRPr="002528F7">
        <w:rPr>
          <w:rFonts w:ascii="Arial AM" w:hAnsi="Arial AM" w:cs="Times Armenia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գնումների</w:t>
      </w:r>
      <w:r w:rsidRPr="002528F7">
        <w:rPr>
          <w:rFonts w:ascii="Arial AM" w:hAnsi="Arial AM" w:cs="Times Armenia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գործընթացին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մասնակցության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դեպքերի</w:t>
      </w:r>
      <w:r w:rsidRPr="002528F7">
        <w:rPr>
          <w:rFonts w:ascii="Arial AM" w:hAnsi="Arial AM" w:cs="Sylfaen"/>
          <w:sz w:val="20"/>
          <w:szCs w:val="20"/>
          <w:lang w:val="es-ES"/>
        </w:rPr>
        <w:t>:</w:t>
      </w:r>
    </w:p>
    <w:p w14:paraId="32D755BA" w14:textId="77777777" w:rsidR="00D5674E" w:rsidRPr="002528F7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</w:rPr>
        <w:t>Կարգի</w:t>
      </w:r>
      <w:r w:rsidRPr="002528F7">
        <w:rPr>
          <w:rFonts w:ascii="Arial AM" w:hAnsi="Arial AM"/>
          <w:sz w:val="20"/>
          <w:szCs w:val="20"/>
          <w:lang w:val="es-ES"/>
        </w:rPr>
        <w:t xml:space="preserve"> 119-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EB487B" w:rsidRPr="002528F7">
        <w:rPr>
          <w:rFonts w:ascii="Sylfaen" w:hAnsi="Sylfaen" w:cs="Sylfaen"/>
          <w:sz w:val="20"/>
          <w:szCs w:val="20"/>
        </w:rPr>
        <w:t>կետի</w:t>
      </w:r>
      <w:r w:rsidR="00EB487B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D5674E" w:rsidRPr="002528F7">
        <w:rPr>
          <w:rFonts w:ascii="Sylfaen" w:hAnsi="Sylfaen" w:cs="Sylfaen"/>
          <w:sz w:val="20"/>
          <w:szCs w:val="20"/>
          <w:lang w:val="hy-AM"/>
        </w:rPr>
        <w:t>իմաստով</w:t>
      </w:r>
      <w:r w:rsidR="00D5674E" w:rsidRPr="002528F7">
        <w:rPr>
          <w:rFonts w:ascii="Arial AM" w:hAnsi="Arial AM"/>
          <w:sz w:val="20"/>
          <w:szCs w:val="20"/>
          <w:lang w:val="hy-AM"/>
        </w:rPr>
        <w:t>`</w:t>
      </w:r>
    </w:p>
    <w:p w14:paraId="0A008A9A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1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անձինք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համարվում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փոխկապակցված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միևնույն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վարում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ընդհանուր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տնտեսություն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համատեղ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ձեռնարկատիրական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գործունեություն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համաձայնեցված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ելնելով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ընդհանուր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տնտեսական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շահերից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</w:p>
    <w:p w14:paraId="51D1FB1A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փոխկապակցված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համաձայնեցված՝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ելնելով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ընդհանուր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տնտեսական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շահերից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հանդիսանում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է՝</w:t>
      </w:r>
    </w:p>
    <w:p w14:paraId="7F9B0762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տոկոսից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ավելին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տնօրինող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79772CDD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չարգելված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կանխորոշելու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հնարավորություն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ունեցող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6C011AA3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խորհրդի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նախագահ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խորհրդի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նախագահի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տեղակալ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խորհրդի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տնօրեն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տեղակալ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գործառույթներ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իրականացնող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կոլեգիալ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նախագահ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167BEE7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այնպիսի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տնօրենի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անմիջական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ղեկավարության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ներքո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իրավաբանական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կառավարման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մարմինների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կայացման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հարցում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որևէ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ազդեցություն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41355C0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3) </w:t>
      </w:r>
      <w:r w:rsidRPr="002528F7">
        <w:rPr>
          <w:rFonts w:ascii="Sylfaen" w:hAnsi="Sylfaen" w:cs="Sylfaen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կարգավիճակ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չունեցող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մասնակիցները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փոխկապակցված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</w:p>
    <w:p w14:paraId="74CD5235" w14:textId="77777777" w:rsidR="00D5674E" w:rsidRPr="002528F7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քվեարկելու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տիրապետում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մյուսի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ձայնի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բաժնեմասերի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փայերի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ավելի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տոկոսին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մասնակցության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ուժով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միջև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հնարավորություն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կանխորոշել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մյուսի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3D7AE15" w14:textId="77777777" w:rsidR="00D5674E" w:rsidRPr="002528F7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նրանցից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մեկի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ձայնի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տոկոսից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ավելիին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տիրապետող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չարգելված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կանխորոշելու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հնարավորություն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ունեցող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բաժնետերերը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ֆիզիկական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ուղղակի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անուղղակի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կերպով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տիրապետել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թվում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առուվաճառքի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հավատարմագրային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կառավարման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համատեղ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գործունեության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հանձնարարականի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գործարքների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մյուսի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ձայնի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բաժնետոմսերի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տոկոսից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ավելիին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ունեն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չարգելված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վերջինիս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կանխորոշելու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հնարավորություն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43E025F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նրանցից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մեկի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որևէ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կառավարման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պարտականություններ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կատարող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ինչպես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անդամներից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որևէ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մեկը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միաժամանակ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հանդիսանում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մյուս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որևէ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կառավարման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պարտականություններ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կատարող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59EDA677" w14:textId="77777777" w:rsidR="00D5674E" w:rsidRPr="002528F7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նրանք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համաձայնեցված՝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ելնելով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ընդհանուր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տնտեսական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շահերից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D1806AA" w14:textId="07087D82" w:rsidR="00D5674E" w:rsidRPr="002528F7" w:rsidRDefault="00D5674E" w:rsidP="00EF3662">
      <w:pPr>
        <w:ind w:firstLine="284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կետի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իմաստով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ընտանիքի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անդամ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մայրը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ամուսինը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ամուսնու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ծնողները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տատը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պապը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քույրը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եղբայրը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երեխաները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,</w:t>
      </w:r>
      <w:r w:rsidR="007367D4" w:rsidRPr="002528F7">
        <w:rPr>
          <w:rFonts w:ascii="Sylfaen" w:hAnsi="Sylfaen" w:cs="Sylfaen"/>
          <w:color w:val="000000"/>
          <w:sz w:val="20"/>
          <w:szCs w:val="20"/>
          <w:lang w:val="hy-AM"/>
        </w:rPr>
        <w:t>թոռները</w:t>
      </w:r>
      <w:r w:rsidR="007367D4" w:rsidRPr="002528F7">
        <w:rPr>
          <w:rFonts w:ascii="Arial AM" w:hAnsi="Arial AM"/>
          <w:color w:val="000000"/>
          <w:sz w:val="20"/>
          <w:szCs w:val="20"/>
          <w:lang w:val="hy-AM"/>
        </w:rPr>
        <w:t>,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քրոջ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եղբոր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ամուսինն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երեխաները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DC45CA8" w14:textId="49BFE75F" w:rsidR="003E093F" w:rsidRPr="002528F7" w:rsidRDefault="00096865" w:rsidP="003E093F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Arial AM" w:hAnsi="Arial AM" w:cs="Arial Armenian"/>
          <w:sz w:val="20"/>
          <w:lang w:val="hy-AM"/>
        </w:rPr>
        <w:t>2.</w:t>
      </w:r>
      <w:r w:rsidR="007968A3" w:rsidRPr="002528F7">
        <w:rPr>
          <w:rFonts w:ascii="Arial AM" w:hAnsi="Arial AM" w:cs="Arial Armenian"/>
          <w:sz w:val="20"/>
          <w:lang w:val="hy-AM"/>
        </w:rPr>
        <w:t>4</w:t>
      </w:r>
      <w:r w:rsidR="00773485" w:rsidRPr="002528F7">
        <w:rPr>
          <w:rFonts w:ascii="Arial AM" w:hAnsi="Arial AM" w:cs="Arial Armenia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="003A7A32" w:rsidRPr="002528F7">
        <w:rPr>
          <w:rFonts w:ascii="Sylfaen" w:hAnsi="Sylfaen" w:cs="Sylfaen"/>
          <w:sz w:val="20"/>
          <w:lang w:val="hy-AM"/>
        </w:rPr>
        <w:t>ընտրված</w:t>
      </w:r>
      <w:r w:rsidR="003A7A32" w:rsidRPr="002528F7">
        <w:rPr>
          <w:rFonts w:ascii="Arial AM" w:hAnsi="Arial AM" w:cs="Arial"/>
          <w:sz w:val="20"/>
          <w:lang w:val="hy-AM"/>
        </w:rPr>
        <w:t xml:space="preserve"> </w:t>
      </w:r>
      <w:r w:rsidR="003A7A32" w:rsidRPr="002528F7">
        <w:rPr>
          <w:rFonts w:ascii="Sylfaen" w:hAnsi="Sylfaen" w:cs="Sylfaen"/>
          <w:sz w:val="20"/>
          <w:lang w:val="hy-AM"/>
        </w:rPr>
        <w:t>մասնակից</w:t>
      </w:r>
      <w:r w:rsidR="003A7A32" w:rsidRPr="002528F7">
        <w:rPr>
          <w:rFonts w:ascii="Arial AM" w:hAnsi="Arial AM" w:cs="Arial"/>
          <w:sz w:val="20"/>
          <w:lang w:val="hy-AM"/>
        </w:rPr>
        <w:t xml:space="preserve"> </w:t>
      </w:r>
      <w:r w:rsidR="003A7A32" w:rsidRPr="002528F7">
        <w:rPr>
          <w:rFonts w:ascii="Sylfaen" w:hAnsi="Sylfaen" w:cs="Sylfaen"/>
          <w:sz w:val="20"/>
          <w:lang w:val="hy-AM"/>
        </w:rPr>
        <w:t>ճանաչվելու</w:t>
      </w:r>
      <w:r w:rsidR="003A7A32" w:rsidRPr="002528F7">
        <w:rPr>
          <w:rFonts w:ascii="Arial AM" w:hAnsi="Arial AM" w:cs="Arial"/>
          <w:sz w:val="20"/>
          <w:lang w:val="hy-AM"/>
        </w:rPr>
        <w:t xml:space="preserve"> </w:t>
      </w:r>
      <w:r w:rsidR="003A7A32" w:rsidRPr="002528F7">
        <w:rPr>
          <w:rFonts w:ascii="Sylfaen" w:hAnsi="Sylfaen" w:cs="Sylfaen"/>
          <w:sz w:val="20"/>
          <w:lang w:val="hy-AM"/>
        </w:rPr>
        <w:t>դեպքում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որակավորման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ապահովում՝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հրավերով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217530" w:rsidRPr="002528F7">
        <w:rPr>
          <w:rFonts w:ascii="Sylfaen" w:hAnsi="Sylfaen" w:cs="Sylfaen"/>
          <w:color w:val="000000"/>
          <w:sz w:val="20"/>
          <w:szCs w:val="20"/>
          <w:lang w:val="hy-AM"/>
        </w:rPr>
        <w:t>չափով</w:t>
      </w:r>
      <w:r w:rsidR="00217530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1237C04" w14:textId="77777777" w:rsidR="000A6B75" w:rsidRPr="002528F7" w:rsidRDefault="000A6B75" w:rsidP="00EF3662">
      <w:pPr>
        <w:pStyle w:val="norm"/>
        <w:spacing w:line="240" w:lineRule="auto"/>
        <w:ind w:firstLine="540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2.</w:t>
      </w:r>
      <w:r w:rsidR="00E6597C" w:rsidRPr="002528F7">
        <w:rPr>
          <w:rFonts w:ascii="Arial AM" w:hAnsi="Arial AM" w:cs="Sylfaen"/>
          <w:sz w:val="20"/>
          <w:szCs w:val="24"/>
          <w:lang w:val="hy-AM" w:eastAsia="en-US"/>
        </w:rPr>
        <w:t xml:space="preserve">5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ընթացակարգի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շրջանակում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կնքվելիք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իրականացվել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96127" w:rsidRPr="002528F7">
        <w:rPr>
          <w:rFonts w:ascii="Sylfaen" w:hAnsi="Sylfaen" w:cs="Sylfaen"/>
          <w:sz w:val="20"/>
          <w:szCs w:val="24"/>
          <w:lang w:val="af-ZA" w:eastAsia="en-US"/>
        </w:rPr>
        <w:t>ենթակապալի</w:t>
      </w:r>
      <w:r w:rsidR="00C961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կնքելու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միջոցով։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96127" w:rsidRPr="002528F7">
        <w:rPr>
          <w:rFonts w:ascii="Sylfaen" w:hAnsi="Sylfaen" w:cs="Sylfaen"/>
          <w:sz w:val="20"/>
          <w:szCs w:val="24"/>
          <w:lang w:val="af-ZA" w:eastAsia="en-US"/>
        </w:rPr>
        <w:t>Ենթակապալի</w:t>
      </w:r>
      <w:r w:rsidR="00C961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կողմ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չի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հանդիսանալ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3A7A32" w:rsidRPr="002528F7">
        <w:rPr>
          <w:rFonts w:ascii="Arial AM" w:hAnsi="Arial AM" w:cs="Sylfaen"/>
          <w:sz w:val="20"/>
          <w:lang w:val="af-ZA"/>
        </w:rPr>
        <w:t>(</w:t>
      </w:r>
      <w:r w:rsidR="003A7A32" w:rsidRPr="002528F7">
        <w:rPr>
          <w:rFonts w:ascii="Sylfaen" w:hAnsi="Sylfaen" w:cs="Sylfaen"/>
          <w:sz w:val="20"/>
        </w:rPr>
        <w:t>միևնույն</w:t>
      </w:r>
      <w:r w:rsidR="003A7A32" w:rsidRPr="002528F7">
        <w:rPr>
          <w:rFonts w:ascii="Arial AM" w:hAnsi="Arial AM" w:cs="Sylfaen"/>
          <w:sz w:val="20"/>
          <w:lang w:val="af-ZA"/>
        </w:rPr>
        <w:t xml:space="preserve"> </w:t>
      </w:r>
      <w:r w:rsidR="003A7A32" w:rsidRPr="002528F7">
        <w:rPr>
          <w:rFonts w:ascii="Sylfaen" w:hAnsi="Sylfaen" w:cs="Sylfaen"/>
          <w:sz w:val="20"/>
        </w:rPr>
        <w:t>չափաբաժնին</w:t>
      </w:r>
      <w:r w:rsidR="003A7A32"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szCs w:val="24"/>
          <w:lang w:eastAsia="en-US"/>
        </w:rPr>
        <w:t>մասնակցելու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նպատակով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հայտ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: </w:t>
      </w:r>
    </w:p>
    <w:p w14:paraId="695956FB" w14:textId="77777777" w:rsidR="000A6B75" w:rsidRPr="002528F7" w:rsidRDefault="000A6B75" w:rsidP="00EF3662">
      <w:pPr>
        <w:pStyle w:val="23"/>
        <w:spacing w:line="240" w:lineRule="auto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 xml:space="preserve"> 2</w:t>
      </w:r>
      <w:r w:rsidRPr="002528F7">
        <w:rPr>
          <w:rFonts w:ascii="Arial AM" w:hAnsi="Arial AM" w:cs="Sylfaen"/>
          <w:szCs w:val="24"/>
          <w:lang w:val="hy-AM"/>
        </w:rPr>
        <w:t>.</w:t>
      </w:r>
      <w:r w:rsidR="00E6597C" w:rsidRPr="002528F7">
        <w:rPr>
          <w:rFonts w:ascii="Arial AM" w:hAnsi="Arial AM" w:cs="Sylfaen"/>
          <w:szCs w:val="24"/>
        </w:rPr>
        <w:t xml:space="preserve">6 </w:t>
      </w:r>
      <w:r w:rsidRPr="002528F7">
        <w:rPr>
          <w:rFonts w:ascii="Sylfaen" w:hAnsi="Sylfaen" w:cs="Sylfaen"/>
          <w:szCs w:val="24"/>
          <w:lang w:val="ru-RU"/>
        </w:rPr>
        <w:t>Մասնակիցները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կարող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են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սույն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ընթացակարգին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մասնակցել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համատեղ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գործունեության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կարգով</w:t>
      </w:r>
      <w:r w:rsidRPr="002528F7">
        <w:rPr>
          <w:rFonts w:ascii="Arial AM" w:hAnsi="Arial AM" w:cs="Sylfaen"/>
          <w:szCs w:val="24"/>
        </w:rPr>
        <w:t xml:space="preserve"> (</w:t>
      </w:r>
      <w:r w:rsidRPr="002528F7">
        <w:rPr>
          <w:rFonts w:ascii="Sylfaen" w:hAnsi="Sylfaen" w:cs="Sylfaen"/>
          <w:szCs w:val="24"/>
          <w:lang w:val="ru-RU"/>
        </w:rPr>
        <w:t>կոնսորցիումով</w:t>
      </w:r>
      <w:r w:rsidRPr="002528F7">
        <w:rPr>
          <w:rFonts w:ascii="Arial AM" w:hAnsi="Arial AM" w:cs="Sylfaen"/>
          <w:szCs w:val="24"/>
        </w:rPr>
        <w:t>)</w:t>
      </w:r>
      <w:r w:rsidRPr="002528F7">
        <w:rPr>
          <w:rFonts w:ascii="Tahoma" w:hAnsi="Tahoma" w:cs="Tahoma"/>
          <w:szCs w:val="24"/>
          <w:lang w:val="ru-RU"/>
        </w:rPr>
        <w:t>։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Նման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  <w:lang w:val="ru-RU"/>
        </w:rPr>
        <w:t>դեպքում</w:t>
      </w:r>
      <w:r w:rsidRPr="002528F7">
        <w:rPr>
          <w:rFonts w:ascii="Arial AM" w:hAnsi="Arial AM" w:cs="Sylfaen"/>
          <w:szCs w:val="24"/>
        </w:rPr>
        <w:t>`</w:t>
      </w:r>
    </w:p>
    <w:p w14:paraId="236AB77F" w14:textId="77777777" w:rsidR="000A6B75" w:rsidRPr="002528F7" w:rsidRDefault="00E6597C" w:rsidP="00EF3662">
      <w:pPr>
        <w:pStyle w:val="23"/>
        <w:spacing w:line="240" w:lineRule="auto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>1</w:t>
      </w:r>
      <w:r w:rsidR="000A6B75" w:rsidRPr="002528F7">
        <w:rPr>
          <w:rFonts w:ascii="Arial AM" w:hAnsi="Arial AM" w:cs="Sylfaen"/>
          <w:szCs w:val="24"/>
        </w:rPr>
        <w:t xml:space="preserve">) </w:t>
      </w:r>
      <w:r w:rsidR="000A6B75" w:rsidRPr="002528F7">
        <w:rPr>
          <w:rFonts w:ascii="Sylfaen" w:hAnsi="Sylfaen" w:cs="Sylfaen"/>
          <w:szCs w:val="24"/>
          <w:lang w:val="ru-RU"/>
        </w:rPr>
        <w:t>համատեղ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գործունեության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պայմանագրի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կողմերից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որևէ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մեկը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չի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կարող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նույն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ընթացակարգին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3A7A32" w:rsidRPr="002528F7">
        <w:rPr>
          <w:rFonts w:ascii="Arial AM" w:hAnsi="Arial AM" w:cs="Sylfaen"/>
        </w:rPr>
        <w:t>(</w:t>
      </w:r>
      <w:r w:rsidR="003A7A32" w:rsidRPr="002528F7">
        <w:rPr>
          <w:rFonts w:ascii="Sylfaen" w:hAnsi="Sylfaen" w:cs="Sylfaen"/>
          <w:lang w:val="en-US"/>
        </w:rPr>
        <w:t>միևնույն</w:t>
      </w:r>
      <w:r w:rsidR="003A7A32" w:rsidRPr="002528F7">
        <w:rPr>
          <w:rFonts w:ascii="Arial AM" w:hAnsi="Arial AM" w:cs="Sylfaen"/>
        </w:rPr>
        <w:t xml:space="preserve"> </w:t>
      </w:r>
      <w:r w:rsidR="003A7A32" w:rsidRPr="002528F7">
        <w:rPr>
          <w:rFonts w:ascii="Sylfaen" w:hAnsi="Sylfaen" w:cs="Sylfaen"/>
          <w:lang w:val="en-US"/>
        </w:rPr>
        <w:t>չափաբաժնին</w:t>
      </w:r>
      <w:r w:rsidR="003A7A32" w:rsidRPr="002528F7">
        <w:rPr>
          <w:rFonts w:ascii="Arial AM" w:hAnsi="Arial AM" w:cs="Sylfaen"/>
        </w:rPr>
        <w:t xml:space="preserve">) </w:t>
      </w:r>
      <w:r w:rsidR="000A6B75" w:rsidRPr="002528F7">
        <w:rPr>
          <w:rFonts w:ascii="Sylfaen" w:hAnsi="Sylfaen" w:cs="Sylfaen"/>
          <w:szCs w:val="24"/>
          <w:lang w:val="ru-RU"/>
        </w:rPr>
        <w:t>ներկայացնել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առանձին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հայտ</w:t>
      </w:r>
      <w:r w:rsidR="000A6B75" w:rsidRPr="002528F7">
        <w:rPr>
          <w:rFonts w:ascii="Arial AM" w:hAnsi="Arial AM" w:cs="Sylfaen"/>
          <w:szCs w:val="24"/>
        </w:rPr>
        <w:t xml:space="preserve">: </w:t>
      </w:r>
      <w:r w:rsidR="000A6B75" w:rsidRPr="002528F7">
        <w:rPr>
          <w:rFonts w:ascii="Sylfaen" w:hAnsi="Sylfaen" w:cs="Sylfaen"/>
          <w:szCs w:val="24"/>
          <w:lang w:val="ru-RU"/>
        </w:rPr>
        <w:t>Սույն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պարբերության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պահանջի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չպահպանման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դեպքում</w:t>
      </w:r>
      <w:r w:rsidR="000A6B75" w:rsidRPr="002528F7">
        <w:rPr>
          <w:rFonts w:ascii="Arial AM" w:hAnsi="Arial AM" w:cs="Sylfaen"/>
          <w:szCs w:val="24"/>
        </w:rPr>
        <w:t xml:space="preserve">` </w:t>
      </w:r>
      <w:r w:rsidR="000A6B75" w:rsidRPr="002528F7">
        <w:rPr>
          <w:rFonts w:ascii="Sylfaen" w:hAnsi="Sylfaen" w:cs="Sylfaen"/>
          <w:szCs w:val="24"/>
          <w:lang w:val="ru-RU"/>
        </w:rPr>
        <w:t>հայտերի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բացման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նիստում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մերժվում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են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ինչպես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համատեղ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գործունեության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կարգով</w:t>
      </w:r>
      <w:r w:rsidR="000A6B75" w:rsidRPr="002528F7">
        <w:rPr>
          <w:rFonts w:ascii="Arial AM" w:hAnsi="Arial AM" w:cs="Sylfaen"/>
          <w:szCs w:val="24"/>
        </w:rPr>
        <w:t xml:space="preserve">, </w:t>
      </w:r>
      <w:r w:rsidR="000A6B75" w:rsidRPr="002528F7">
        <w:rPr>
          <w:rFonts w:ascii="Sylfaen" w:hAnsi="Sylfaen" w:cs="Sylfaen"/>
          <w:szCs w:val="24"/>
          <w:lang w:val="ru-RU"/>
        </w:rPr>
        <w:t>այնպես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էլ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առանձին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ներկայացված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հայտերը</w:t>
      </w:r>
      <w:r w:rsidR="000A6B75" w:rsidRPr="002528F7">
        <w:rPr>
          <w:rFonts w:ascii="Arial AM" w:hAnsi="Arial AM" w:cs="Sylfaen"/>
          <w:szCs w:val="24"/>
        </w:rPr>
        <w:t>.</w:t>
      </w:r>
    </w:p>
    <w:p w14:paraId="500E5495" w14:textId="77777777" w:rsidR="000A6B75" w:rsidRPr="002528F7" w:rsidRDefault="00E6597C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</w:rPr>
        <w:t>2</w:t>
      </w:r>
      <w:r w:rsidR="000A6B75" w:rsidRPr="002528F7">
        <w:rPr>
          <w:rFonts w:ascii="Arial AM" w:hAnsi="Arial AM" w:cs="Sylfaen"/>
          <w:szCs w:val="24"/>
        </w:rPr>
        <w:t xml:space="preserve">) </w:t>
      </w:r>
      <w:r w:rsidR="000A6B75" w:rsidRPr="002528F7">
        <w:rPr>
          <w:rFonts w:ascii="Sylfaen" w:hAnsi="Sylfaen" w:cs="Sylfaen"/>
          <w:szCs w:val="24"/>
        </w:rPr>
        <w:t>Մ</w:t>
      </w:r>
      <w:r w:rsidR="000A6B75" w:rsidRPr="002528F7">
        <w:rPr>
          <w:rFonts w:ascii="Sylfaen" w:hAnsi="Sylfaen" w:cs="Sylfaen"/>
          <w:szCs w:val="24"/>
          <w:lang w:val="ru-RU"/>
        </w:rPr>
        <w:t>ասնակիցները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կրում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են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համատեղ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և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համապարտ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պատասխանատվություն</w:t>
      </w:r>
      <w:r w:rsidR="000A6B75" w:rsidRPr="002528F7">
        <w:rPr>
          <w:rFonts w:ascii="Arial AM" w:hAnsi="Arial AM" w:cs="Sylfaen"/>
          <w:szCs w:val="24"/>
        </w:rPr>
        <w:t>:</w:t>
      </w:r>
      <w:r w:rsidR="000A6B75" w:rsidRPr="002528F7">
        <w:rPr>
          <w:rFonts w:ascii="Arial AM" w:hAnsi="Arial AM" w:cs="Sylfaen"/>
          <w:szCs w:val="24"/>
          <w:lang w:val="hy-AM"/>
        </w:rPr>
        <w:t xml:space="preserve"> </w:t>
      </w:r>
      <w:r w:rsidR="000A6B75" w:rsidRPr="002528F7">
        <w:rPr>
          <w:rFonts w:ascii="Sylfaen" w:hAnsi="Sylfaen" w:cs="Sylfaen"/>
          <w:szCs w:val="24"/>
        </w:rPr>
        <w:t>Ընդ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</w:rPr>
        <w:t>որում</w:t>
      </w:r>
      <w:r w:rsidR="000A6B75" w:rsidRPr="002528F7">
        <w:rPr>
          <w:rFonts w:ascii="Arial AM" w:hAnsi="Arial AM" w:cs="Sylfaen"/>
          <w:szCs w:val="24"/>
        </w:rPr>
        <w:t>,</w:t>
      </w:r>
      <w:r w:rsidR="000A6B75" w:rsidRPr="002528F7">
        <w:rPr>
          <w:rFonts w:ascii="Arial AM" w:hAnsi="Arial AM" w:cs="Sylfaen"/>
          <w:szCs w:val="24"/>
          <w:lang w:val="hy-AM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կոնսորցիումի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անդամի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կոնսորցիումից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դուրս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գալու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դեպքում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կոնսորցիումի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հետ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AE4008" w:rsidRPr="002528F7">
        <w:rPr>
          <w:rFonts w:ascii="Sylfaen" w:hAnsi="Sylfaen" w:cs="Sylfaen"/>
          <w:szCs w:val="24"/>
          <w:lang w:val="en-US"/>
        </w:rPr>
        <w:t>պ</w:t>
      </w:r>
      <w:r w:rsidR="000A6B75" w:rsidRPr="002528F7">
        <w:rPr>
          <w:rFonts w:ascii="Sylfaen" w:hAnsi="Sylfaen" w:cs="Sylfaen"/>
          <w:szCs w:val="24"/>
          <w:lang w:val="ru-RU"/>
        </w:rPr>
        <w:t>ատվիրատուի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կնքած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պայմանագիրը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միակողմանիորեն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լուծվում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է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և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կոնսորցիումի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անդամների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նկատմամբ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կիրառվում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են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պայմանագրով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նախատեսված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պատասխանատվության</w:t>
      </w:r>
      <w:r w:rsidR="000A6B75" w:rsidRPr="002528F7">
        <w:rPr>
          <w:rFonts w:ascii="Arial AM" w:hAnsi="Arial AM" w:cs="Sylfaen"/>
          <w:szCs w:val="24"/>
        </w:rPr>
        <w:t xml:space="preserve"> </w:t>
      </w:r>
      <w:r w:rsidR="000A6B75" w:rsidRPr="002528F7">
        <w:rPr>
          <w:rFonts w:ascii="Sylfaen" w:hAnsi="Sylfaen" w:cs="Sylfaen"/>
          <w:szCs w:val="24"/>
          <w:lang w:val="ru-RU"/>
        </w:rPr>
        <w:t>միջոցները</w:t>
      </w:r>
      <w:r w:rsidR="000A6B75" w:rsidRPr="002528F7">
        <w:rPr>
          <w:rFonts w:ascii="Arial AM" w:hAnsi="Arial AM" w:cs="Sylfaen"/>
          <w:szCs w:val="24"/>
          <w:lang w:val="hy-AM"/>
        </w:rPr>
        <w:t>:</w:t>
      </w:r>
    </w:p>
    <w:p w14:paraId="50CFC2FA" w14:textId="77777777" w:rsidR="00096865" w:rsidRPr="002528F7" w:rsidRDefault="00096865" w:rsidP="00EF3662">
      <w:pPr>
        <w:ind w:firstLine="567"/>
        <w:jc w:val="both"/>
        <w:rPr>
          <w:rFonts w:ascii="Arial AM" w:hAnsi="Arial AM"/>
          <w:b/>
          <w:sz w:val="20"/>
          <w:lang w:val="af-ZA"/>
        </w:rPr>
      </w:pPr>
    </w:p>
    <w:p w14:paraId="55932B5C" w14:textId="77777777" w:rsidR="00096865" w:rsidRPr="002528F7" w:rsidRDefault="002B32D6" w:rsidP="00EF3662">
      <w:pPr>
        <w:jc w:val="center"/>
        <w:rPr>
          <w:rFonts w:ascii="Arial AM" w:hAnsi="Arial AM" w:cs="Arial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 xml:space="preserve">3.  </w:t>
      </w:r>
      <w:proofErr w:type="gramStart"/>
      <w:r w:rsidRPr="002528F7">
        <w:rPr>
          <w:rFonts w:ascii="Sylfaen" w:hAnsi="Sylfaen" w:cs="Sylfaen"/>
          <w:b/>
          <w:sz w:val="20"/>
        </w:rPr>
        <w:t>ՀՐԱՎԵՐԻ</w:t>
      </w:r>
      <w:r w:rsidRPr="002528F7">
        <w:rPr>
          <w:rFonts w:ascii="Arial AM" w:hAnsi="Arial AM" w:cs="Arial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ՊԱՐԶԱԲԱՆՈՒՄԸ</w:t>
      </w:r>
      <w:proofErr w:type="gramEnd"/>
      <w:r w:rsidRPr="002528F7">
        <w:rPr>
          <w:rFonts w:ascii="Arial AM" w:hAnsi="Arial AM" w:cs="Arial"/>
          <w:b/>
          <w:sz w:val="20"/>
          <w:lang w:val="af-ZA"/>
        </w:rPr>
        <w:t xml:space="preserve">  </w:t>
      </w:r>
      <w:r w:rsidRPr="002528F7">
        <w:rPr>
          <w:rFonts w:ascii="Sylfaen" w:hAnsi="Sylfaen" w:cs="Sylfaen"/>
          <w:b/>
          <w:sz w:val="20"/>
        </w:rPr>
        <w:t>ԵՎ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</w:rPr>
        <w:t>ՀՐԱՎԵՐՈՒՄ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</w:rPr>
        <w:t>ՓՈՓՈԽՈՒԹՅՈՒՆ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</w:rPr>
        <w:t>ԿԱՏԱՐԵԼՈՒ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</w:rPr>
        <w:t>ԿԱՐԳԸ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</w:p>
    <w:p w14:paraId="09F34C88" w14:textId="77777777" w:rsidR="00096865" w:rsidRPr="002528F7" w:rsidRDefault="00096865" w:rsidP="00EF3662">
      <w:pPr>
        <w:jc w:val="center"/>
        <w:rPr>
          <w:rFonts w:ascii="Arial AM" w:hAnsi="Arial AM"/>
          <w:b/>
          <w:sz w:val="20"/>
          <w:lang w:val="af-ZA"/>
        </w:rPr>
      </w:pPr>
    </w:p>
    <w:p w14:paraId="55CBA44B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lastRenderedPageBreak/>
        <w:t xml:space="preserve">3.1 </w:t>
      </w:r>
      <w:r w:rsidRPr="002528F7">
        <w:rPr>
          <w:rFonts w:ascii="Sylfaen" w:hAnsi="Sylfaen" w:cs="Sylfaen"/>
          <w:sz w:val="20"/>
        </w:rPr>
        <w:t>Օրենքի</w:t>
      </w:r>
      <w:r w:rsidRPr="002528F7">
        <w:rPr>
          <w:rFonts w:ascii="Arial AM" w:hAnsi="Arial AM" w:cs="Arial"/>
          <w:sz w:val="20"/>
          <w:lang w:val="af-ZA"/>
        </w:rPr>
        <w:t xml:space="preserve"> 2</w:t>
      </w:r>
      <w:r w:rsidR="00525BD2" w:rsidRPr="002528F7">
        <w:rPr>
          <w:rFonts w:ascii="Arial AM" w:hAnsi="Arial AM" w:cs="Arial"/>
          <w:sz w:val="20"/>
          <w:lang w:val="af-ZA"/>
        </w:rPr>
        <w:t>9</w:t>
      </w:r>
      <w:r w:rsidRPr="002528F7">
        <w:rPr>
          <w:rFonts w:ascii="Arial AM" w:hAnsi="Arial AM" w:cs="Arial"/>
          <w:sz w:val="20"/>
          <w:lang w:val="af-ZA"/>
        </w:rPr>
        <w:t>-</w:t>
      </w:r>
      <w:r w:rsidRPr="002528F7">
        <w:rPr>
          <w:rFonts w:ascii="Sylfaen" w:hAnsi="Sylfaen" w:cs="Sylfaen"/>
          <w:sz w:val="20"/>
        </w:rPr>
        <w:t>րդ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հոդվածի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համաձայն</w:t>
      </w:r>
      <w:r w:rsidRPr="002528F7">
        <w:rPr>
          <w:rFonts w:ascii="Arial AM" w:hAnsi="Arial AM" w:cs="Arial"/>
          <w:sz w:val="20"/>
          <w:lang w:val="af-ZA"/>
        </w:rPr>
        <w:t xml:space="preserve">` </w:t>
      </w:r>
      <w:r w:rsidR="00051B7F" w:rsidRPr="002528F7">
        <w:rPr>
          <w:rFonts w:ascii="Sylfaen" w:hAnsi="Sylfaen" w:cs="Sylfaen"/>
          <w:sz w:val="20"/>
        </w:rPr>
        <w:t>մ</w:t>
      </w:r>
      <w:r w:rsidRPr="002528F7">
        <w:rPr>
          <w:rFonts w:ascii="Sylfaen" w:hAnsi="Sylfaen" w:cs="Sylfaen"/>
          <w:sz w:val="20"/>
        </w:rPr>
        <w:t>ասնակիցն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ունի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AE4008" w:rsidRPr="002528F7">
        <w:rPr>
          <w:rFonts w:ascii="Sylfaen" w:hAnsi="Sylfaen" w:cs="Sylfaen"/>
          <w:sz w:val="20"/>
        </w:rPr>
        <w:t>պ</w:t>
      </w:r>
      <w:r w:rsidRPr="002528F7">
        <w:rPr>
          <w:rFonts w:ascii="Sylfaen" w:hAnsi="Sylfaen" w:cs="Sylfaen"/>
          <w:sz w:val="20"/>
        </w:rPr>
        <w:t>ատվիրատուից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պահանջել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</w:t>
      </w:r>
      <w:r w:rsidR="004D5671" w:rsidRPr="002528F7">
        <w:rPr>
          <w:rFonts w:ascii="Tahoma" w:hAnsi="Tahoma" w:cs="Tahoma"/>
          <w:sz w:val="20"/>
        </w:rPr>
        <w:t>։</w:t>
      </w:r>
    </w:p>
    <w:p w14:paraId="006AB581" w14:textId="6F574772" w:rsidR="00096865" w:rsidRPr="002528F7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Մասնակիցն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իրավունք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ունի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հայտերի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ներկայացման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վերջնաժամկետը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լրանալուց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առնվազն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հինգ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օրացուցային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</w:t>
      </w:r>
      <w:r w:rsidR="002B5F87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առաջ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B61894" w:rsidRPr="002528F7">
        <w:rPr>
          <w:rFonts w:ascii="Sylfaen" w:hAnsi="Sylfaen" w:cs="Sylfaen"/>
          <w:sz w:val="20"/>
          <w:lang w:val="af-ZA"/>
        </w:rPr>
        <w:t>գրավոր</w:t>
      </w:r>
      <w:r w:rsidR="00B61894" w:rsidRPr="002528F7">
        <w:rPr>
          <w:rFonts w:ascii="Arial AM" w:hAnsi="Arial AM" w:cs="Arial"/>
          <w:sz w:val="20"/>
          <w:lang w:val="af-ZA"/>
        </w:rPr>
        <w:t xml:space="preserve"> </w:t>
      </w:r>
      <w:r w:rsidR="000946A3" w:rsidRPr="002528F7">
        <w:rPr>
          <w:rFonts w:ascii="Sylfaen" w:hAnsi="Sylfaen" w:cs="Sylfaen"/>
          <w:sz w:val="20"/>
        </w:rPr>
        <w:t>հանձնաժողովից</w:t>
      </w:r>
      <w:r w:rsidR="000946A3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պահանջելու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</w:t>
      </w:r>
      <w:r w:rsidR="004D5671" w:rsidRPr="002528F7">
        <w:rPr>
          <w:rFonts w:ascii="Tahoma" w:hAnsi="Tahoma" w:cs="Tahoma"/>
          <w:sz w:val="20"/>
        </w:rPr>
        <w:t>։</w:t>
      </w:r>
      <w:r w:rsidRPr="002528F7">
        <w:rPr>
          <w:rFonts w:ascii="Arial AM" w:hAnsi="Arial AM"/>
          <w:sz w:val="20"/>
          <w:lang w:val="af-ZA"/>
        </w:rPr>
        <w:t xml:space="preserve"> </w:t>
      </w:r>
      <w:r w:rsidR="000946A3" w:rsidRPr="002528F7">
        <w:rPr>
          <w:rFonts w:ascii="Sylfaen" w:hAnsi="Sylfaen" w:cs="Sylfaen"/>
          <w:sz w:val="20"/>
        </w:rPr>
        <w:t>Հանձնաժողովը</w:t>
      </w:r>
      <w:r w:rsidR="000946A3" w:rsidRPr="002528F7">
        <w:rPr>
          <w:rFonts w:ascii="Arial AM" w:hAnsi="Arial AM"/>
          <w:sz w:val="20"/>
          <w:lang w:val="af-ZA"/>
        </w:rPr>
        <w:t xml:space="preserve"> </w:t>
      </w:r>
      <w:r w:rsidR="000946A3" w:rsidRPr="002528F7">
        <w:rPr>
          <w:rFonts w:ascii="Sylfaen" w:hAnsi="Sylfaen" w:cs="Sylfaen"/>
          <w:sz w:val="20"/>
        </w:rPr>
        <w:t>հարցումը</w:t>
      </w:r>
      <w:r w:rsidR="000946A3"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կատարած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0946A3" w:rsidRPr="002528F7">
        <w:rPr>
          <w:rFonts w:ascii="Sylfaen" w:hAnsi="Sylfaen" w:cs="Sylfaen"/>
          <w:sz w:val="20"/>
        </w:rPr>
        <w:t>մասնակցին</w:t>
      </w:r>
      <w:r w:rsidR="000946A3"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տրամադրում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="00A93710" w:rsidRPr="002528F7">
        <w:rPr>
          <w:rFonts w:ascii="Arial AM" w:hAnsi="Arial AM" w:cs="Sylfaen"/>
          <w:sz w:val="20"/>
          <w:lang w:val="af-ZA"/>
        </w:rPr>
        <w:t xml:space="preserve"> </w:t>
      </w:r>
      <w:r w:rsidR="00B61894" w:rsidRPr="002528F7">
        <w:rPr>
          <w:rFonts w:ascii="Sylfaen" w:hAnsi="Sylfaen" w:cs="Sylfaen"/>
          <w:sz w:val="20"/>
          <w:lang w:val="af-ZA"/>
        </w:rPr>
        <w:t>գրավոր</w:t>
      </w:r>
      <w:r w:rsidR="00B61894" w:rsidRPr="002528F7" w:rsidDel="00B61894">
        <w:rPr>
          <w:rFonts w:ascii="Arial AM" w:hAnsi="Arial AM" w:cs="Sylfaen"/>
          <w:sz w:val="20"/>
          <w:lang w:val="af-ZA"/>
        </w:rPr>
        <w:t xml:space="preserve"> </w:t>
      </w:r>
      <w:r w:rsidR="00926875"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հարցում</w:t>
      </w:r>
      <w:r w:rsidR="000946A3" w:rsidRPr="002528F7">
        <w:rPr>
          <w:rFonts w:ascii="Sylfaen" w:hAnsi="Sylfaen" w:cs="Sylfaen"/>
          <w:sz w:val="20"/>
        </w:rPr>
        <w:t>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ստանալու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օրվան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հաջորդող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եր</w:t>
      </w:r>
      <w:r w:rsidR="00A93710" w:rsidRPr="002528F7">
        <w:rPr>
          <w:rFonts w:ascii="Sylfaen" w:hAnsi="Sylfaen" w:cs="Sylfaen"/>
          <w:sz w:val="20"/>
        </w:rPr>
        <w:t>կու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օրացուցային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օրվա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ընթացքում</w:t>
      </w:r>
      <w:r w:rsidR="00916EDA" w:rsidRPr="002528F7">
        <w:rPr>
          <w:rFonts w:ascii="Arial AM" w:hAnsi="Arial AM" w:cs="Sylfaen"/>
          <w:sz w:val="20"/>
          <w:lang w:val="hy-AM"/>
        </w:rPr>
        <w:t>:</w:t>
      </w:r>
      <w:r w:rsidR="00916EDA" w:rsidRPr="002528F7">
        <w:rPr>
          <w:rStyle w:val="af6"/>
          <w:rFonts w:ascii="Arial AM" w:hAnsi="Arial AM" w:cs="Sylfaen"/>
          <w:sz w:val="20"/>
        </w:rPr>
        <w:footnoteReference w:id="4"/>
      </w:r>
    </w:p>
    <w:p w14:paraId="18C1CAB1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 xml:space="preserve">3.2 </w:t>
      </w:r>
      <w:r w:rsidRPr="002528F7">
        <w:rPr>
          <w:rFonts w:ascii="Sylfaen" w:hAnsi="Sylfaen" w:cs="Sylfaen"/>
          <w:sz w:val="20"/>
        </w:rPr>
        <w:t>Հարցման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պարզաբանումների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բովանդակության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մասին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հայտարարությունը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781688" w:rsidRPr="002528F7">
        <w:rPr>
          <w:rFonts w:ascii="Sylfaen" w:hAnsi="Sylfaen" w:cs="Sylfaen"/>
          <w:sz w:val="20"/>
        </w:rPr>
        <w:t>պարզաբանումը</w:t>
      </w:r>
      <w:r w:rsidR="00781688" w:rsidRPr="002528F7">
        <w:rPr>
          <w:rFonts w:ascii="Arial AM" w:hAnsi="Arial AM" w:cs="Arial"/>
          <w:sz w:val="20"/>
          <w:lang w:val="af-ZA"/>
        </w:rPr>
        <w:t xml:space="preserve"> </w:t>
      </w:r>
      <w:r w:rsidR="00781688" w:rsidRPr="002528F7">
        <w:rPr>
          <w:rFonts w:ascii="Sylfaen" w:hAnsi="Sylfaen" w:cs="Sylfaen"/>
          <w:sz w:val="20"/>
        </w:rPr>
        <w:t>տրամադրելու</w:t>
      </w:r>
      <w:r w:rsidR="00781688" w:rsidRPr="002528F7">
        <w:rPr>
          <w:rFonts w:ascii="Arial AM" w:hAnsi="Arial AM" w:cs="Arial"/>
          <w:sz w:val="20"/>
          <w:lang w:val="af-ZA"/>
        </w:rPr>
        <w:t xml:space="preserve"> </w:t>
      </w:r>
      <w:r w:rsidR="00781688" w:rsidRPr="002528F7">
        <w:rPr>
          <w:rFonts w:ascii="Sylfaen" w:hAnsi="Sylfaen" w:cs="Sylfaen"/>
          <w:sz w:val="20"/>
        </w:rPr>
        <w:t>օրը</w:t>
      </w:r>
      <w:r w:rsidR="00781688"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հրապարակվում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757A3F" w:rsidRPr="002528F7">
        <w:rPr>
          <w:rFonts w:ascii="Arial AM" w:hAnsi="Arial AM" w:cs="Sylfaen"/>
          <w:sz w:val="20"/>
          <w:lang w:val="af-ZA"/>
        </w:rPr>
        <w:t xml:space="preserve">www.procurement.am </w:t>
      </w:r>
      <w:r w:rsidR="00757A3F" w:rsidRPr="002528F7">
        <w:rPr>
          <w:rFonts w:ascii="Sylfaen" w:hAnsi="Sylfaen" w:cs="Sylfaen"/>
          <w:sz w:val="20"/>
          <w:lang w:val="ru-RU"/>
        </w:rPr>
        <w:t>հասցեով</w:t>
      </w:r>
      <w:r w:rsidR="00757A3F" w:rsidRPr="002528F7">
        <w:rPr>
          <w:rFonts w:ascii="Arial AM" w:hAnsi="Arial AM" w:cs="Sylfaen"/>
          <w:sz w:val="20"/>
          <w:lang w:val="af-ZA"/>
        </w:rPr>
        <w:t xml:space="preserve"> </w:t>
      </w:r>
      <w:r w:rsidR="00757A3F" w:rsidRPr="002528F7">
        <w:rPr>
          <w:rFonts w:ascii="Sylfaen" w:hAnsi="Sylfaen" w:cs="Sylfaen"/>
          <w:sz w:val="20"/>
        </w:rPr>
        <w:t>գործող</w:t>
      </w:r>
      <w:r w:rsidR="00757A3F" w:rsidRPr="002528F7">
        <w:rPr>
          <w:rFonts w:ascii="Arial AM" w:hAnsi="Arial AM" w:cs="Sylfaen"/>
          <w:sz w:val="20"/>
          <w:lang w:val="af-ZA"/>
        </w:rPr>
        <w:t xml:space="preserve"> </w:t>
      </w:r>
      <w:r w:rsidR="00757A3F" w:rsidRPr="002528F7">
        <w:rPr>
          <w:rFonts w:ascii="Sylfaen" w:hAnsi="Sylfaen" w:cs="Sylfaen"/>
          <w:sz w:val="20"/>
          <w:lang w:val="ru-RU"/>
        </w:rPr>
        <w:t>տեղեկագր</w:t>
      </w:r>
      <w:r w:rsidR="009A73D5" w:rsidRPr="002528F7">
        <w:rPr>
          <w:rFonts w:ascii="Sylfaen" w:hAnsi="Sylfaen" w:cs="Sylfaen"/>
          <w:sz w:val="20"/>
        </w:rPr>
        <w:t>ի</w:t>
      </w:r>
      <w:r w:rsidR="009A73D5" w:rsidRPr="002528F7">
        <w:rPr>
          <w:rFonts w:ascii="Arial AM" w:hAnsi="Arial AM" w:cs="Sylfaen"/>
          <w:sz w:val="20"/>
          <w:lang w:val="af-ZA"/>
        </w:rPr>
        <w:t xml:space="preserve"> (</w:t>
      </w:r>
      <w:r w:rsidR="009A73D5" w:rsidRPr="002528F7">
        <w:rPr>
          <w:rFonts w:ascii="Sylfaen" w:hAnsi="Sylfaen" w:cs="Sylfaen"/>
          <w:sz w:val="20"/>
          <w:lang w:val="ru-RU"/>
        </w:rPr>
        <w:t>այսուհետ</w:t>
      </w:r>
      <w:r w:rsidR="009A73D5" w:rsidRPr="002528F7">
        <w:rPr>
          <w:rFonts w:ascii="Arial AM" w:hAnsi="Arial AM" w:cs="Sylfaen"/>
          <w:sz w:val="20"/>
          <w:lang w:val="af-ZA"/>
        </w:rPr>
        <w:t xml:space="preserve">` </w:t>
      </w:r>
      <w:r w:rsidR="009A73D5" w:rsidRPr="002528F7">
        <w:rPr>
          <w:rFonts w:ascii="Sylfaen" w:hAnsi="Sylfaen" w:cs="Sylfaen"/>
          <w:sz w:val="20"/>
          <w:lang w:val="ru-RU"/>
        </w:rPr>
        <w:t>տեղեկագիր</w:t>
      </w:r>
      <w:r w:rsidR="009A73D5" w:rsidRPr="002528F7">
        <w:rPr>
          <w:rFonts w:ascii="Arial AM" w:hAnsi="Arial AM" w:cs="Sylfaen"/>
          <w:sz w:val="20"/>
          <w:lang w:val="af-ZA"/>
        </w:rPr>
        <w:t xml:space="preserve">) </w:t>
      </w:r>
      <w:r w:rsidR="001C76F7" w:rsidRPr="002528F7">
        <w:rPr>
          <w:rFonts w:ascii="Arial AM" w:hAnsi="Arial AM"/>
          <w:lang w:val="af-ZA"/>
        </w:rPr>
        <w:t>«</w:t>
      </w:r>
      <w:r w:rsidR="00051B7F" w:rsidRPr="002528F7">
        <w:rPr>
          <w:rFonts w:ascii="Sylfaen" w:hAnsi="Sylfaen" w:cs="Sylfaen"/>
          <w:sz w:val="20"/>
        </w:rPr>
        <w:t>Գնումների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հայտարարություններ</w:t>
      </w:r>
      <w:r w:rsidR="001C76F7" w:rsidRPr="002528F7">
        <w:rPr>
          <w:rFonts w:ascii="Arial AM" w:hAnsi="Arial AM"/>
          <w:lang w:val="af-ZA"/>
        </w:rPr>
        <w:t>»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բաժնի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1C76F7" w:rsidRPr="002528F7">
        <w:rPr>
          <w:rFonts w:ascii="Arial AM" w:hAnsi="Arial AM"/>
          <w:lang w:val="af-ZA"/>
        </w:rPr>
        <w:t>«</w:t>
      </w:r>
      <w:r w:rsidR="00051B7F" w:rsidRPr="002528F7">
        <w:rPr>
          <w:rFonts w:ascii="Sylfaen" w:hAnsi="Sylfaen" w:cs="Sylfaen"/>
          <w:sz w:val="20"/>
        </w:rPr>
        <w:t>Հրավերների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պարզաբանումների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վերաբերյալ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հայտարարություններ</w:t>
      </w:r>
      <w:r w:rsidR="001C76F7" w:rsidRPr="002528F7">
        <w:rPr>
          <w:rFonts w:ascii="Arial AM" w:hAnsi="Arial AM"/>
          <w:lang w:val="af-ZA"/>
        </w:rPr>
        <w:t>»</w:t>
      </w:r>
      <w:r w:rsidR="00051B7F" w:rsidRPr="002528F7">
        <w:rPr>
          <w:rFonts w:ascii="Arial AM" w:hAnsi="Arial AM" w:cs="Sylfaen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ենթաբա</w:t>
      </w:r>
      <w:r w:rsidR="009A73D5" w:rsidRPr="002528F7">
        <w:rPr>
          <w:rFonts w:ascii="Sylfaen" w:hAnsi="Sylfaen" w:cs="Sylfaen"/>
          <w:sz w:val="20"/>
        </w:rPr>
        <w:t>բաժնում</w:t>
      </w:r>
      <w:r w:rsidR="00781688" w:rsidRPr="002528F7">
        <w:rPr>
          <w:rFonts w:ascii="Arial AM" w:hAnsi="Arial AM" w:cs="Sylfaen"/>
          <w:sz w:val="20"/>
          <w:lang w:val="af-ZA"/>
        </w:rPr>
        <w:t>`</w:t>
      </w:r>
      <w:r w:rsidR="009A73D5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առանց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նշելու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հարցումը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կատարած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="00051B7F" w:rsidRPr="002528F7">
        <w:rPr>
          <w:rFonts w:ascii="Sylfaen" w:hAnsi="Sylfaen" w:cs="Sylfaen"/>
          <w:sz w:val="20"/>
        </w:rPr>
        <w:t>մ</w:t>
      </w:r>
      <w:r w:rsidRPr="002528F7">
        <w:rPr>
          <w:rFonts w:ascii="Sylfaen" w:hAnsi="Sylfaen" w:cs="Sylfaen"/>
          <w:sz w:val="20"/>
        </w:rPr>
        <w:t>ասնակցի</w:t>
      </w:r>
      <w:r w:rsidRPr="002528F7">
        <w:rPr>
          <w:rFonts w:ascii="Arial AM" w:hAnsi="Arial AM" w:cs="Arial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տվյալները</w:t>
      </w:r>
      <w:r w:rsidR="004D5671" w:rsidRPr="002528F7">
        <w:rPr>
          <w:rFonts w:ascii="Tahoma" w:hAnsi="Tahoma" w:cs="Tahoma"/>
          <w:sz w:val="20"/>
        </w:rPr>
        <w:t>։</w:t>
      </w:r>
      <w:r w:rsidR="00A93710" w:rsidRPr="002528F7">
        <w:rPr>
          <w:rFonts w:ascii="Arial AM" w:hAnsi="Arial AM" w:cs="Tahoma"/>
          <w:sz w:val="20"/>
          <w:lang w:val="af-ZA"/>
        </w:rPr>
        <w:t xml:space="preserve"> </w:t>
      </w:r>
    </w:p>
    <w:p w14:paraId="5D899DF3" w14:textId="77777777" w:rsidR="00096865" w:rsidRPr="002528F7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 w:cs="Arial Unicode"/>
          <w:sz w:val="20"/>
          <w:lang w:val="af-ZA"/>
        </w:rPr>
      </w:pPr>
      <w:r w:rsidRPr="002528F7">
        <w:rPr>
          <w:rFonts w:ascii="Arial AM" w:hAnsi="Arial AM" w:cs="Arial Unicode"/>
          <w:sz w:val="20"/>
          <w:lang w:val="af-ZA"/>
        </w:rPr>
        <w:t xml:space="preserve">3.3 </w:t>
      </w:r>
      <w:r w:rsidRPr="002528F7">
        <w:rPr>
          <w:rFonts w:ascii="Sylfaen" w:hAnsi="Sylfaen" w:cs="Sylfaen"/>
          <w:sz w:val="20"/>
          <w:lang w:val="ru-RU"/>
        </w:rPr>
        <w:t>Պարզաբանում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չի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տրամադրվում</w:t>
      </w:r>
      <w:r w:rsidRPr="002528F7">
        <w:rPr>
          <w:rFonts w:ascii="Arial AM" w:hAnsi="Arial AM" w:cs="Arial Unicode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եթե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հարցումը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կատարվել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սույն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բաժն</w:t>
      </w:r>
      <w:r w:rsidRPr="002528F7">
        <w:rPr>
          <w:rFonts w:ascii="Sylfaen" w:hAnsi="Sylfaen" w:cs="Sylfaen"/>
          <w:sz w:val="20"/>
          <w:lang w:val="ru-RU"/>
        </w:rPr>
        <w:t>ով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սահմանված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ժամկետի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խախտմամբ</w:t>
      </w:r>
      <w:r w:rsidRPr="002528F7">
        <w:rPr>
          <w:rFonts w:ascii="Arial AM" w:hAnsi="Arial AM" w:cs="Arial Unicode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ինչպես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նաև</w:t>
      </w:r>
      <w:r w:rsidRPr="002528F7">
        <w:rPr>
          <w:rFonts w:ascii="Arial AM" w:hAnsi="Arial AM" w:cs="Arial Unicode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եթե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հարցումը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դուրս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="009A73D5" w:rsidRPr="002528F7">
        <w:rPr>
          <w:rFonts w:ascii="Sylfaen" w:hAnsi="Sylfaen" w:cs="Sylfaen"/>
          <w:sz w:val="20"/>
        </w:rPr>
        <w:t>սույն</w:t>
      </w:r>
      <w:r w:rsidR="009A73D5"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հրավերի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բովանդակության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շրջանակից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կամ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եթե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հարցումը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վերաբերում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է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վերջինիս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կողմից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առաջարկվելիք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E6597C" w:rsidRPr="002528F7">
        <w:rPr>
          <w:rFonts w:ascii="Sylfaen" w:hAnsi="Sylfaen" w:cs="Sylfaen"/>
          <w:sz w:val="20"/>
          <w:lang w:val="af-ZA"/>
        </w:rPr>
        <w:t>սարքերի</w:t>
      </w:r>
      <w:r w:rsidR="00E6597C" w:rsidRPr="002528F7">
        <w:rPr>
          <w:rFonts w:ascii="Arial AM" w:hAnsi="Arial AM" w:cs="Sylfaen"/>
          <w:sz w:val="20"/>
          <w:lang w:val="af-ZA"/>
        </w:rPr>
        <w:t xml:space="preserve"> </w:t>
      </w:r>
      <w:r w:rsidR="00E6597C" w:rsidRPr="002528F7">
        <w:rPr>
          <w:rFonts w:ascii="Sylfaen" w:hAnsi="Sylfaen" w:cs="Sylfaen"/>
          <w:sz w:val="20"/>
          <w:lang w:val="af-ZA"/>
        </w:rPr>
        <w:t>և</w:t>
      </w:r>
      <w:r w:rsidR="00E6597C" w:rsidRPr="002528F7">
        <w:rPr>
          <w:rFonts w:ascii="Arial AM" w:hAnsi="Arial AM" w:cs="Sylfaen"/>
          <w:sz w:val="20"/>
          <w:lang w:val="af-ZA"/>
        </w:rPr>
        <w:t xml:space="preserve"> </w:t>
      </w:r>
      <w:r w:rsidR="00444EBF" w:rsidRPr="002528F7">
        <w:rPr>
          <w:rFonts w:ascii="Sylfaen" w:hAnsi="Sylfaen" w:cs="Sylfaen"/>
          <w:sz w:val="20"/>
          <w:lang w:val="af-ZA"/>
        </w:rPr>
        <w:t>սարքավորումների</w:t>
      </w:r>
      <w:r w:rsidR="00444EBF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տեխնիկական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բնութագրերի</w:t>
      </w:r>
      <w:r w:rsidR="005A16C6" w:rsidRPr="002528F7">
        <w:rPr>
          <w:rFonts w:ascii="Arial AM" w:hAnsi="Arial AM" w:cs="Sylfaen"/>
          <w:sz w:val="20"/>
          <w:lang w:val="af-ZA"/>
        </w:rPr>
        <w:t xml:space="preserve">` </w:t>
      </w:r>
      <w:r w:rsidR="005A16C6" w:rsidRPr="002528F7">
        <w:rPr>
          <w:rFonts w:ascii="Sylfaen" w:hAnsi="Sylfaen" w:cs="Sylfaen"/>
          <w:sz w:val="20"/>
          <w:lang w:val="ru-RU"/>
        </w:rPr>
        <w:t>սույն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հրավերով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նախատեսված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տեխնիկական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բնութագրերին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համարժեքության</w:t>
      </w:r>
      <w:r w:rsidR="005A16C6" w:rsidRPr="002528F7">
        <w:rPr>
          <w:rFonts w:ascii="Arial AM" w:hAnsi="Arial AM" w:cs="Sylfaen"/>
          <w:sz w:val="20"/>
          <w:lang w:val="af-ZA"/>
        </w:rPr>
        <w:t xml:space="preserve"> </w:t>
      </w:r>
      <w:r w:rsidR="005A16C6" w:rsidRPr="002528F7">
        <w:rPr>
          <w:rFonts w:ascii="Sylfaen" w:hAnsi="Sylfaen" w:cs="Sylfaen"/>
          <w:sz w:val="20"/>
          <w:lang w:val="ru-RU"/>
        </w:rPr>
        <w:t>համա</w:t>
      </w:r>
      <w:r w:rsidR="005A16C6" w:rsidRPr="002528F7">
        <w:rPr>
          <w:rFonts w:ascii="Arial AM" w:hAnsi="Arial AM" w:cs="Sylfaen"/>
          <w:sz w:val="20"/>
          <w:lang w:val="af-ZA"/>
        </w:rPr>
        <w:softHyphen/>
      </w:r>
      <w:r w:rsidR="005A16C6" w:rsidRPr="002528F7">
        <w:rPr>
          <w:rFonts w:ascii="Sylfaen" w:hAnsi="Sylfaen" w:cs="Sylfaen"/>
          <w:sz w:val="20"/>
          <w:lang w:val="ru-RU"/>
        </w:rPr>
        <w:t>պատասխանությանը</w:t>
      </w:r>
      <w:r w:rsidR="004D5671" w:rsidRPr="002528F7">
        <w:rPr>
          <w:rFonts w:ascii="Tahoma" w:hAnsi="Tahoma" w:cs="Tahoma"/>
          <w:sz w:val="20"/>
        </w:rPr>
        <w:t>։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Ընդ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որում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051B7F" w:rsidRPr="002528F7">
        <w:rPr>
          <w:rFonts w:ascii="Sylfaen" w:hAnsi="Sylfaen" w:cs="Sylfaen"/>
          <w:sz w:val="20"/>
          <w:szCs w:val="20"/>
        </w:rPr>
        <w:t>մ</w:t>
      </w:r>
      <w:r w:rsidR="00A4729F" w:rsidRPr="002528F7">
        <w:rPr>
          <w:rFonts w:ascii="Sylfaen" w:hAnsi="Sylfaen" w:cs="Sylfaen"/>
          <w:sz w:val="20"/>
          <w:szCs w:val="20"/>
        </w:rPr>
        <w:t>ասնակիցը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գրավոր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ծանուցվում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է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պարզաբանում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չտրամադրելու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հիմքերի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մասին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="00A4729F" w:rsidRPr="002528F7">
        <w:rPr>
          <w:rFonts w:ascii="Sylfaen" w:hAnsi="Sylfaen" w:cs="Sylfaen"/>
          <w:sz w:val="20"/>
          <w:szCs w:val="20"/>
        </w:rPr>
        <w:t>հարցումը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ստանալու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օրվան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հաջորդող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երկու</w:t>
      </w:r>
      <w:r w:rsidR="00A4729F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օրացուցային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օրվա</w:t>
      </w:r>
      <w:r w:rsidR="00A4729F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A4729F" w:rsidRPr="002528F7">
        <w:rPr>
          <w:rFonts w:ascii="Sylfaen" w:hAnsi="Sylfaen" w:cs="Sylfaen"/>
          <w:sz w:val="20"/>
          <w:szCs w:val="20"/>
        </w:rPr>
        <w:t>ընթացքում</w:t>
      </w:r>
      <w:r w:rsidR="00A4729F" w:rsidRPr="002528F7">
        <w:rPr>
          <w:rFonts w:ascii="Arial AM" w:hAnsi="Arial AM"/>
          <w:sz w:val="20"/>
          <w:szCs w:val="20"/>
          <w:lang w:val="af-ZA"/>
        </w:rPr>
        <w:t>:</w:t>
      </w:r>
    </w:p>
    <w:p w14:paraId="037D5AB8" w14:textId="77777777" w:rsidR="00096865" w:rsidRPr="002528F7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 w:cs="Arial Unicode"/>
          <w:sz w:val="20"/>
          <w:lang w:val="hy-AM"/>
        </w:rPr>
      </w:pPr>
      <w:r w:rsidRPr="002528F7">
        <w:rPr>
          <w:rFonts w:ascii="Arial AM" w:hAnsi="Arial AM" w:cs="Arial Unicode"/>
          <w:sz w:val="20"/>
          <w:lang w:val="af-ZA"/>
        </w:rPr>
        <w:t xml:space="preserve">3.4 </w:t>
      </w:r>
      <w:r w:rsidRPr="002528F7">
        <w:rPr>
          <w:rFonts w:ascii="Sylfaen" w:hAnsi="Sylfaen" w:cs="Sylfaen"/>
          <w:sz w:val="20"/>
          <w:lang w:val="ru-RU"/>
        </w:rPr>
        <w:t>Հայտերի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ներկայացման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վերջնաժամկետը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լրանալուց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առնվազն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հինգ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օրացուցային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առաջ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հրավերում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կարող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են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կատարվել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փոփոխություններ</w:t>
      </w:r>
      <w:r w:rsidR="004D5671" w:rsidRPr="002528F7">
        <w:rPr>
          <w:rFonts w:ascii="Tahoma" w:hAnsi="Tahoma" w:cs="Tahoma"/>
          <w:sz w:val="20"/>
        </w:rPr>
        <w:t>։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Փ</w:t>
      </w:r>
      <w:r w:rsidRPr="002528F7">
        <w:rPr>
          <w:rFonts w:ascii="Sylfaen" w:hAnsi="Sylfaen" w:cs="Sylfaen"/>
          <w:sz w:val="20"/>
          <w:lang w:val="ru-RU"/>
        </w:rPr>
        <w:t>ոփոխություն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կատարելու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օրվան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հաջորդող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երեք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օրացուցային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օրվա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ընթացքում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փոփոխություն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կատարելու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և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դրանք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տրամադրելու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պայմանների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մասին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հայտարարություն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հրապարակվում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տեղեկագրում</w:t>
      </w:r>
      <w:r w:rsidR="004D5671" w:rsidRPr="002528F7">
        <w:rPr>
          <w:rFonts w:ascii="Tahoma" w:hAnsi="Tahoma" w:cs="Tahoma"/>
          <w:sz w:val="20"/>
        </w:rPr>
        <w:t>։</w:t>
      </w:r>
      <w:r w:rsidRPr="002528F7">
        <w:rPr>
          <w:rFonts w:ascii="Arial AM" w:hAnsi="Arial AM" w:cs="Arial Unicode"/>
          <w:sz w:val="20"/>
          <w:lang w:val="af-ZA"/>
        </w:rPr>
        <w:t xml:space="preserve"> </w:t>
      </w:r>
    </w:p>
    <w:p w14:paraId="7B0E0222" w14:textId="77777777" w:rsidR="005D30FC" w:rsidRPr="002528F7" w:rsidRDefault="005754F7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3.5 </w:t>
      </w:r>
      <w:r w:rsidRPr="002528F7">
        <w:rPr>
          <w:rFonts w:ascii="Sylfaen" w:hAnsi="Sylfaen" w:cs="Sylfaen"/>
          <w:sz w:val="20"/>
          <w:lang w:val="hy-AM"/>
        </w:rPr>
        <w:t>Յուրաքաչյուր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իրավունք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հրավերում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փոփոխությունների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վերջնաժամկետը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լրանալը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էլեկտրոնային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</w:t>
      </w:r>
      <w:r w:rsidR="006D3D3F" w:rsidRPr="002528F7">
        <w:rPr>
          <w:rFonts w:ascii="Sylfaen" w:hAnsi="Sylfaen" w:cs="Sylfaen"/>
          <w:sz w:val="20"/>
          <w:lang w:val="hy-AM"/>
        </w:rPr>
        <w:t>ս</w:t>
      </w:r>
      <w:r w:rsidRPr="002528F7">
        <w:rPr>
          <w:rFonts w:ascii="Sylfaen" w:hAnsi="Sylfaen" w:cs="Sylfaen"/>
          <w:sz w:val="20"/>
          <w:lang w:val="hy-AM"/>
        </w:rPr>
        <w:t>տի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միջոցով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գնահատող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քարտուղարին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ներկայացնել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հիմնավորումներ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հրավերով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առարկայի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բնութագրերի՝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օրենքով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մրցակցության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խտրականության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բացառման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պահանջների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տեսակետից՝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առանց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ազգանունը</w:t>
      </w:r>
      <w:r w:rsidRPr="002528F7">
        <w:rPr>
          <w:rFonts w:ascii="Arial AM" w:hAnsi="Arial AM" w:cs="Sylfaen"/>
          <w:sz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հիմնավորումներն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համարվելու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գնահատող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դրանցով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պայմանավորված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փոփոխություններ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հրավերում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6374C284" w14:textId="09C673BE" w:rsidR="00096865" w:rsidRPr="002528F7" w:rsidRDefault="000677B2" w:rsidP="00EF3662">
      <w:pPr>
        <w:autoSpaceDE w:val="0"/>
        <w:autoSpaceDN w:val="0"/>
        <w:adjustRightInd w:val="0"/>
        <w:ind w:firstLine="567"/>
        <w:jc w:val="both"/>
        <w:rPr>
          <w:rFonts w:ascii="Arial AM" w:hAnsi="Arial AM" w:cs="Arial Unicode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096865" w:rsidRPr="002528F7">
        <w:rPr>
          <w:rFonts w:ascii="Arial AM" w:hAnsi="Arial AM" w:cs="Arial Unicode"/>
          <w:sz w:val="20"/>
          <w:lang w:val="hy-AM"/>
        </w:rPr>
        <w:t>3.</w:t>
      </w:r>
      <w:r w:rsidR="00BF74AB" w:rsidRPr="002528F7">
        <w:rPr>
          <w:rFonts w:ascii="Arial AM" w:hAnsi="Arial AM" w:cs="Arial Unicode"/>
          <w:sz w:val="20"/>
          <w:lang w:val="hy-AM"/>
        </w:rPr>
        <w:t xml:space="preserve">6 </w:t>
      </w:r>
      <w:r w:rsidR="00096865" w:rsidRPr="002528F7">
        <w:rPr>
          <w:rFonts w:ascii="Sylfaen" w:hAnsi="Sylfaen" w:cs="Sylfaen"/>
          <w:sz w:val="20"/>
          <w:lang w:val="hy-AM"/>
        </w:rPr>
        <w:t>Հրավերում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փոփոխություններ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կատարվելու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դեպքում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հայտերը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ներկայացնելու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վերջնաժամկետը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հաշվվում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է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այդ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փոփոխությունների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մասին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տեղեկագրում</w:t>
      </w:r>
      <w:r w:rsidR="00096865" w:rsidRPr="002528F7">
        <w:rPr>
          <w:rFonts w:ascii="Arial AM" w:hAnsi="Arial AM" w:cs="Arial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հայտարարության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հրապարակման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օրվանից</w:t>
      </w:r>
      <w:r w:rsidR="004D5671" w:rsidRPr="002528F7">
        <w:rPr>
          <w:rFonts w:ascii="Tahoma" w:hAnsi="Tahoma" w:cs="Tahoma"/>
          <w:sz w:val="20"/>
          <w:lang w:val="hy-AM"/>
        </w:rPr>
        <w:t>։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Այդ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դեպքում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51B7F" w:rsidRPr="002528F7">
        <w:rPr>
          <w:rFonts w:ascii="Sylfaen" w:hAnsi="Sylfaen" w:cs="Sylfaen"/>
          <w:sz w:val="20"/>
          <w:lang w:val="hy-AM"/>
        </w:rPr>
        <w:t>մ</w:t>
      </w:r>
      <w:r w:rsidR="00096865" w:rsidRPr="002528F7">
        <w:rPr>
          <w:rFonts w:ascii="Sylfaen" w:hAnsi="Sylfaen" w:cs="Sylfaen"/>
          <w:sz w:val="20"/>
          <w:lang w:val="hy-AM"/>
        </w:rPr>
        <w:t>ասնակիցները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պարտավոր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են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երկարաձգել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իրենց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ներկայացրած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հայտի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ապահովման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781688" w:rsidRPr="002528F7">
        <w:rPr>
          <w:rFonts w:ascii="Sylfaen" w:hAnsi="Sylfaen" w:cs="Sylfaen"/>
          <w:sz w:val="20"/>
          <w:lang w:val="hy-AM"/>
        </w:rPr>
        <w:t>վավերականության</w:t>
      </w:r>
      <w:r w:rsidR="00781688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ժամկետը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կամ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ներկայացնել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հայտի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նոր</w:t>
      </w:r>
      <w:r w:rsidR="00096865" w:rsidRPr="002528F7">
        <w:rPr>
          <w:rFonts w:ascii="Arial AM" w:hAnsi="Arial AM" w:cs="Arial Unicode"/>
          <w:sz w:val="20"/>
          <w:lang w:val="hy-AM"/>
        </w:rPr>
        <w:t xml:space="preserve"> </w:t>
      </w:r>
      <w:r w:rsidR="00096865" w:rsidRPr="002528F7">
        <w:rPr>
          <w:rFonts w:ascii="Sylfaen" w:hAnsi="Sylfaen" w:cs="Sylfaen"/>
          <w:sz w:val="20"/>
          <w:lang w:val="hy-AM"/>
        </w:rPr>
        <w:t>ապահովում</w:t>
      </w:r>
      <w:r w:rsidR="00916EDA" w:rsidRPr="002528F7">
        <w:rPr>
          <w:rFonts w:ascii="Arial AM" w:hAnsi="Arial AM" w:cs="Sylfaen"/>
          <w:sz w:val="20"/>
          <w:lang w:val="hy-AM"/>
        </w:rPr>
        <w:t>:</w:t>
      </w:r>
      <w:r w:rsidR="00916EDA" w:rsidRPr="002528F7">
        <w:rPr>
          <w:rStyle w:val="af6"/>
          <w:rFonts w:ascii="Arial AM" w:hAnsi="Arial AM" w:cs="Sylfaen"/>
          <w:sz w:val="20"/>
          <w:lang w:val="hy-AM"/>
        </w:rPr>
        <w:footnoteReference w:id="5"/>
      </w:r>
    </w:p>
    <w:p w14:paraId="11573F03" w14:textId="77777777" w:rsidR="00B051BE" w:rsidRPr="002528F7" w:rsidRDefault="00B051BE" w:rsidP="00E6597C">
      <w:pPr>
        <w:ind w:firstLine="567"/>
        <w:jc w:val="both"/>
        <w:rPr>
          <w:rFonts w:ascii="Arial AM" w:hAnsi="Arial AM"/>
          <w:b/>
          <w:sz w:val="20"/>
          <w:lang w:val="hy-AM"/>
        </w:rPr>
      </w:pPr>
    </w:p>
    <w:p w14:paraId="5B190FA2" w14:textId="77777777" w:rsidR="00096865" w:rsidRPr="002528F7" w:rsidRDefault="00955A1E" w:rsidP="00EF3662">
      <w:pPr>
        <w:jc w:val="center"/>
        <w:rPr>
          <w:rFonts w:ascii="Arial AM" w:hAnsi="Arial AM" w:cs="Arial"/>
          <w:b/>
          <w:sz w:val="20"/>
          <w:lang w:val="hy-AM"/>
        </w:rPr>
      </w:pPr>
      <w:r w:rsidRPr="002528F7">
        <w:rPr>
          <w:rFonts w:ascii="Arial AM" w:hAnsi="Arial AM"/>
          <w:b/>
          <w:sz w:val="20"/>
          <w:lang w:val="hy-AM"/>
        </w:rPr>
        <w:t xml:space="preserve">4.  </w:t>
      </w:r>
      <w:r w:rsidRPr="002528F7">
        <w:rPr>
          <w:rFonts w:ascii="Sylfaen" w:hAnsi="Sylfaen" w:cs="Sylfaen"/>
          <w:b/>
          <w:sz w:val="20"/>
          <w:lang w:val="hy-AM"/>
        </w:rPr>
        <w:t>ՀԱՅՏԸ</w:t>
      </w:r>
      <w:r w:rsidRPr="002528F7">
        <w:rPr>
          <w:rFonts w:ascii="Arial AM" w:hAnsi="Arial AM" w:cs="Arial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ՆԵՐԿԱՅԱՑՆԵԼՈՒ</w:t>
      </w:r>
      <w:r w:rsidRPr="002528F7">
        <w:rPr>
          <w:rFonts w:ascii="Arial AM" w:hAnsi="Arial AM" w:cs="Arial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ԿԱՐԳԸ</w:t>
      </w:r>
    </w:p>
    <w:p w14:paraId="6B79A6DF" w14:textId="77777777" w:rsidR="00096865" w:rsidRPr="002528F7" w:rsidRDefault="00096865" w:rsidP="00EF3662">
      <w:pPr>
        <w:jc w:val="center"/>
        <w:rPr>
          <w:rFonts w:ascii="Arial AM" w:hAnsi="Arial AM"/>
          <w:b/>
          <w:sz w:val="20"/>
          <w:lang w:val="hy-AM"/>
        </w:rPr>
      </w:pPr>
      <w:r w:rsidRPr="002528F7">
        <w:rPr>
          <w:rFonts w:ascii="Arial AM" w:hAnsi="Arial AM"/>
          <w:b/>
          <w:sz w:val="20"/>
          <w:lang w:val="hy-AM"/>
        </w:rPr>
        <w:t xml:space="preserve">  </w:t>
      </w:r>
    </w:p>
    <w:p w14:paraId="35039DDE" w14:textId="77777777" w:rsidR="00096865" w:rsidRPr="002528F7" w:rsidRDefault="00096865" w:rsidP="00EF3662">
      <w:pPr>
        <w:ind w:firstLine="567"/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>4</w:t>
      </w:r>
      <w:r w:rsidRPr="002528F7">
        <w:rPr>
          <w:rFonts w:ascii="Arial AM" w:hAnsi="Arial AM" w:cs="Sylfaen"/>
          <w:sz w:val="20"/>
          <w:lang w:val="hy-AM"/>
        </w:rPr>
        <w:t xml:space="preserve">.1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0946A3" w:rsidRPr="002528F7">
        <w:rPr>
          <w:rFonts w:ascii="Sylfaen" w:hAnsi="Sylfaen" w:cs="Sylfaen"/>
          <w:sz w:val="20"/>
          <w:lang w:val="hy-AM"/>
        </w:rPr>
        <w:t>մասնակիցը</w:t>
      </w:r>
      <w:r w:rsidR="000946A3" w:rsidRPr="002528F7">
        <w:rPr>
          <w:rFonts w:ascii="Arial AM" w:hAnsi="Arial AM" w:cs="Sylfaen"/>
          <w:sz w:val="20"/>
          <w:lang w:val="hy-AM"/>
        </w:rPr>
        <w:t xml:space="preserve"> </w:t>
      </w:r>
      <w:r w:rsidR="00926875" w:rsidRPr="002528F7">
        <w:rPr>
          <w:rFonts w:ascii="Sylfaen" w:hAnsi="Sylfaen" w:cs="Sylfaen"/>
          <w:sz w:val="20"/>
          <w:lang w:val="hy-AM"/>
        </w:rPr>
        <w:t>հանձնաժողովին</w:t>
      </w:r>
      <w:r w:rsidR="00926875" w:rsidRPr="002528F7">
        <w:rPr>
          <w:rFonts w:ascii="Arial AM" w:hAnsi="Arial AM" w:cs="Sylfaen"/>
          <w:sz w:val="20"/>
          <w:lang w:val="hy-AM"/>
        </w:rPr>
        <w:t xml:space="preserve"> </w:t>
      </w:r>
      <w:r w:rsidR="00926875" w:rsidRPr="002528F7">
        <w:rPr>
          <w:rFonts w:ascii="Sylfaen" w:hAnsi="Sylfaen" w:cs="Sylfaen"/>
          <w:sz w:val="20"/>
          <w:lang w:val="hy-AM"/>
        </w:rPr>
        <w:t>ներկայացնում</w:t>
      </w:r>
      <w:r w:rsidR="00926875" w:rsidRPr="002528F7">
        <w:rPr>
          <w:rFonts w:ascii="Arial AM" w:hAnsi="Arial AM" w:cs="Sylfaen"/>
          <w:sz w:val="20"/>
          <w:lang w:val="hy-AM"/>
        </w:rPr>
        <w:t xml:space="preserve"> </w:t>
      </w:r>
      <w:r w:rsidR="00926875" w:rsidRPr="002528F7">
        <w:rPr>
          <w:rFonts w:ascii="Sylfaen" w:hAnsi="Sylfaen" w:cs="Sylfaen"/>
          <w:sz w:val="20"/>
          <w:lang w:val="hy-AM"/>
        </w:rPr>
        <w:t>է</w:t>
      </w:r>
      <w:r w:rsidR="00926875" w:rsidRPr="002528F7">
        <w:rPr>
          <w:rFonts w:ascii="Arial AM" w:hAnsi="Arial AM" w:cs="Sylfaen"/>
          <w:sz w:val="20"/>
          <w:lang w:val="hy-AM"/>
        </w:rPr>
        <w:t xml:space="preserve"> </w:t>
      </w:r>
      <w:r w:rsidR="000946A3" w:rsidRPr="002528F7">
        <w:rPr>
          <w:rFonts w:ascii="Sylfaen" w:hAnsi="Sylfaen" w:cs="Sylfaen"/>
          <w:sz w:val="20"/>
          <w:lang w:val="hy-AM"/>
        </w:rPr>
        <w:t>հայտ</w:t>
      </w:r>
      <w:r w:rsidR="004D5671" w:rsidRPr="002528F7">
        <w:rPr>
          <w:rFonts w:ascii="Tahoma" w:hAnsi="Tahoma" w:cs="Tahoma"/>
          <w:sz w:val="20"/>
          <w:lang w:val="hy-AM"/>
        </w:rPr>
        <w:t>։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Հայտը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սույն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հրավերի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հիման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վրա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051B7F" w:rsidRPr="002528F7">
        <w:rPr>
          <w:rFonts w:ascii="Sylfaen" w:hAnsi="Sylfaen" w:cs="Sylfaen"/>
          <w:sz w:val="20"/>
          <w:lang w:val="hy-AM"/>
        </w:rPr>
        <w:t>մ</w:t>
      </w:r>
      <w:r w:rsidR="00220ACB" w:rsidRPr="002528F7">
        <w:rPr>
          <w:rFonts w:ascii="Sylfaen" w:hAnsi="Sylfaen" w:cs="Sylfaen"/>
          <w:sz w:val="20"/>
          <w:lang w:val="hy-AM"/>
        </w:rPr>
        <w:t>ասնակցի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կողմից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ներկայացվող</w:t>
      </w:r>
      <w:r w:rsidR="00220ACB" w:rsidRPr="002528F7">
        <w:rPr>
          <w:rFonts w:ascii="Arial AM" w:hAnsi="Arial AM" w:cs="Sylfaen"/>
          <w:sz w:val="20"/>
          <w:lang w:val="hy-AM"/>
        </w:rPr>
        <w:t xml:space="preserve"> </w:t>
      </w:r>
      <w:r w:rsidR="00220ACB" w:rsidRPr="002528F7">
        <w:rPr>
          <w:rFonts w:ascii="Sylfaen" w:hAnsi="Sylfaen" w:cs="Sylfaen"/>
          <w:sz w:val="20"/>
          <w:lang w:val="hy-AM"/>
        </w:rPr>
        <w:t>առաջարկն</w:t>
      </w:r>
      <w:r w:rsidR="005F1F95" w:rsidRPr="002528F7">
        <w:rPr>
          <w:rFonts w:ascii="Arial AM" w:hAnsi="Arial AM" w:cs="Sylfaen"/>
          <w:sz w:val="20"/>
          <w:lang w:val="hy-AM"/>
        </w:rPr>
        <w:t xml:space="preserve"> </w:t>
      </w:r>
      <w:r w:rsidR="005F1F95" w:rsidRPr="002528F7">
        <w:rPr>
          <w:rFonts w:ascii="Sylfaen" w:hAnsi="Sylfaen" w:cs="Sylfaen"/>
          <w:sz w:val="20"/>
          <w:lang w:val="hy-AM"/>
        </w:rPr>
        <w:t>է</w:t>
      </w:r>
      <w:r w:rsidR="005F1F95" w:rsidRPr="002528F7">
        <w:rPr>
          <w:rFonts w:ascii="Arial AM" w:hAnsi="Arial AM" w:cs="Sylfaen"/>
          <w:sz w:val="20"/>
          <w:lang w:val="hy-AM"/>
        </w:rPr>
        <w:t>:</w:t>
      </w:r>
    </w:p>
    <w:p w14:paraId="66CC1401" w14:textId="77777777" w:rsidR="00486B55" w:rsidRPr="002528F7" w:rsidRDefault="00096865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</w:rPr>
        <w:t>Մասնակիցը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կարող</w:t>
      </w:r>
      <w:r w:rsidRPr="002528F7">
        <w:rPr>
          <w:rFonts w:ascii="Arial AM" w:hAnsi="Arial AM"/>
          <w:lang w:val="hy-AM"/>
        </w:rPr>
        <w:t xml:space="preserve"> </w:t>
      </w:r>
      <w:r w:rsidR="000946A3" w:rsidRPr="002528F7">
        <w:rPr>
          <w:rFonts w:ascii="Sylfaen" w:hAnsi="Sylfaen" w:cs="Sylfaen"/>
        </w:rPr>
        <w:t>է</w:t>
      </w:r>
      <w:r w:rsidR="000946A3"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հայտ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ներկայացնել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ինչպես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յուրաքանչյուր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չափաբաժնի</w:t>
      </w:r>
      <w:r w:rsidRPr="002528F7">
        <w:rPr>
          <w:rFonts w:ascii="Arial AM" w:hAnsi="Arial AM"/>
          <w:lang w:val="hy-AM"/>
        </w:rPr>
        <w:t xml:space="preserve">, </w:t>
      </w:r>
      <w:r w:rsidRPr="002528F7">
        <w:rPr>
          <w:rFonts w:ascii="Sylfaen" w:hAnsi="Sylfaen" w:cs="Sylfaen"/>
        </w:rPr>
        <w:t>այնպես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էլ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մի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քանի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կամ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բոլոր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չափաբաժինների</w:t>
      </w:r>
      <w:r w:rsidRPr="002528F7">
        <w:rPr>
          <w:rFonts w:ascii="Arial AM" w:hAnsi="Arial AM"/>
          <w:lang w:val="hy-AM"/>
        </w:rPr>
        <w:t xml:space="preserve"> </w:t>
      </w:r>
      <w:r w:rsidRPr="002528F7">
        <w:rPr>
          <w:rFonts w:ascii="Sylfaen" w:hAnsi="Sylfaen" w:cs="Sylfaen"/>
        </w:rPr>
        <w:t>համար</w:t>
      </w:r>
      <w:r w:rsidR="004D5671" w:rsidRPr="002528F7">
        <w:rPr>
          <w:rFonts w:ascii="Tahoma" w:hAnsi="Tahoma" w:cs="Tahoma"/>
          <w:szCs w:val="24"/>
          <w:lang w:val="hy-AM"/>
        </w:rPr>
        <w:t>։</w:t>
      </w:r>
      <w:r w:rsidRPr="002528F7">
        <w:rPr>
          <w:rFonts w:ascii="Arial AM" w:hAnsi="Arial AM" w:cs="Sylfaen"/>
          <w:szCs w:val="24"/>
          <w:lang w:val="hy-AM"/>
        </w:rPr>
        <w:t xml:space="preserve">  </w:t>
      </w:r>
    </w:p>
    <w:p w14:paraId="3E2859B5" w14:textId="77777777" w:rsidR="00096865" w:rsidRPr="002528F7" w:rsidRDefault="000946A3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t>Հ</w:t>
      </w:r>
      <w:r w:rsidR="00096865" w:rsidRPr="002528F7">
        <w:rPr>
          <w:rFonts w:ascii="Sylfaen" w:hAnsi="Sylfaen" w:cs="Sylfaen"/>
          <w:szCs w:val="24"/>
          <w:lang w:val="hy-AM"/>
        </w:rPr>
        <w:t>այտը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ներկայացվում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մինչև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դրա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համար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սույն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հրավերով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սահմանված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ժամկետի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ավարտը</w:t>
      </w:r>
      <w:r w:rsidR="004D5671" w:rsidRPr="002528F7">
        <w:rPr>
          <w:rFonts w:ascii="Tahoma" w:hAnsi="Tahoma" w:cs="Tahoma"/>
          <w:szCs w:val="24"/>
          <w:lang w:val="hy-AM"/>
        </w:rPr>
        <w:t>։</w:t>
      </w:r>
    </w:p>
    <w:p w14:paraId="2D064B73" w14:textId="77777777" w:rsidR="00096865" w:rsidRPr="002528F7" w:rsidRDefault="000946A3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t>Հ</w:t>
      </w:r>
      <w:r w:rsidR="00096865" w:rsidRPr="002528F7">
        <w:rPr>
          <w:rFonts w:ascii="Sylfaen" w:hAnsi="Sylfaen" w:cs="Sylfaen"/>
          <w:szCs w:val="24"/>
          <w:lang w:val="hy-AM"/>
        </w:rPr>
        <w:t>այտի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պատրաստման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կարգը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նկարագրված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է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սույն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հրավերի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DD4F48" w:rsidRPr="002528F7">
        <w:rPr>
          <w:rFonts w:ascii="Arial AM" w:hAnsi="Arial AM" w:cs="Sylfaen"/>
          <w:szCs w:val="24"/>
          <w:lang w:val="hy-AM"/>
        </w:rPr>
        <w:t>2-</w:t>
      </w:r>
      <w:r w:rsidR="00DD4F48" w:rsidRPr="002528F7">
        <w:rPr>
          <w:rFonts w:ascii="Sylfaen" w:hAnsi="Sylfaen" w:cs="Sylfaen"/>
          <w:szCs w:val="24"/>
          <w:lang w:val="hy-AM"/>
        </w:rPr>
        <w:t>րդ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մասում</w:t>
      </w:r>
      <w:r w:rsidR="00096865" w:rsidRPr="002528F7">
        <w:rPr>
          <w:rFonts w:ascii="Arial AM" w:hAnsi="Arial AM" w:cs="Sylfaen"/>
          <w:szCs w:val="24"/>
          <w:lang w:val="hy-AM"/>
        </w:rPr>
        <w:t xml:space="preserve">` </w:t>
      </w:r>
      <w:r w:rsidRPr="002528F7">
        <w:rPr>
          <w:rFonts w:ascii="Sylfaen" w:hAnsi="Sylfaen" w:cs="Sylfaen"/>
          <w:szCs w:val="24"/>
          <w:lang w:val="hy-AM"/>
        </w:rPr>
        <w:t>բ</w:t>
      </w:r>
      <w:r w:rsidR="00096865" w:rsidRPr="002528F7">
        <w:rPr>
          <w:rFonts w:ascii="Sylfaen" w:hAnsi="Sylfaen" w:cs="Sylfaen"/>
          <w:szCs w:val="24"/>
          <w:lang w:val="hy-AM"/>
        </w:rPr>
        <w:t>աց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AE26C8" w:rsidRPr="002528F7">
        <w:rPr>
          <w:rFonts w:ascii="Sylfaen" w:hAnsi="Sylfaen" w:cs="Sylfaen"/>
          <w:szCs w:val="24"/>
          <w:lang w:val="hy-AM"/>
        </w:rPr>
        <w:t>մրցույթի</w:t>
      </w:r>
      <w:r w:rsidR="00AE26C8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հայտերը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պատրաստելու</w:t>
      </w:r>
      <w:r w:rsidR="00096865" w:rsidRPr="002528F7">
        <w:rPr>
          <w:rFonts w:ascii="Arial AM" w:hAnsi="Arial AM" w:cs="Sylfaen"/>
          <w:szCs w:val="24"/>
          <w:lang w:val="hy-AM"/>
        </w:rPr>
        <w:t xml:space="preserve"> </w:t>
      </w:r>
      <w:r w:rsidR="00096865" w:rsidRPr="002528F7">
        <w:rPr>
          <w:rFonts w:ascii="Sylfaen" w:hAnsi="Sylfaen" w:cs="Sylfaen"/>
          <w:szCs w:val="24"/>
          <w:lang w:val="hy-AM"/>
        </w:rPr>
        <w:t>հրահանգում</w:t>
      </w:r>
      <w:r w:rsidR="004D5671" w:rsidRPr="002528F7">
        <w:rPr>
          <w:rFonts w:ascii="Tahoma" w:hAnsi="Tahoma" w:cs="Tahoma"/>
          <w:szCs w:val="24"/>
          <w:lang w:val="hy-AM"/>
        </w:rPr>
        <w:t>։</w:t>
      </w:r>
    </w:p>
    <w:p w14:paraId="65893452" w14:textId="5EC2C318" w:rsidR="00B61894" w:rsidRPr="0067525E" w:rsidRDefault="00096865" w:rsidP="00B61894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  <w:lang w:val="hy-AM"/>
        </w:rPr>
        <w:t xml:space="preserve">4.2  </w:t>
      </w:r>
      <w:r w:rsidR="00B61894" w:rsidRPr="002528F7">
        <w:rPr>
          <w:rFonts w:ascii="Sylfaen" w:hAnsi="Sylfaen" w:cs="Sylfaen"/>
          <w:szCs w:val="24"/>
          <w:lang w:val="hy-AM"/>
        </w:rPr>
        <w:t>Ընթացակարգի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հայտերն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անհրաժեշտ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է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ներկայացնել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</w:rPr>
        <w:t>հանձնաժողովին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ոչ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ուշ</w:t>
      </w:r>
      <w:r w:rsidR="00B61894" w:rsidRPr="002528F7">
        <w:rPr>
          <w:rFonts w:ascii="Arial AM" w:hAnsi="Arial AM" w:cs="Sylfaen"/>
          <w:szCs w:val="24"/>
          <w:lang w:val="hy-AM"/>
        </w:rPr>
        <w:t xml:space="preserve">, </w:t>
      </w:r>
      <w:r w:rsidR="00B61894" w:rsidRPr="002528F7">
        <w:rPr>
          <w:rFonts w:ascii="Sylfaen" w:hAnsi="Sylfaen" w:cs="Sylfaen"/>
          <w:szCs w:val="24"/>
          <w:lang w:val="hy-AM"/>
        </w:rPr>
        <w:t>քան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սույն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ընթացակարգի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հայտարարությունը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և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հրավերը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տեղեկագրում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հրապարակվելու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օրվանից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հաշված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Arial AM" w:hAnsi="Arial AM" w:cs="Arial AM"/>
          <w:szCs w:val="24"/>
          <w:lang w:val="hy-AM"/>
        </w:rPr>
        <w:t>«</w:t>
      </w:r>
      <w:r w:rsidR="0067525E" w:rsidRPr="0067525E">
        <w:rPr>
          <w:rFonts w:ascii="Arial AM" w:hAnsi="Arial AM" w:cs="Arial AM"/>
          <w:szCs w:val="24"/>
          <w:lang w:val="hy-AM"/>
        </w:rPr>
        <w:t xml:space="preserve"> </w:t>
      </w:r>
      <w:r w:rsidR="0067525E" w:rsidRPr="0067525E">
        <w:rPr>
          <w:rFonts w:ascii="Arial AM" w:hAnsi="Arial AM" w:cs="Sylfaen"/>
          <w:szCs w:val="24"/>
          <w:lang w:val="hy-AM"/>
        </w:rPr>
        <w:t>40</w:t>
      </w:r>
      <w:r w:rsidR="00B61894" w:rsidRPr="002528F7">
        <w:rPr>
          <w:rFonts w:ascii="Arial AM" w:hAnsi="Arial AM" w:cs="Sylfaen"/>
          <w:szCs w:val="24"/>
          <w:lang w:val="hy-AM"/>
        </w:rPr>
        <w:t>-</w:t>
      </w:r>
      <w:r w:rsidR="00B61894" w:rsidRPr="002528F7">
        <w:rPr>
          <w:rFonts w:ascii="Sylfaen" w:hAnsi="Sylfaen" w:cs="Sylfaen"/>
          <w:szCs w:val="24"/>
          <w:lang w:val="hy-AM"/>
        </w:rPr>
        <w:t>րդ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օրվա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B61894" w:rsidRPr="002528F7">
        <w:rPr>
          <w:rFonts w:ascii="Sylfaen" w:hAnsi="Sylfaen" w:cs="Sylfaen"/>
          <w:szCs w:val="24"/>
          <w:lang w:val="hy-AM"/>
        </w:rPr>
        <w:t>ժամը</w:t>
      </w:r>
      <w:r w:rsidR="00B61894" w:rsidRPr="002528F7">
        <w:rPr>
          <w:rFonts w:ascii="Arial AM" w:hAnsi="Arial AM" w:cs="Sylfaen"/>
          <w:szCs w:val="24"/>
          <w:lang w:val="hy-AM"/>
        </w:rPr>
        <w:t xml:space="preserve"> </w:t>
      </w:r>
      <w:r w:rsidR="0067525E" w:rsidRPr="0067525E">
        <w:rPr>
          <w:rFonts w:ascii="Sylfaen" w:hAnsi="Sylfaen" w:cs="Sylfaen"/>
          <w:sz w:val="22"/>
          <w:szCs w:val="22"/>
          <w:lang w:val="hy-AM"/>
        </w:rPr>
        <w:t>11:00</w:t>
      </w:r>
      <w:r w:rsidR="0067525E" w:rsidRPr="0067525E">
        <w:rPr>
          <w:rFonts w:ascii="Sylfaen" w:hAnsi="Sylfaen" w:cs="Sylfaen"/>
          <w:sz w:val="24"/>
          <w:szCs w:val="24"/>
          <w:lang w:val="hy-AM"/>
        </w:rPr>
        <w:t>-</w:t>
      </w:r>
      <w:r w:rsidR="00B61894" w:rsidRPr="0067525E">
        <w:rPr>
          <w:rFonts w:ascii="Sylfaen" w:hAnsi="Sylfaen" w:cs="Sylfaen"/>
          <w:szCs w:val="24"/>
          <w:lang w:val="hy-AM"/>
        </w:rPr>
        <w:t>ն</w:t>
      </w:r>
      <w:r w:rsidR="00B61894" w:rsidRPr="0067525E">
        <w:rPr>
          <w:rFonts w:ascii="Arial AM" w:hAnsi="Arial AM" w:cs="Sylfaen"/>
          <w:szCs w:val="24"/>
          <w:lang w:val="hy-AM"/>
        </w:rPr>
        <w:t xml:space="preserve">, </w:t>
      </w:r>
      <w:r w:rsidR="00B61894" w:rsidRPr="0067525E">
        <w:rPr>
          <w:rFonts w:ascii="Arial AM" w:hAnsi="Arial AM" w:cs="Arial AM"/>
          <w:szCs w:val="24"/>
          <w:lang w:val="hy-AM"/>
        </w:rPr>
        <w:t>«</w:t>
      </w:r>
      <w:r w:rsidR="00B61894" w:rsidRPr="009D1F2B">
        <w:rPr>
          <w:rFonts w:ascii="Sylfaen" w:hAnsi="Sylfaen" w:cs="Sylfaen"/>
          <w:lang w:val="hy-AM"/>
        </w:rPr>
        <w:t>հայտի</w:t>
      </w:r>
      <w:r w:rsidR="00B61894" w:rsidRPr="009D1F2B">
        <w:rPr>
          <w:rFonts w:ascii="Arial AM" w:hAnsi="Arial AM" w:cs="Sylfaen"/>
          <w:lang w:val="hy-AM"/>
        </w:rPr>
        <w:t xml:space="preserve"> </w:t>
      </w:r>
      <w:r w:rsidR="00B61894" w:rsidRPr="009D1F2B">
        <w:rPr>
          <w:rFonts w:ascii="Sylfaen" w:hAnsi="Sylfaen" w:cs="Sylfaen"/>
          <w:lang w:val="hy-AM"/>
        </w:rPr>
        <w:t>ներկայացման</w:t>
      </w:r>
      <w:r w:rsidR="00B61894" w:rsidRPr="009D1F2B">
        <w:rPr>
          <w:rFonts w:ascii="Arial AM" w:hAnsi="Arial AM" w:cs="Sylfaen"/>
          <w:lang w:val="hy-AM"/>
        </w:rPr>
        <w:t xml:space="preserve"> </w:t>
      </w:r>
      <w:r w:rsidR="00B61894" w:rsidRPr="009D1F2B">
        <w:rPr>
          <w:rFonts w:ascii="Sylfaen" w:hAnsi="Sylfaen" w:cs="Sylfaen"/>
          <w:lang w:val="hy-AM"/>
        </w:rPr>
        <w:t>վայրը</w:t>
      </w:r>
      <w:r w:rsidR="00B61894" w:rsidRPr="009D1F2B">
        <w:rPr>
          <w:rFonts w:ascii="Arial AM" w:hAnsi="Arial AM" w:cs="Sylfaen"/>
          <w:lang w:val="hy-AM"/>
        </w:rPr>
        <w:t xml:space="preserve"> </w:t>
      </w:r>
      <w:r w:rsidR="00B61894" w:rsidRPr="009D1F2B">
        <w:rPr>
          <w:rFonts w:ascii="Sylfaen" w:hAnsi="Sylfaen" w:cs="Sylfaen"/>
          <w:lang w:val="hy-AM"/>
        </w:rPr>
        <w:t>հասցեով</w:t>
      </w:r>
      <w:r w:rsidR="00B61894" w:rsidRPr="009D1F2B">
        <w:rPr>
          <w:rFonts w:ascii="Arial AM" w:hAnsi="Arial AM" w:cs="Sylfaen"/>
          <w:lang w:val="hy-AM"/>
        </w:rPr>
        <w:t>:</w:t>
      </w:r>
    </w:p>
    <w:p w14:paraId="5BA91ACF" w14:textId="0CF6E35F" w:rsidR="00B61894" w:rsidRPr="002528F7" w:rsidRDefault="00B61894" w:rsidP="00B61894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lastRenderedPageBreak/>
        <w:t>Ընթացակարգի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ստանում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գրանցամատյանում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հանձնաժողովի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քարտուղար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="0067525E">
        <w:rPr>
          <w:rFonts w:ascii="Sylfaen" w:hAnsi="Sylfaen"/>
        </w:rPr>
        <w:t>«</w:t>
      </w:r>
      <w:r w:rsidR="0067525E">
        <w:rPr>
          <w:rFonts w:ascii="Sylfaen" w:hAnsi="Sylfaen"/>
          <w:b/>
          <w:bCs/>
          <w:lang w:val="hy-AM"/>
        </w:rPr>
        <w:t>Լուսիկ Աղաջանյանը</w:t>
      </w:r>
      <w:r w:rsidR="0067525E">
        <w:rPr>
          <w:rFonts w:ascii="Sylfaen" w:hAnsi="Sylfaen"/>
        </w:rPr>
        <w:t>»</w:t>
      </w:r>
      <w:r w:rsidRPr="0067525E">
        <w:rPr>
          <w:rFonts w:ascii="Tahoma" w:hAnsi="Tahoma" w:cs="Tahoma"/>
          <w:szCs w:val="24"/>
          <w:lang w:val="hy-AM"/>
        </w:rPr>
        <w:t>։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քարտուղարի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կողմից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գրանցվում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են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գրանցամատյանում</w:t>
      </w:r>
      <w:r w:rsidRPr="002528F7">
        <w:rPr>
          <w:rFonts w:ascii="Arial AM" w:hAnsi="Arial AM" w:cs="Sylfaen"/>
          <w:szCs w:val="24"/>
          <w:lang w:val="hy-AM"/>
        </w:rPr>
        <w:t xml:space="preserve">` </w:t>
      </w:r>
      <w:r w:rsidRPr="002528F7">
        <w:rPr>
          <w:rFonts w:ascii="Sylfaen" w:hAnsi="Sylfaen" w:cs="Sylfaen"/>
          <w:szCs w:val="24"/>
          <w:lang w:val="hy-AM"/>
        </w:rPr>
        <w:t>ըստ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դրանց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ստացման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հերթականության</w:t>
      </w:r>
      <w:r w:rsidRPr="002528F7">
        <w:rPr>
          <w:rFonts w:ascii="Arial AM" w:hAnsi="Arial AM" w:cs="Sylfaen"/>
          <w:szCs w:val="24"/>
          <w:lang w:val="hy-AM"/>
        </w:rPr>
        <w:t xml:space="preserve">` </w:t>
      </w:r>
      <w:r w:rsidRPr="002528F7">
        <w:rPr>
          <w:rFonts w:ascii="Sylfaen" w:hAnsi="Sylfaen" w:cs="Sylfaen"/>
          <w:szCs w:val="24"/>
          <w:lang w:val="hy-AM"/>
        </w:rPr>
        <w:t>գրանցամատյանում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նշելով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գրանցման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համարը</w:t>
      </w:r>
      <w:r w:rsidRPr="002528F7">
        <w:rPr>
          <w:rFonts w:ascii="Arial AM" w:hAnsi="Arial AM" w:cs="Sylfaen"/>
          <w:szCs w:val="24"/>
          <w:lang w:val="hy-AM"/>
        </w:rPr>
        <w:t xml:space="preserve">, </w:t>
      </w:r>
      <w:r w:rsidRPr="002528F7">
        <w:rPr>
          <w:rFonts w:ascii="Sylfaen" w:hAnsi="Sylfaen" w:cs="Sylfaen"/>
          <w:szCs w:val="24"/>
          <w:lang w:val="hy-AM"/>
        </w:rPr>
        <w:t>օրը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ժամը</w:t>
      </w:r>
      <w:r w:rsidRPr="002528F7">
        <w:rPr>
          <w:rFonts w:ascii="Arial AM" w:hAnsi="Arial AM" w:cs="Sylfaen"/>
          <w:szCs w:val="24"/>
          <w:lang w:val="hy-AM"/>
        </w:rPr>
        <w:t xml:space="preserve">: </w:t>
      </w:r>
      <w:r w:rsidRPr="002528F7">
        <w:rPr>
          <w:rFonts w:ascii="Sylfaen" w:hAnsi="Sylfaen" w:cs="Sylfaen"/>
          <w:szCs w:val="24"/>
          <w:lang w:val="hy-AM"/>
        </w:rPr>
        <w:t>Մասնակցի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պահանջով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դրա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տրվում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տեղեկանք։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ներկայացնելու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վերջնաժամկետը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լրանալուց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հետո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ներկայացված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հայտերը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գրանցամատյանում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չեն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գրանցվում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դրանք</w:t>
      </w:r>
      <w:r w:rsidRPr="002528F7">
        <w:rPr>
          <w:rFonts w:ascii="Arial AM" w:hAnsi="Arial AM" w:cs="Sylfaen"/>
          <w:szCs w:val="24"/>
          <w:lang w:val="hy-AM"/>
        </w:rPr>
        <w:t xml:space="preserve">` </w:t>
      </w:r>
      <w:r w:rsidRPr="002528F7">
        <w:rPr>
          <w:rFonts w:ascii="Sylfaen" w:hAnsi="Sylfaen" w:cs="Sylfaen"/>
          <w:szCs w:val="24"/>
          <w:lang w:val="hy-AM"/>
        </w:rPr>
        <w:t>ստանալու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օրվան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հաջորդող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երկու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աշխատանքային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օրվա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ընթացքում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քարտուղարի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կողմից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վերադարձվում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են</w:t>
      </w:r>
      <w:r w:rsidRPr="002528F7">
        <w:rPr>
          <w:rFonts w:ascii="Arial AM" w:hAnsi="Arial AM" w:cs="Sylfaen"/>
          <w:szCs w:val="24"/>
          <w:lang w:val="hy-AM"/>
        </w:rPr>
        <w:t>:</w:t>
      </w:r>
    </w:p>
    <w:p w14:paraId="01765C0F" w14:textId="77777777" w:rsidR="00B67CCD" w:rsidRPr="002528F7" w:rsidRDefault="00B67CCD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  <w:lang w:val="hy-AM"/>
        </w:rPr>
        <w:t>4.</w:t>
      </w:r>
      <w:r w:rsidR="0028726A" w:rsidRPr="002528F7">
        <w:rPr>
          <w:rFonts w:ascii="Arial AM" w:hAnsi="Arial AM" w:cs="Sylfaen"/>
          <w:szCs w:val="24"/>
          <w:lang w:val="hy-AM"/>
        </w:rPr>
        <w:t xml:space="preserve">3 </w:t>
      </w:r>
      <w:r w:rsidRPr="002528F7">
        <w:rPr>
          <w:rFonts w:ascii="Sylfaen" w:hAnsi="Sylfaen" w:cs="Sylfaen"/>
          <w:szCs w:val="24"/>
          <w:lang w:val="hy-AM"/>
        </w:rPr>
        <w:t>Մասնակիցը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հայտով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ներկայացնում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>`</w:t>
      </w:r>
    </w:p>
    <w:p w14:paraId="34B64B4B" w14:textId="77777777" w:rsidR="003850A0" w:rsidRPr="002528F7" w:rsidRDefault="003850A0" w:rsidP="003850A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bookmarkStart w:id="4" w:name="_Hlk9261647"/>
      <w:r w:rsidRPr="002528F7">
        <w:rPr>
          <w:rFonts w:ascii="Arial AM" w:hAnsi="Arial AM" w:cs="Sylfaen"/>
          <w:szCs w:val="24"/>
          <w:lang w:val="hy-AM"/>
        </w:rPr>
        <w:t xml:space="preserve">1) </w:t>
      </w:r>
      <w:r w:rsidRPr="002528F7">
        <w:rPr>
          <w:rFonts w:ascii="Sylfaen" w:hAnsi="Sylfaen" w:cs="Sylfaen"/>
          <w:szCs w:val="24"/>
          <w:lang w:val="hy-AM"/>
        </w:rPr>
        <w:t>իր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կողմից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հաստատված՝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սույն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հրավերի</w:t>
      </w:r>
      <w:r w:rsidRPr="002528F7">
        <w:rPr>
          <w:rFonts w:ascii="Arial AM" w:hAnsi="Arial AM" w:cs="Sylfaen"/>
          <w:szCs w:val="24"/>
          <w:lang w:val="hy-AM"/>
        </w:rPr>
        <w:t xml:space="preserve"> 2-</w:t>
      </w:r>
      <w:r w:rsidRPr="002528F7">
        <w:rPr>
          <w:rFonts w:ascii="Sylfaen" w:hAnsi="Sylfaen" w:cs="Sylfaen"/>
          <w:szCs w:val="24"/>
          <w:lang w:val="hy-AM"/>
        </w:rPr>
        <w:t>րդ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</w:t>
      </w:r>
      <w:r w:rsidRPr="002528F7">
        <w:rPr>
          <w:rFonts w:ascii="Arial AM" w:hAnsi="Arial AM" w:cs="Sylfaen"/>
          <w:szCs w:val="24"/>
          <w:lang w:val="hy-AM"/>
        </w:rPr>
        <w:t xml:space="preserve"> 2.1 </w:t>
      </w:r>
      <w:r w:rsidRPr="002528F7">
        <w:rPr>
          <w:rFonts w:ascii="Sylfaen" w:hAnsi="Sylfaen" w:cs="Sylfaen"/>
          <w:szCs w:val="24"/>
          <w:lang w:val="hy-AM"/>
        </w:rPr>
        <w:t>կետով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նախատեսված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դիմում</w:t>
      </w:r>
      <w:r w:rsidRPr="002528F7">
        <w:rPr>
          <w:rFonts w:ascii="Arial AM" w:hAnsi="Arial AM" w:cs="Sylfaen"/>
          <w:szCs w:val="24"/>
          <w:lang w:val="hy-AM"/>
        </w:rPr>
        <w:t>-</w:t>
      </w:r>
      <w:r w:rsidRPr="002528F7">
        <w:rPr>
          <w:rFonts w:ascii="Sylfaen" w:hAnsi="Sylfaen" w:cs="Sylfaen"/>
          <w:szCs w:val="24"/>
          <w:lang w:val="hy-AM"/>
        </w:rPr>
        <w:t>հայտարարություն</w:t>
      </w:r>
      <w:r w:rsidR="006818C6" w:rsidRPr="002528F7">
        <w:rPr>
          <w:rFonts w:ascii="Arial AM" w:hAnsi="Arial AM" w:cs="Sylfaen"/>
          <w:szCs w:val="24"/>
          <w:lang w:val="hy-AM"/>
        </w:rPr>
        <w:t>`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նշելով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էլեկտրոնային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փոստի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հասցեն</w:t>
      </w:r>
      <w:r w:rsidR="006818C6" w:rsidRPr="002528F7">
        <w:rPr>
          <w:rFonts w:ascii="Arial AM" w:hAnsi="Arial AM" w:cs="Sylfaen"/>
          <w:lang w:val="hy-AM"/>
        </w:rPr>
        <w:t xml:space="preserve">, </w:t>
      </w:r>
      <w:r w:rsidR="006818C6" w:rsidRPr="002528F7">
        <w:rPr>
          <w:rFonts w:ascii="Sylfaen" w:hAnsi="Sylfaen" w:cs="Sylfaen"/>
          <w:lang w:val="hy-AM"/>
        </w:rPr>
        <w:t>հարկ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վճարողի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հաշվառման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համարը</w:t>
      </w:r>
      <w:r w:rsidR="006818C6" w:rsidRPr="002528F7">
        <w:rPr>
          <w:rFonts w:ascii="Arial AM" w:hAnsi="Arial AM" w:cs="Sylfaen"/>
          <w:lang w:val="hy-AM"/>
        </w:rPr>
        <w:t xml:space="preserve">, </w:t>
      </w:r>
      <w:r w:rsidR="006818C6" w:rsidRPr="002528F7">
        <w:rPr>
          <w:rFonts w:ascii="Sylfaen" w:hAnsi="Sylfaen" w:cs="Sylfaen"/>
          <w:lang w:val="hy-AM"/>
        </w:rPr>
        <w:t>գործունեության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հասցեն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և</w:t>
      </w:r>
      <w:r w:rsidR="006818C6" w:rsidRPr="002528F7">
        <w:rPr>
          <w:rFonts w:ascii="Arial AM" w:hAnsi="Arial AM" w:cs="Sylfaen"/>
          <w:lang w:val="hy-AM"/>
        </w:rPr>
        <w:t xml:space="preserve"> </w:t>
      </w:r>
      <w:r w:rsidR="006818C6" w:rsidRPr="002528F7">
        <w:rPr>
          <w:rFonts w:ascii="Sylfaen" w:hAnsi="Sylfaen" w:cs="Sylfaen"/>
          <w:lang w:val="hy-AM"/>
        </w:rPr>
        <w:t>հեռախոսահամարը</w:t>
      </w:r>
      <w:r w:rsidRPr="002528F7">
        <w:rPr>
          <w:rFonts w:ascii="Arial AM" w:hAnsi="Arial AM" w:cs="Sylfaen"/>
          <w:szCs w:val="24"/>
          <w:lang w:val="hy-AM"/>
        </w:rPr>
        <w:t xml:space="preserve">, </w:t>
      </w:r>
      <w:r w:rsidRPr="002528F7">
        <w:rPr>
          <w:rFonts w:ascii="Sylfaen" w:hAnsi="Sylfaen" w:cs="Sylfaen"/>
          <w:szCs w:val="24"/>
          <w:lang w:val="hy-AM"/>
        </w:rPr>
        <w:t>որը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ներառում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է</w:t>
      </w:r>
      <w:r w:rsidRPr="002528F7">
        <w:rPr>
          <w:rFonts w:ascii="Arial AM" w:hAnsi="Arial AM" w:cs="Sylfaen"/>
          <w:szCs w:val="24"/>
          <w:lang w:val="hy-AM"/>
        </w:rPr>
        <w:t>`</w:t>
      </w:r>
    </w:p>
    <w:p w14:paraId="50735DA7" w14:textId="752C2032" w:rsidR="003850A0" w:rsidRPr="002528F7" w:rsidRDefault="003850A0" w:rsidP="003850A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t>ա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="000356CC" w:rsidRPr="002528F7">
        <w:rPr>
          <w:rFonts w:ascii="Sylfaen" w:hAnsi="Sylfaen" w:cs="Sylfaen"/>
          <w:szCs w:val="24"/>
          <w:lang w:val="hy-AM"/>
        </w:rPr>
        <w:t>հավաստում</w:t>
      </w:r>
      <w:r w:rsidR="000356CC"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սույն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հրավերով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սահմանված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մասնակ</w:t>
      </w:r>
      <w:r w:rsidRPr="002528F7">
        <w:rPr>
          <w:rFonts w:ascii="Arial AM" w:hAnsi="Arial AM" w:cs="Sylfaen"/>
          <w:szCs w:val="24"/>
          <w:lang w:val="hy-AM"/>
        </w:rPr>
        <w:softHyphen/>
      </w:r>
      <w:r w:rsidRPr="002528F7">
        <w:rPr>
          <w:rFonts w:ascii="Sylfaen" w:hAnsi="Sylfaen" w:cs="Sylfaen"/>
          <w:szCs w:val="24"/>
          <w:lang w:val="hy-AM"/>
        </w:rPr>
        <w:t>ցության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իրավունքի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պահանջներին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իր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="007367D4" w:rsidRPr="002528F7">
        <w:rPr>
          <w:rFonts w:ascii="Sylfaen" w:hAnsi="Sylfaen" w:cs="Sylfaen"/>
          <w:szCs w:val="24"/>
          <w:lang w:val="hy-AM"/>
        </w:rPr>
        <w:t>և</w:t>
      </w:r>
      <w:r w:rsidR="007367D4" w:rsidRPr="002528F7">
        <w:rPr>
          <w:rFonts w:ascii="Arial AM" w:hAnsi="Arial AM" w:cs="Sylfaen"/>
          <w:szCs w:val="24"/>
          <w:lang w:val="hy-AM"/>
        </w:rPr>
        <w:t xml:space="preserve"> </w:t>
      </w:r>
      <w:r w:rsidR="007367D4" w:rsidRPr="002528F7">
        <w:rPr>
          <w:rFonts w:ascii="Sylfaen" w:hAnsi="Sylfaen" w:cs="Sylfaen"/>
          <w:szCs w:val="24"/>
          <w:lang w:val="hy-AM"/>
        </w:rPr>
        <w:t>իրեն</w:t>
      </w:r>
      <w:r w:rsidR="007367D4" w:rsidRPr="002528F7">
        <w:rPr>
          <w:rFonts w:ascii="Arial AM" w:hAnsi="Arial AM" w:cs="Sylfaen"/>
          <w:szCs w:val="24"/>
          <w:lang w:val="hy-AM"/>
        </w:rPr>
        <w:t xml:space="preserve"> </w:t>
      </w:r>
      <w:r w:rsidR="007367D4" w:rsidRPr="002528F7">
        <w:rPr>
          <w:rFonts w:ascii="Sylfaen" w:hAnsi="Sylfaen" w:cs="Sylfaen"/>
          <w:szCs w:val="24"/>
          <w:lang w:val="hy-AM"/>
        </w:rPr>
        <w:t>փոխկապակցված</w:t>
      </w:r>
      <w:r w:rsidR="007367D4" w:rsidRPr="002528F7">
        <w:rPr>
          <w:rFonts w:ascii="Arial AM" w:hAnsi="Arial AM" w:cs="Sylfaen"/>
          <w:szCs w:val="24"/>
          <w:lang w:val="hy-AM"/>
        </w:rPr>
        <w:t xml:space="preserve"> </w:t>
      </w:r>
      <w:r w:rsidR="007367D4" w:rsidRPr="002528F7">
        <w:rPr>
          <w:rFonts w:ascii="Sylfaen" w:hAnsi="Sylfaen" w:cs="Sylfaen"/>
          <w:szCs w:val="24"/>
          <w:lang w:val="hy-AM"/>
        </w:rPr>
        <w:t>անձանց</w:t>
      </w:r>
      <w:r w:rsidR="007367D4"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տվյալների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համապատասխանության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մասին</w:t>
      </w:r>
      <w:r w:rsidRPr="002528F7">
        <w:rPr>
          <w:rFonts w:ascii="Arial AM" w:hAnsi="Arial AM" w:cs="Sylfaen"/>
          <w:szCs w:val="24"/>
          <w:lang w:val="hy-AM"/>
        </w:rPr>
        <w:t>.</w:t>
      </w:r>
    </w:p>
    <w:p w14:paraId="74DCBA1A" w14:textId="079441AD" w:rsidR="00C63E1C" w:rsidRPr="002528F7" w:rsidRDefault="003850A0" w:rsidP="00972668">
      <w:pPr>
        <w:shd w:val="clear" w:color="auto" w:fill="FFFFFF"/>
        <w:ind w:firstLine="567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բ</w:t>
      </w:r>
      <w:r w:rsidRPr="002528F7">
        <w:rPr>
          <w:rFonts w:ascii="Arial AM" w:hAnsi="Arial AM" w:cs="Sylfaen"/>
          <w:sz w:val="20"/>
          <w:lang w:val="hy-AM"/>
        </w:rPr>
        <w:t>)</w:t>
      </w:r>
      <w:r w:rsidRPr="002528F7">
        <w:rPr>
          <w:rFonts w:ascii="Arial AM" w:hAnsi="Arial AM" w:cs="Sylfaen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հավաստում՝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ընտրված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մասնակից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ճանաչվելու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դեպքում</w:t>
      </w:r>
      <w:r w:rsidR="00C63E1C" w:rsidRPr="002528F7">
        <w:rPr>
          <w:rFonts w:ascii="Arial AM" w:hAnsi="Arial AM" w:cs="Sylfaen"/>
          <w:sz w:val="20"/>
          <w:lang w:val="hy-AM"/>
        </w:rPr>
        <w:t xml:space="preserve">, </w:t>
      </w:r>
      <w:r w:rsidR="00C63E1C" w:rsidRPr="002528F7">
        <w:rPr>
          <w:rFonts w:ascii="Sylfaen" w:hAnsi="Sylfaen" w:cs="Sylfaen"/>
          <w:sz w:val="20"/>
          <w:lang w:val="hy-AM"/>
        </w:rPr>
        <w:t>սույն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7367D4" w:rsidRPr="002528F7">
        <w:rPr>
          <w:rFonts w:ascii="Sylfaen" w:hAnsi="Sylfaen" w:cs="Sylfaen"/>
          <w:sz w:val="20"/>
          <w:lang w:val="hy-AM"/>
        </w:rPr>
        <w:t>հրավերով</w:t>
      </w:r>
      <w:r w:rsidR="00EA68B2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սահմանված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կարգով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և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ժամկետում</w:t>
      </w:r>
      <w:r w:rsidR="00C63E1C" w:rsidRPr="002528F7">
        <w:rPr>
          <w:rFonts w:ascii="Arial AM" w:hAnsi="Arial AM" w:cs="Sylfaen"/>
          <w:sz w:val="20"/>
          <w:lang w:val="hy-AM"/>
        </w:rPr>
        <w:t xml:space="preserve">, </w:t>
      </w:r>
      <w:r w:rsidR="00C63E1C" w:rsidRPr="002528F7">
        <w:rPr>
          <w:rFonts w:ascii="Sylfaen" w:hAnsi="Sylfaen" w:cs="Sylfaen"/>
          <w:sz w:val="20"/>
          <w:lang w:val="hy-AM"/>
        </w:rPr>
        <w:t>որակավորման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ապահովում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ներկայացնելու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պարտավորության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  <w:r w:rsidR="00C63E1C" w:rsidRPr="002528F7">
        <w:rPr>
          <w:rFonts w:ascii="Sylfaen" w:hAnsi="Sylfaen" w:cs="Sylfaen"/>
          <w:sz w:val="20"/>
          <w:lang w:val="hy-AM"/>
        </w:rPr>
        <w:t>մասին</w:t>
      </w:r>
      <w:r w:rsidR="00E038DA" w:rsidRPr="002528F7">
        <w:rPr>
          <w:rFonts w:ascii="Arial AM" w:hAnsi="Arial AM" w:cs="Sylfaen"/>
          <w:sz w:val="20"/>
          <w:lang w:val="hy-AM"/>
        </w:rPr>
        <w:t>.</w:t>
      </w:r>
      <w:r w:rsidR="00C63E1C" w:rsidRPr="002528F7">
        <w:rPr>
          <w:rFonts w:ascii="Arial AM" w:hAnsi="Arial AM" w:cs="Sylfaen"/>
          <w:sz w:val="20"/>
          <w:lang w:val="hy-AM"/>
        </w:rPr>
        <w:t xml:space="preserve"> </w:t>
      </w:r>
    </w:p>
    <w:p w14:paraId="52DC654A" w14:textId="77777777" w:rsidR="003850A0" w:rsidRPr="002528F7" w:rsidRDefault="003850A0" w:rsidP="003850A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Cs w:val="24"/>
          <w:lang w:val="hy-AM"/>
        </w:rPr>
        <w:t>գ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Pr="002528F7">
        <w:rPr>
          <w:rFonts w:ascii="Sylfaen" w:hAnsi="Sylfaen" w:cs="Sylfaen"/>
          <w:szCs w:val="24"/>
          <w:lang w:val="hy-AM"/>
        </w:rPr>
        <w:t>հայտարարություն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սույն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ընթացակարգի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շրջանակում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անբարեխիղճ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մրցակցության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Pr="002528F7">
        <w:rPr>
          <w:rFonts w:ascii="Sylfaen" w:hAnsi="Sylfaen" w:cs="Sylfaen"/>
          <w:szCs w:val="24"/>
          <w:lang w:val="hy-AM"/>
        </w:rPr>
        <w:t>գերիշխող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դիրքի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չարաշահման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հակամրցակցային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համաձայնության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բացակայության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մասին</w:t>
      </w:r>
      <w:r w:rsidRPr="002528F7">
        <w:rPr>
          <w:rFonts w:ascii="Arial AM" w:hAnsi="Arial AM" w:cs="Sylfaen"/>
          <w:szCs w:val="24"/>
          <w:lang w:val="hy-AM"/>
        </w:rPr>
        <w:t xml:space="preserve">. </w:t>
      </w:r>
    </w:p>
    <w:p w14:paraId="6C26ACCF" w14:textId="77777777" w:rsidR="0059404D" w:rsidRPr="002528F7" w:rsidRDefault="003850A0" w:rsidP="003850A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bookmarkStart w:id="5" w:name="_Hlk9261892"/>
      <w:bookmarkEnd w:id="4"/>
      <w:r w:rsidRPr="002528F7">
        <w:rPr>
          <w:rFonts w:ascii="Sylfaen" w:hAnsi="Sylfaen" w:cs="Sylfaen"/>
          <w:szCs w:val="24"/>
          <w:lang w:val="hy-AM"/>
        </w:rPr>
        <w:t>դ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Pr="002528F7">
        <w:rPr>
          <w:rFonts w:ascii="Sylfaen" w:hAnsi="Sylfaen" w:cs="Sylfaen"/>
          <w:szCs w:val="24"/>
          <w:lang w:val="hy-AM"/>
        </w:rPr>
        <w:t>հայտարարություն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սույն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ընթացակարգի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շրջանակում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իրեն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փոխկապակցված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անձանց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և</w:t>
      </w:r>
      <w:r w:rsidRPr="002528F7">
        <w:rPr>
          <w:rFonts w:ascii="Arial AM" w:hAnsi="Arial AM" w:cs="Sylfaen"/>
          <w:szCs w:val="24"/>
          <w:lang w:val="hy-AM"/>
        </w:rPr>
        <w:t xml:space="preserve"> (</w:t>
      </w:r>
      <w:r w:rsidRPr="002528F7">
        <w:rPr>
          <w:rFonts w:ascii="Sylfaen" w:hAnsi="Sylfaen" w:cs="Sylfaen"/>
          <w:szCs w:val="24"/>
          <w:lang w:val="hy-AM"/>
        </w:rPr>
        <w:t>կամ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Pr="002528F7">
        <w:rPr>
          <w:rFonts w:ascii="Sylfaen" w:hAnsi="Sylfaen" w:cs="Sylfaen"/>
          <w:szCs w:val="24"/>
          <w:lang w:val="hy-AM"/>
        </w:rPr>
        <w:t>իր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կողմից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հիմնադրված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կամ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ավելի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քան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հիսուն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տոկոս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իրեն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պատկանող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բաժնեմաս</w:t>
      </w:r>
      <w:r w:rsidRPr="002528F7">
        <w:rPr>
          <w:rFonts w:ascii="Arial AM" w:hAnsi="Arial AM" w:cs="Sylfaen"/>
          <w:szCs w:val="24"/>
          <w:lang w:val="hy-AM"/>
        </w:rPr>
        <w:t xml:space="preserve"> (</w:t>
      </w:r>
      <w:r w:rsidRPr="002528F7">
        <w:rPr>
          <w:rFonts w:ascii="Sylfaen" w:hAnsi="Sylfaen" w:cs="Sylfaen"/>
          <w:szCs w:val="24"/>
          <w:lang w:val="hy-AM"/>
        </w:rPr>
        <w:t>փայաբաժին</w:t>
      </w:r>
      <w:r w:rsidRPr="002528F7">
        <w:rPr>
          <w:rFonts w:ascii="Arial AM" w:hAnsi="Arial AM" w:cs="Sylfaen"/>
          <w:szCs w:val="24"/>
          <w:lang w:val="hy-AM"/>
        </w:rPr>
        <w:t xml:space="preserve">) </w:t>
      </w:r>
      <w:r w:rsidRPr="002528F7">
        <w:rPr>
          <w:rFonts w:ascii="Sylfaen" w:hAnsi="Sylfaen" w:cs="Sylfaen"/>
          <w:szCs w:val="24"/>
          <w:lang w:val="hy-AM"/>
        </w:rPr>
        <w:t>ունեցող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կազմակերպությունների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միաժամանակյա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մասնակցության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բացակայության</w:t>
      </w:r>
      <w:r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  <w:lang w:val="hy-AM"/>
        </w:rPr>
        <w:t>մասին</w:t>
      </w:r>
      <w:r w:rsidRPr="002528F7">
        <w:rPr>
          <w:rFonts w:ascii="Arial AM" w:hAnsi="Arial AM" w:cs="Sylfaen"/>
          <w:szCs w:val="24"/>
          <w:lang w:val="hy-AM"/>
        </w:rPr>
        <w:t>.</w:t>
      </w:r>
    </w:p>
    <w:p w14:paraId="22C074BE" w14:textId="350FA6C3" w:rsidR="00807F3D" w:rsidRPr="002528F7" w:rsidRDefault="0059404D" w:rsidP="00807F3D">
      <w:pPr>
        <w:pStyle w:val="norm"/>
        <w:spacing w:line="240" w:lineRule="auto"/>
        <w:ind w:firstLine="630"/>
        <w:rPr>
          <w:rFonts w:ascii="Arial AM" w:hAnsi="Arial AM" w:cs="Sylfaen"/>
          <w:szCs w:val="24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ե</w:t>
      </w:r>
      <w:r w:rsidRPr="002528F7">
        <w:rPr>
          <w:rFonts w:ascii="Arial AM" w:hAnsi="Arial AM"/>
          <w:sz w:val="20"/>
          <w:lang w:val="hy-AM"/>
        </w:rPr>
        <w:t xml:space="preserve">)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իրական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շահառուների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հայտարարագիր՝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համաձայն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հավելված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1-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ի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Հայտարարագիր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չի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անհատ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ձեռնարկատեր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ֆիզիկական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անձ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07F3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807F3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807F3D" w:rsidRPr="002528F7">
        <w:rPr>
          <w:rFonts w:ascii="Sylfaen" w:hAnsi="Sylfaen" w:cs="Sylfaen"/>
          <w:sz w:val="20"/>
          <w:lang w:val="hy-AM"/>
        </w:rPr>
        <w:t>Ընդ</w:t>
      </w:r>
      <w:r w:rsidR="00807F3D" w:rsidRPr="002528F7">
        <w:rPr>
          <w:rFonts w:ascii="Arial AM" w:hAnsi="Arial AM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որում</w:t>
      </w:r>
      <w:r w:rsidR="00807F3D" w:rsidRPr="002528F7">
        <w:rPr>
          <w:rFonts w:ascii="Arial AM" w:hAnsi="Arial AM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եթե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մասնակիցը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հայտարարվում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է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ընտրված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մասնակից</w:t>
      </w:r>
      <w:r w:rsidR="00807F3D" w:rsidRPr="002528F7">
        <w:rPr>
          <w:rFonts w:ascii="Arial AM" w:hAnsi="Arial AM" w:cs="Sylfaen"/>
          <w:sz w:val="20"/>
          <w:lang w:val="hy-AM"/>
        </w:rPr>
        <w:t xml:space="preserve">, </w:t>
      </w:r>
      <w:r w:rsidR="00807F3D" w:rsidRPr="002528F7">
        <w:rPr>
          <w:rFonts w:ascii="Sylfaen" w:hAnsi="Sylfaen" w:cs="Sylfaen"/>
          <w:sz w:val="20"/>
          <w:lang w:val="hy-AM"/>
        </w:rPr>
        <w:t>ապա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սույն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պարբերությամբ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նախատեսված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հայտարարագիրը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որը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հայտերը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բացելուց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հետո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ավտոմատ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եղանակով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հրապարակվում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է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համակարգում</w:t>
      </w:r>
      <w:r w:rsidR="00807F3D" w:rsidRPr="002528F7">
        <w:rPr>
          <w:rFonts w:ascii="Arial AM" w:hAnsi="Arial AM" w:cs="Sylfaen"/>
          <w:sz w:val="20"/>
          <w:lang w:val="hy-AM"/>
        </w:rPr>
        <w:t xml:space="preserve">, </w:t>
      </w:r>
      <w:r w:rsidR="00807F3D" w:rsidRPr="002528F7">
        <w:rPr>
          <w:rFonts w:ascii="Sylfaen" w:hAnsi="Sylfaen" w:cs="Sylfaen"/>
          <w:sz w:val="20"/>
          <w:lang w:val="hy-AM"/>
        </w:rPr>
        <w:t>պայմանագիր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կնքելու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որոշման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մասին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հայտարարության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հետ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միաժամանակ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հրապարակվում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է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նաև</w:t>
      </w:r>
      <w:r w:rsidR="00807F3D" w:rsidRPr="002528F7">
        <w:rPr>
          <w:rFonts w:ascii="Arial AM" w:hAnsi="Arial AM" w:cs="Sylfaen"/>
          <w:sz w:val="20"/>
          <w:lang w:val="hy-AM"/>
        </w:rPr>
        <w:t xml:space="preserve"> </w:t>
      </w:r>
      <w:r w:rsidR="00807F3D" w:rsidRPr="002528F7">
        <w:rPr>
          <w:rFonts w:ascii="Sylfaen" w:hAnsi="Sylfaen" w:cs="Sylfaen"/>
          <w:sz w:val="20"/>
          <w:lang w:val="hy-AM"/>
        </w:rPr>
        <w:t>տեղեկագրում</w:t>
      </w:r>
      <w:r w:rsidR="00807F3D" w:rsidRPr="002528F7">
        <w:rPr>
          <w:rFonts w:ascii="MS Gothic" w:eastAsia="MS Gothic" w:hAnsi="MS Gothic" w:cs="MS Gothic" w:hint="eastAsia"/>
          <w:sz w:val="20"/>
          <w:lang w:val="hy-AM"/>
        </w:rPr>
        <w:t>․</w:t>
      </w:r>
      <w:r w:rsidR="003319E2" w:rsidRPr="002528F7">
        <w:rPr>
          <w:rStyle w:val="af6"/>
          <w:rFonts w:ascii="Arial AM" w:hAnsi="Arial AM" w:cs="Sylfaen"/>
          <w:sz w:val="20"/>
          <w:lang w:val="hy-AM"/>
        </w:rPr>
        <w:footnoteReference w:id="6"/>
      </w:r>
    </w:p>
    <w:bookmarkEnd w:id="5"/>
    <w:p w14:paraId="4C4B5418" w14:textId="77777777" w:rsidR="00B67CCD" w:rsidRPr="002528F7" w:rsidRDefault="003850A0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2</w:t>
      </w:r>
      <w:r w:rsidR="003E3FD0" w:rsidRPr="002528F7">
        <w:rPr>
          <w:rFonts w:ascii="Arial AM" w:hAnsi="Arial AM" w:cs="Sylfaen"/>
          <w:sz w:val="20"/>
          <w:szCs w:val="24"/>
          <w:lang w:val="hy-AM" w:eastAsia="en-US"/>
        </w:rPr>
        <w:t>)</w:t>
      </w:r>
      <w:r w:rsidR="00B67CC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47117B" w:rsidRPr="002528F7">
        <w:rPr>
          <w:rFonts w:ascii="Sylfaen" w:hAnsi="Sylfaen" w:cs="Sylfaen"/>
          <w:sz w:val="20"/>
          <w:szCs w:val="24"/>
          <w:lang w:val="hy-AM" w:eastAsia="en-US"/>
        </w:rPr>
        <w:t>իր</w:t>
      </w:r>
      <w:r w:rsidR="0047117B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47117B" w:rsidRPr="002528F7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="0047117B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47117B" w:rsidRPr="002528F7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="0047117B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67CCD"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="00B67CC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67CCD" w:rsidRPr="002528F7">
        <w:rPr>
          <w:rFonts w:ascii="Sylfaen" w:hAnsi="Sylfaen" w:cs="Sylfaen"/>
          <w:sz w:val="20"/>
          <w:szCs w:val="24"/>
          <w:lang w:val="hy-AM" w:eastAsia="en-US"/>
        </w:rPr>
        <w:t>առաջարկ</w:t>
      </w:r>
    </w:p>
    <w:p w14:paraId="00E609F8" w14:textId="02BD0B9E" w:rsidR="006C3115" w:rsidRPr="002528F7" w:rsidRDefault="00E326DD" w:rsidP="00EF3662">
      <w:pPr>
        <w:ind w:firstLine="567"/>
        <w:jc w:val="both"/>
        <w:rPr>
          <w:rFonts w:ascii="Arial AM" w:hAnsi="Arial AM" w:cs="Sylfaen"/>
          <w:color w:val="FFFFFF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 </w:t>
      </w:r>
      <w:r w:rsidR="00C96127" w:rsidRPr="002528F7">
        <w:rPr>
          <w:rFonts w:ascii="Arial AM" w:hAnsi="Arial AM" w:cs="Sylfaen"/>
          <w:sz w:val="20"/>
          <w:lang w:val="hy-AM"/>
        </w:rPr>
        <w:t>3</w:t>
      </w:r>
      <w:r w:rsidR="00F53525" w:rsidRPr="002528F7">
        <w:rPr>
          <w:rFonts w:ascii="Arial AM" w:hAnsi="Arial AM" w:cs="Sylfaen"/>
          <w:sz w:val="20"/>
          <w:lang w:val="hy-AM"/>
        </w:rPr>
        <w:t xml:space="preserve">) </w:t>
      </w:r>
      <w:r w:rsidR="00F53525" w:rsidRPr="002528F7">
        <w:rPr>
          <w:rFonts w:ascii="Sylfaen" w:hAnsi="Sylfaen" w:cs="Sylfaen"/>
          <w:sz w:val="20"/>
          <w:lang w:val="hy-AM"/>
        </w:rPr>
        <w:t>հայտի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ապահովում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կանխիկ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փողի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կամ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բանկային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F53525" w:rsidRPr="002528F7">
        <w:rPr>
          <w:rFonts w:ascii="Sylfaen" w:hAnsi="Sylfaen" w:cs="Sylfaen"/>
          <w:sz w:val="20"/>
          <w:lang w:val="hy-AM"/>
        </w:rPr>
        <w:t>երաշխիքի</w:t>
      </w:r>
      <w:r w:rsidR="00F53525" w:rsidRPr="002528F7">
        <w:rPr>
          <w:rFonts w:ascii="Arial AM" w:hAnsi="Arial AM" w:cs="Sylfaen"/>
          <w:sz w:val="20"/>
          <w:lang w:val="hy-AM"/>
        </w:rPr>
        <w:t xml:space="preserve"> </w:t>
      </w:r>
      <w:r w:rsidR="00C03728" w:rsidRPr="002528F7">
        <w:rPr>
          <w:rFonts w:ascii="Sylfaen" w:hAnsi="Sylfaen" w:cs="Sylfaen"/>
          <w:sz w:val="20"/>
          <w:lang w:val="hy-AM"/>
        </w:rPr>
        <w:t>ձևով</w:t>
      </w:r>
      <w:r w:rsidR="00F53525" w:rsidRPr="002528F7">
        <w:rPr>
          <w:rFonts w:ascii="Arial AM" w:hAnsi="Arial AM" w:cs="Sylfaen"/>
          <w:sz w:val="20"/>
          <w:lang w:val="hy-AM"/>
        </w:rPr>
        <w:t>:</w:t>
      </w:r>
      <w:r w:rsidR="00D70570" w:rsidRPr="002528F7">
        <w:rPr>
          <w:rStyle w:val="af6"/>
          <w:rFonts w:ascii="Arial AM" w:hAnsi="Arial AM" w:cs="Sylfaen"/>
          <w:sz w:val="20"/>
          <w:lang w:val="hy-AM"/>
        </w:rPr>
        <w:footnoteReference w:id="7"/>
      </w:r>
    </w:p>
    <w:p w14:paraId="14191C21" w14:textId="4C996861" w:rsidR="00EC6281" w:rsidRPr="002528F7" w:rsidRDefault="00C96127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4)</w:t>
      </w:r>
      <w:r w:rsidR="00EC62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EC6281" w:rsidRPr="002528F7">
        <w:rPr>
          <w:rFonts w:ascii="Sylfaen" w:hAnsi="Sylfaen" w:cs="Sylfaen"/>
          <w:sz w:val="20"/>
          <w:szCs w:val="24"/>
          <w:lang w:val="hy-AM" w:eastAsia="en-US"/>
        </w:rPr>
        <w:t>շինարարական</w:t>
      </w:r>
      <w:r w:rsidR="00EC62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EC6281"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="00EC62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EC6281"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="00EC62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EC6281"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իր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հավաստում՝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հրավերին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կցված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նախագծային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փաստաթղթերով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որը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հանդիսանում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կնքվելիք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անբաժանելի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մասը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բնութագրերին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երաշխիքային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սպասարկման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պայմաններին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համապատասխանող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նյութերի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սարքերի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ու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սարքավորումների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տեղադրման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օգտագործման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պարտավորության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մասին՝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տեղադրումը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օգտագործումը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դրանց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բնութագրերը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ապրանքային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նշանները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ֆիրմային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անվանումները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մակնիշները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երաշխիքային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ժամկետները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նախապես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գրավոր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համաձայնեցնելով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պատվիրատուի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ենթակետով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հավաստումն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առանձին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հավելվածով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հաստատվում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նաև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կնքվելիք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1AAD" w:rsidRPr="002528F7">
        <w:rPr>
          <w:rFonts w:ascii="Sylfaen" w:hAnsi="Sylfaen" w:cs="Sylfaen"/>
          <w:sz w:val="20"/>
          <w:szCs w:val="24"/>
          <w:lang w:val="hy-AM" w:eastAsia="en-US"/>
        </w:rPr>
        <w:t>պայմանագրով</w:t>
      </w:r>
      <w:r w:rsidR="006F1AAD"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  <w:r w:rsidR="006F1AAD" w:rsidRPr="002528F7">
        <w:rPr>
          <w:rFonts w:ascii="Arial AM" w:hAnsi="Arial AM" w:cs="Sylfaen"/>
          <w:sz w:val="20"/>
          <w:szCs w:val="24"/>
          <w:vertAlign w:val="superscript"/>
          <w:lang w:val="hy-AM" w:eastAsia="en-US"/>
        </w:rPr>
        <w:t>8</w:t>
      </w:r>
    </w:p>
    <w:p w14:paraId="1A19432A" w14:textId="77777777" w:rsidR="000845F6" w:rsidRPr="002528F7" w:rsidRDefault="00C96127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5</w:t>
      </w:r>
      <w:r w:rsidR="003E3FD0" w:rsidRPr="002528F7">
        <w:rPr>
          <w:rFonts w:ascii="Arial AM" w:hAnsi="Arial AM" w:cs="Sylfaen"/>
          <w:sz w:val="20"/>
          <w:szCs w:val="24"/>
          <w:lang w:val="hy-AM" w:eastAsia="en-US"/>
        </w:rPr>
        <w:t>)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ենթակապալի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պատճենը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կողմ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հանդիսացող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անձի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տվյալները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97D3E" w:rsidRPr="002528F7">
        <w:rPr>
          <w:rFonts w:ascii="Sylfaen" w:hAnsi="Sylfaen" w:cs="Sylfaen"/>
          <w:sz w:val="20"/>
          <w:szCs w:val="24"/>
          <w:lang w:val="hy-AM" w:eastAsia="en-US"/>
        </w:rPr>
        <w:t>կնքվելիք</w:t>
      </w:r>
      <w:r w:rsidR="00F97D3E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պայմանագիրն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իրականացվելու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ենթակապալի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45F6" w:rsidRPr="002528F7">
        <w:rPr>
          <w:rFonts w:ascii="Sylfaen" w:hAnsi="Sylfaen" w:cs="Sylfaen"/>
          <w:sz w:val="20"/>
          <w:szCs w:val="24"/>
          <w:lang w:val="hy-AM" w:eastAsia="en-US"/>
        </w:rPr>
        <w:t>միջոցով</w:t>
      </w:r>
      <w:r w:rsidR="000845F6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56326A56" w14:textId="77777777" w:rsidR="000845F6" w:rsidRPr="002528F7" w:rsidRDefault="003850A0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>6</w:t>
      </w:r>
      <w:r w:rsidR="003E3FD0" w:rsidRPr="002528F7">
        <w:rPr>
          <w:rFonts w:ascii="Arial AM" w:hAnsi="Arial AM" w:cs="Sylfaen"/>
          <w:sz w:val="20"/>
          <w:szCs w:val="24"/>
          <w:lang w:val="hy-AM" w:eastAsia="en-US"/>
        </w:rPr>
        <w:t>)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պայմանագ</w:t>
      </w:r>
      <w:r w:rsidR="00B32124" w:rsidRPr="002528F7">
        <w:rPr>
          <w:rFonts w:ascii="Sylfaen" w:hAnsi="Sylfaen" w:cs="Sylfaen"/>
          <w:sz w:val="20"/>
          <w:szCs w:val="24"/>
          <w:lang w:val="hy-AM" w:eastAsia="en-US"/>
        </w:rPr>
        <w:t>րի</w:t>
      </w:r>
      <w:r w:rsidR="00B3212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32124" w:rsidRPr="002528F7">
        <w:rPr>
          <w:rFonts w:ascii="Sylfaen" w:hAnsi="Sylfaen" w:cs="Sylfaen"/>
          <w:sz w:val="20"/>
          <w:szCs w:val="24"/>
          <w:lang w:val="hy-AM" w:eastAsia="en-US"/>
        </w:rPr>
        <w:t>պատճենը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97D3E" w:rsidRPr="002528F7">
        <w:rPr>
          <w:rFonts w:ascii="Sylfaen" w:hAnsi="Sylfaen" w:cs="Sylfaen"/>
          <w:sz w:val="20"/>
          <w:szCs w:val="24"/>
          <w:lang w:val="hy-AM" w:eastAsia="en-US"/>
        </w:rPr>
        <w:t>մասնակիցները</w:t>
      </w:r>
      <w:r w:rsidR="00F97D3E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97D3E"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="00F97D3E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մասնակցում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97D3E"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="00F97D3E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2B0AEA" w:rsidRPr="002528F7">
        <w:rPr>
          <w:rFonts w:ascii="Sylfaen" w:hAnsi="Sylfaen" w:cs="Sylfaen"/>
          <w:sz w:val="20"/>
          <w:szCs w:val="24"/>
          <w:lang w:val="hy-AM" w:eastAsia="en-US"/>
        </w:rPr>
        <w:t>կոնսորցիումով</w:t>
      </w:r>
      <w:r w:rsidR="002B0AEA" w:rsidRPr="002528F7">
        <w:rPr>
          <w:rFonts w:ascii="Arial AM" w:hAnsi="Arial AM" w:cs="Sylfaen"/>
          <w:sz w:val="20"/>
          <w:szCs w:val="24"/>
          <w:lang w:val="hy-AM" w:eastAsia="en-US"/>
        </w:rPr>
        <w:t>):</w:t>
      </w:r>
    </w:p>
    <w:p w14:paraId="67265B67" w14:textId="77777777" w:rsidR="00E410D5" w:rsidRPr="002528F7" w:rsidRDefault="00E410D5" w:rsidP="00E410D5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bookmarkStart w:id="6" w:name="_Hlk9262052"/>
      <w:r w:rsidRPr="002528F7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կոնսորցիումով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դեպքում՝</w:t>
      </w:r>
    </w:p>
    <w:p w14:paraId="458D696A" w14:textId="77777777" w:rsidR="00E410D5" w:rsidRPr="002528F7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կողմերից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մեկը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D3D3F" w:rsidRPr="002528F7">
        <w:rPr>
          <w:rFonts w:ascii="Arial AM" w:hAnsi="Arial AM" w:cs="Sylfaen"/>
          <w:sz w:val="20"/>
          <w:szCs w:val="24"/>
          <w:lang w:val="hy-AM" w:eastAsia="en-US"/>
        </w:rPr>
        <w:t>(</w:t>
      </w:r>
      <w:r w:rsidR="006D3D3F" w:rsidRPr="002528F7">
        <w:rPr>
          <w:rFonts w:ascii="Sylfaen" w:hAnsi="Sylfaen" w:cs="Sylfaen"/>
          <w:sz w:val="20"/>
          <w:szCs w:val="24"/>
          <w:lang w:val="hy-AM" w:eastAsia="en-US"/>
        </w:rPr>
        <w:t>միևնույն</w:t>
      </w:r>
      <w:r w:rsidR="006D3D3F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D3D3F" w:rsidRPr="002528F7">
        <w:rPr>
          <w:rFonts w:ascii="Sylfaen" w:hAnsi="Sylfaen" w:cs="Sylfaen"/>
          <w:sz w:val="20"/>
          <w:szCs w:val="24"/>
          <w:lang w:val="hy-AM" w:eastAsia="en-US"/>
        </w:rPr>
        <w:t>չափաբաժնին</w:t>
      </w:r>
      <w:r w:rsidR="006D3D3F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ներկայացնել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առանձին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պարբերության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պահանջի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չպահպանման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բացման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նիստում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մերժվում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ինչպես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այնպես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առանձին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5D11F008" w14:textId="77777777" w:rsidR="00E410D5" w:rsidRPr="002528F7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ընդհանուր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վարում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առանձին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վճարումները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երբ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ընդհանուր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վարելիս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յուրաքանչյուր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իրավունք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ունի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գործել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բոլոր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անունից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վճարումները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bookmarkEnd w:id="6"/>
    <w:p w14:paraId="14324BA9" w14:textId="77777777" w:rsidR="00037DDE" w:rsidRPr="002528F7" w:rsidRDefault="00037DDE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</w:p>
    <w:p w14:paraId="688D4352" w14:textId="77777777" w:rsidR="00A45946" w:rsidRPr="002528F7" w:rsidRDefault="00C8055A" w:rsidP="00EF3662">
      <w:pPr>
        <w:jc w:val="center"/>
        <w:rPr>
          <w:rFonts w:ascii="Arial AM" w:hAnsi="Arial AM" w:cs="Arial"/>
          <w:b/>
          <w:sz w:val="20"/>
          <w:lang w:val="es-ES"/>
        </w:rPr>
      </w:pPr>
      <w:r w:rsidRPr="002528F7">
        <w:rPr>
          <w:rFonts w:ascii="Arial AM" w:hAnsi="Arial AM"/>
          <w:b/>
          <w:sz w:val="20"/>
          <w:lang w:val="es-ES"/>
        </w:rPr>
        <w:t>5</w:t>
      </w:r>
      <w:r w:rsidR="00A45946" w:rsidRPr="002528F7">
        <w:rPr>
          <w:rFonts w:ascii="Arial AM" w:hAnsi="Arial AM"/>
          <w:b/>
          <w:sz w:val="20"/>
          <w:lang w:val="es-ES"/>
        </w:rPr>
        <w:t xml:space="preserve">.   </w:t>
      </w:r>
      <w:r w:rsidR="00A45946" w:rsidRPr="002528F7">
        <w:rPr>
          <w:rFonts w:ascii="Sylfaen" w:hAnsi="Sylfaen" w:cs="Sylfaen"/>
          <w:b/>
          <w:sz w:val="20"/>
          <w:lang w:val="es-ES"/>
        </w:rPr>
        <w:t>ՀԱՅՏԻ</w:t>
      </w:r>
      <w:r w:rsidR="00A45946" w:rsidRPr="002528F7">
        <w:rPr>
          <w:rFonts w:ascii="Arial AM" w:hAnsi="Arial AM" w:cs="Arial"/>
          <w:b/>
          <w:sz w:val="20"/>
          <w:lang w:val="es-ES"/>
        </w:rPr>
        <w:t xml:space="preserve">   </w:t>
      </w:r>
      <w:r w:rsidR="00A45946" w:rsidRPr="002528F7">
        <w:rPr>
          <w:rFonts w:ascii="Sylfaen" w:hAnsi="Sylfaen" w:cs="Sylfaen"/>
          <w:b/>
          <w:sz w:val="20"/>
          <w:lang w:val="es-ES"/>
        </w:rPr>
        <w:t>ԳՆԱՅԻՆ</w:t>
      </w:r>
      <w:r w:rsidR="00A45946" w:rsidRPr="002528F7">
        <w:rPr>
          <w:rFonts w:ascii="Arial AM" w:hAnsi="Arial AM" w:cs="Arial"/>
          <w:b/>
          <w:sz w:val="20"/>
          <w:lang w:val="es-ES"/>
        </w:rPr>
        <w:t xml:space="preserve">  </w:t>
      </w:r>
      <w:r w:rsidR="00A45946" w:rsidRPr="002528F7">
        <w:rPr>
          <w:rFonts w:ascii="Sylfaen" w:hAnsi="Sylfaen" w:cs="Sylfaen"/>
          <w:b/>
          <w:sz w:val="20"/>
          <w:lang w:val="es-ES"/>
        </w:rPr>
        <w:t>ԱՌԱՋԱՐԿԸ</w:t>
      </w:r>
      <w:r w:rsidR="00A45946" w:rsidRPr="002528F7">
        <w:rPr>
          <w:rFonts w:ascii="Arial AM" w:hAnsi="Arial AM" w:cs="Arial"/>
          <w:b/>
          <w:sz w:val="20"/>
          <w:lang w:val="es-ES"/>
        </w:rPr>
        <w:t xml:space="preserve"> </w:t>
      </w:r>
    </w:p>
    <w:p w14:paraId="0E5C9216" w14:textId="77777777" w:rsidR="00A45946" w:rsidRPr="002528F7" w:rsidRDefault="00A45946" w:rsidP="00EF3662">
      <w:pPr>
        <w:jc w:val="center"/>
        <w:rPr>
          <w:rFonts w:ascii="Arial AM" w:hAnsi="Arial AM" w:cs="Arial"/>
          <w:b/>
          <w:sz w:val="20"/>
          <w:lang w:val="es-ES"/>
        </w:rPr>
      </w:pPr>
    </w:p>
    <w:p w14:paraId="105CFBAF" w14:textId="77777777" w:rsidR="00A45946" w:rsidRPr="002528F7" w:rsidRDefault="00C8055A" w:rsidP="00EF3662">
      <w:pPr>
        <w:ind w:firstLine="567"/>
        <w:jc w:val="both"/>
        <w:rPr>
          <w:rFonts w:ascii="Arial AM" w:hAnsi="Arial AM"/>
          <w:sz w:val="20"/>
          <w:lang w:val="es-ES"/>
        </w:rPr>
      </w:pPr>
      <w:r w:rsidRPr="002528F7">
        <w:rPr>
          <w:rFonts w:ascii="Arial AM" w:hAnsi="Arial AM" w:cs="Sylfaen"/>
          <w:sz w:val="20"/>
          <w:lang w:val="es-ES"/>
        </w:rPr>
        <w:t>5</w:t>
      </w:r>
      <w:r w:rsidR="00A45946" w:rsidRPr="002528F7">
        <w:rPr>
          <w:rFonts w:ascii="Arial AM" w:hAnsi="Arial AM" w:cs="Sylfaen"/>
          <w:sz w:val="20"/>
          <w:lang w:val="es-ES"/>
        </w:rPr>
        <w:t xml:space="preserve">.1 </w:t>
      </w:r>
      <w:r w:rsidR="00A45946" w:rsidRPr="002528F7">
        <w:rPr>
          <w:rFonts w:ascii="Sylfaen" w:hAnsi="Sylfaen" w:cs="Sylfaen"/>
          <w:sz w:val="20"/>
          <w:lang w:val="hy-AM"/>
        </w:rPr>
        <w:t>Առաջարկվող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գինը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</w:t>
      </w:r>
      <w:r w:rsidR="00A71C79" w:rsidRPr="002528F7">
        <w:rPr>
          <w:rFonts w:ascii="Sylfaen" w:hAnsi="Sylfaen" w:cs="Sylfaen"/>
          <w:sz w:val="20"/>
          <w:lang w:val="hy-AM"/>
        </w:rPr>
        <w:t>շխատանքի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արժեքից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բացի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ներառում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է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փոխադրման</w:t>
      </w:r>
      <w:r w:rsidR="00A45946" w:rsidRPr="002528F7">
        <w:rPr>
          <w:rFonts w:ascii="Arial AM" w:hAnsi="Arial AM" w:cs="Sylfaen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hy-AM"/>
        </w:rPr>
        <w:t>ապահովագրման</w:t>
      </w:r>
      <w:r w:rsidR="00A45946" w:rsidRPr="002528F7">
        <w:rPr>
          <w:rFonts w:ascii="Arial AM" w:hAnsi="Arial AM" w:cs="Sylfaen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hy-AM"/>
        </w:rPr>
        <w:t>տուրքերի</w:t>
      </w:r>
      <w:r w:rsidR="00A45946" w:rsidRPr="002528F7">
        <w:rPr>
          <w:rFonts w:ascii="Arial AM" w:hAnsi="Arial AM" w:cs="Sylfaen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hy-AM"/>
        </w:rPr>
        <w:t>հարկերի</w:t>
      </w:r>
      <w:r w:rsidR="00A45946" w:rsidRPr="002528F7">
        <w:rPr>
          <w:rFonts w:ascii="Arial AM" w:hAnsi="Arial AM" w:cs="Sylfaen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hy-AM"/>
        </w:rPr>
        <w:t>այլ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վճարումների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գծով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ծախսերը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և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չի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կարող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պակաս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լինել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դրանց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ինքնարժեքից</w:t>
      </w:r>
      <w:r w:rsidR="00A45946" w:rsidRPr="002528F7">
        <w:rPr>
          <w:rFonts w:ascii="Arial AM" w:hAnsi="Arial AM" w:cs="Sylfaen"/>
          <w:sz w:val="20"/>
          <w:lang w:val="es-ES"/>
        </w:rPr>
        <w:t xml:space="preserve">: </w:t>
      </w:r>
      <w:r w:rsidR="00A45946" w:rsidRPr="002528F7">
        <w:rPr>
          <w:rFonts w:ascii="Sylfaen" w:hAnsi="Sylfaen" w:cs="Sylfaen"/>
          <w:sz w:val="20"/>
          <w:lang w:val="hy-AM"/>
        </w:rPr>
        <w:t>Առաջարկվող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գնի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 </w:t>
      </w:r>
      <w:r w:rsidR="00A45946" w:rsidRPr="002528F7">
        <w:rPr>
          <w:rFonts w:ascii="Sylfaen" w:hAnsi="Sylfaen" w:cs="Sylfaen"/>
          <w:sz w:val="20"/>
          <w:lang w:val="hy-AM"/>
        </w:rPr>
        <w:t>հաշվարկը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պետք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է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ներկայացվի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հայտով</w:t>
      </w:r>
      <w:r w:rsidR="00A45946" w:rsidRPr="002528F7">
        <w:rPr>
          <w:rFonts w:ascii="Arial AM" w:hAnsi="Arial AM"/>
          <w:sz w:val="20"/>
          <w:lang w:val="es-ES"/>
        </w:rPr>
        <w:t>:</w:t>
      </w:r>
    </w:p>
    <w:p w14:paraId="4D4CE68E" w14:textId="77777777" w:rsidR="00086481" w:rsidRPr="002528F7" w:rsidRDefault="00C8055A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es-ES" w:eastAsia="en-US"/>
        </w:rPr>
      </w:pPr>
      <w:r w:rsidRPr="002528F7">
        <w:rPr>
          <w:rFonts w:ascii="Arial AM" w:hAnsi="Arial AM"/>
          <w:sz w:val="20"/>
          <w:lang w:val="es-ES"/>
        </w:rPr>
        <w:lastRenderedPageBreak/>
        <w:t>5</w:t>
      </w:r>
      <w:r w:rsidR="00A45946" w:rsidRPr="002528F7">
        <w:rPr>
          <w:rFonts w:ascii="Arial AM" w:hAnsi="Arial AM"/>
          <w:sz w:val="20"/>
          <w:lang w:val="es-ES"/>
        </w:rPr>
        <w:t>.</w:t>
      </w:r>
      <w:r w:rsidR="00A45946" w:rsidRPr="002528F7">
        <w:rPr>
          <w:rFonts w:ascii="Arial AM" w:hAnsi="Arial AM"/>
          <w:sz w:val="20"/>
          <w:lang w:val="hy-AM"/>
        </w:rPr>
        <w:t>2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Մ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առաջարկը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արժեք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(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ինքնարժեքի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կանխատեսվող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շահույթի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B0BB5" w:rsidRPr="002528F7">
        <w:rPr>
          <w:rFonts w:ascii="Sylfaen" w:hAnsi="Sylfaen" w:cs="Sylfaen"/>
          <w:sz w:val="20"/>
          <w:szCs w:val="24"/>
          <w:lang w:val="hy-AM" w:eastAsia="en-US"/>
        </w:rPr>
        <w:t>հանրագումարը</w:t>
      </w:r>
      <w:r w:rsidR="009B0BB5" w:rsidRPr="002528F7">
        <w:rPr>
          <w:rFonts w:ascii="Arial AM" w:hAnsi="Arial AM" w:cs="Sylfaen"/>
          <w:sz w:val="20"/>
          <w:szCs w:val="24"/>
          <w:lang w:val="hy-AM" w:eastAsia="en-US"/>
        </w:rPr>
        <w:t>)</w:t>
      </w:r>
      <w:r w:rsidR="009B0BB5" w:rsidRPr="002528F7">
        <w:rPr>
          <w:rFonts w:ascii="Arial AM" w:hAnsi="Arial AM" w:cs="Sylfaen"/>
          <w:sz w:val="20"/>
          <w:szCs w:val="24"/>
          <w:lang w:val="es-ES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ընդհանրական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բաղադրիչներից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բաղկացած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հաշվարկի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ձևով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406652" w:rsidRPr="002528F7">
        <w:rPr>
          <w:rFonts w:ascii="Sylfaen" w:hAnsi="Sylfaen" w:cs="Sylfaen"/>
          <w:sz w:val="20"/>
          <w:szCs w:val="24"/>
          <w:lang w:eastAsia="en-US"/>
        </w:rPr>
        <w:t>Ա</w:t>
      </w:r>
      <w:r w:rsidR="00417553" w:rsidRPr="002528F7">
        <w:rPr>
          <w:rFonts w:ascii="Sylfaen" w:hAnsi="Sylfaen" w:cs="Sylfaen"/>
          <w:sz w:val="20"/>
          <w:szCs w:val="24"/>
          <w:lang w:val="hy-AM" w:eastAsia="en-US"/>
        </w:rPr>
        <w:t>րժեքի</w:t>
      </w:r>
      <w:r w:rsidR="004175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բաղադրիչների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հաշվարկ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`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բացվածք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այլ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մանրամասներ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չեն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պահանջվում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20C7C" w:rsidRPr="002528F7">
        <w:rPr>
          <w:rFonts w:ascii="Sylfaen" w:hAnsi="Sylfaen" w:cs="Sylfaen"/>
          <w:sz w:val="20"/>
          <w:szCs w:val="24"/>
          <w:lang w:eastAsia="en-US"/>
        </w:rPr>
        <w:t>մ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գործարքի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պետական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բյուջե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պետք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վճարի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="00A45946" w:rsidRPr="002528F7">
        <w:rPr>
          <w:rFonts w:ascii="Arial AM" w:hAnsi="Arial AM" w:cs="Sylfaen"/>
          <w:sz w:val="20"/>
          <w:szCs w:val="24"/>
          <w:lang w:val="es-ES" w:eastAsia="en-US"/>
        </w:rPr>
        <w:t xml:space="preserve"> </w:t>
      </w:r>
      <w:r w:rsidR="00A45946" w:rsidRPr="002528F7">
        <w:rPr>
          <w:rFonts w:ascii="Sylfaen" w:hAnsi="Sylfaen" w:cs="Sylfaen"/>
          <w:sz w:val="20"/>
          <w:lang w:val="ru-RU"/>
        </w:rPr>
        <w:t>ներկայաց</w:t>
      </w:r>
      <w:r w:rsidR="00A45946" w:rsidRPr="002528F7">
        <w:rPr>
          <w:rFonts w:ascii="Sylfaen" w:hAnsi="Sylfaen" w:cs="Sylfaen"/>
          <w:sz w:val="20"/>
        </w:rPr>
        <w:t>վող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ru-RU"/>
        </w:rPr>
        <w:t>գնային</w:t>
      </w:r>
      <w:r w:rsidR="00A45946" w:rsidRPr="002528F7">
        <w:rPr>
          <w:rFonts w:ascii="Arial AM" w:hAnsi="Arial AM" w:cs="Sylfaen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ru-RU"/>
        </w:rPr>
        <w:t>առաջարկում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առանձնացված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տողով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հարկատեսակի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վճարվելիք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A45946" w:rsidRPr="002528F7">
        <w:rPr>
          <w:rFonts w:ascii="Sylfaen" w:hAnsi="Sylfaen" w:cs="Sylfaen"/>
          <w:sz w:val="20"/>
          <w:szCs w:val="24"/>
          <w:lang w:val="hy-AM" w:eastAsia="en-US"/>
        </w:rPr>
        <w:t>չափը</w:t>
      </w:r>
      <w:r w:rsidR="00A45946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  <w:r w:rsidR="00A45946" w:rsidRPr="002528F7">
        <w:rPr>
          <w:rFonts w:ascii="Arial AM" w:hAnsi="Arial AM" w:cs="Sylfaen"/>
          <w:sz w:val="20"/>
          <w:szCs w:val="24"/>
          <w:lang w:val="es-ES" w:eastAsia="en-US"/>
        </w:rPr>
        <w:t xml:space="preserve"> </w:t>
      </w:r>
      <w:r w:rsidR="00086481" w:rsidRPr="002528F7">
        <w:rPr>
          <w:rFonts w:ascii="Sylfaen" w:hAnsi="Sylfaen" w:cs="Sylfaen"/>
          <w:sz w:val="20"/>
          <w:szCs w:val="24"/>
          <w:lang w:val="hy-AM" w:eastAsia="en-US"/>
        </w:rPr>
        <w:t>Ընդ</w:t>
      </w:r>
      <w:r w:rsidR="000864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86481" w:rsidRPr="002528F7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="00086481" w:rsidRPr="002528F7">
        <w:rPr>
          <w:rFonts w:ascii="Arial AM" w:hAnsi="Arial AM" w:cs="Sylfaen"/>
          <w:sz w:val="20"/>
          <w:szCs w:val="24"/>
          <w:lang w:val="es-ES" w:eastAsia="en-US"/>
        </w:rPr>
        <w:t>.</w:t>
      </w:r>
      <w:r w:rsidR="00086481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</w:p>
    <w:p w14:paraId="1A35A5D6" w14:textId="77777777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eastAsia="en-US"/>
        </w:rPr>
        <w:t>ա</w:t>
      </w:r>
      <w:r w:rsidRPr="002528F7">
        <w:rPr>
          <w:rFonts w:ascii="Arial AM" w:hAnsi="Arial AM" w:cs="Sylfaen"/>
          <w:sz w:val="20"/>
          <w:szCs w:val="24"/>
          <w:lang w:val="es-ES" w:eastAsia="en-US"/>
        </w:rPr>
        <w:t>.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ասնակիցների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գնահատում</w:t>
      </w:r>
      <w:r w:rsidRPr="002528F7">
        <w:rPr>
          <w:rFonts w:ascii="Sylfaen" w:hAnsi="Sylfaen" w:cs="Sylfaen"/>
          <w:sz w:val="20"/>
          <w:szCs w:val="24"/>
          <w:lang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համեմատումն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հարկի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հաշվարկման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,</w:t>
      </w:r>
    </w:p>
    <w:p w14:paraId="1727CAD3" w14:textId="3EB5F89A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շինարարական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ծավալաթերթ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նախահաշիվ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ճանաչվելու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շրջանակում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կատարողական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ակտերի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դիմաց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վճարումներն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համաձայն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հրավերին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կցված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ծավալաթերթ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="009E1915" w:rsidRPr="002528F7">
        <w:rPr>
          <w:rFonts w:ascii="Sylfaen" w:hAnsi="Sylfaen" w:cs="Sylfaen"/>
          <w:sz w:val="20"/>
          <w:szCs w:val="24"/>
          <w:lang w:val="hy-AM" w:eastAsia="en-US"/>
        </w:rPr>
        <w:t>նախահաշվի՝</w:t>
      </w:r>
      <w:r w:rsidR="009E19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հետևյալ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բանաձևով՝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=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/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x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որտեղ՝</w:t>
      </w:r>
    </w:p>
    <w:p w14:paraId="6C9CD073" w14:textId="77777777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ՄԳ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գինն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56F5B6C6" w14:textId="77777777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ՆԳ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հրավերով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հրապարակված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շինարարական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նախահաշվային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գինն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2B71B275" w14:textId="77777777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ԿԾ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կատարողական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ակտով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ծավալն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է՝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արտահայտությամբ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43D7F4E4" w14:textId="374429DB" w:rsidR="00086481" w:rsidRPr="002528F7" w:rsidRDefault="00086481" w:rsidP="00086481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vertAlign w:val="superscript"/>
          <w:lang w:val="es-ES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ՎԳ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–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ծավալաթերթ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նախահաշվով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դիմաց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վճարվող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  <w:r w:rsidRPr="002528F7">
        <w:rPr>
          <w:rFonts w:ascii="Arial AM" w:hAnsi="Arial AM" w:cs="Sylfaen"/>
          <w:sz w:val="20"/>
          <w:szCs w:val="24"/>
          <w:vertAlign w:val="superscript"/>
          <w:lang w:val="hy-AM" w:eastAsia="en-US"/>
        </w:rPr>
        <w:t>8</w:t>
      </w:r>
    </w:p>
    <w:p w14:paraId="04CA7837" w14:textId="3EBC815A" w:rsidR="00B95FE0" w:rsidRPr="002528F7" w:rsidRDefault="009C798B" w:rsidP="006C1D25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Մ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ասնակցի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ենթակա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չէ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մերժման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B95FE0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B95FE0" w:rsidRPr="002528F7">
        <w:rPr>
          <w:rFonts w:ascii="Arial AM" w:hAnsi="Arial AM" w:cs="Sylfaen"/>
          <w:sz w:val="20"/>
          <w:szCs w:val="24"/>
          <w:lang w:val="hy-AM" w:eastAsia="en-US"/>
        </w:rPr>
        <w:t>`</w:t>
      </w:r>
    </w:p>
    <w:p w14:paraId="667285A2" w14:textId="77777777" w:rsidR="00B95FE0" w:rsidRPr="002528F7" w:rsidRDefault="00B95FE0" w:rsidP="00877F78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52F61" w:rsidRPr="002528F7">
        <w:rPr>
          <w:rFonts w:ascii="Sylfaen" w:hAnsi="Sylfaen" w:cs="Sylfaen"/>
          <w:sz w:val="20"/>
          <w:szCs w:val="24"/>
          <w:lang w:val="hy-AM" w:eastAsia="en-US"/>
        </w:rPr>
        <w:t>արժեք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ընդհանուր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`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527D85C5" w14:textId="77777777" w:rsidR="00B95FE0" w:rsidRPr="002528F7" w:rsidRDefault="00B95FE0" w:rsidP="00C75A7D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42084B" w:rsidRPr="002528F7">
        <w:rPr>
          <w:rFonts w:ascii="Sylfaen" w:hAnsi="Sylfaen" w:cs="Sylfaen"/>
          <w:sz w:val="20"/>
          <w:szCs w:val="24"/>
          <w:lang w:val="hy-AM" w:eastAsia="en-US"/>
        </w:rPr>
        <w:t>արժեք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00687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սյունակներում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առկա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սակայն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գումարներից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հանրագումարը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համապատասխանում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ընդհանուր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3481C250" w14:textId="77777777" w:rsidR="00A45946" w:rsidRPr="002528F7" w:rsidRDefault="00B95FE0" w:rsidP="001E17BA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չափաբաժնի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սխալ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սակայն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առարկայի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անվանումը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ճիշտ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լրացված</w:t>
      </w:r>
      <w:r w:rsidR="008128C9" w:rsidRPr="002528F7">
        <w:rPr>
          <w:rFonts w:ascii="Arial AM" w:hAnsi="Arial AM" w:cs="Sylfaen"/>
          <w:sz w:val="20"/>
          <w:szCs w:val="24"/>
          <w:lang w:val="hy-AM" w:eastAsia="en-US"/>
        </w:rPr>
        <w:t>.</w:t>
      </w:r>
    </w:p>
    <w:p w14:paraId="7108588B" w14:textId="77777777" w:rsidR="00A63118" w:rsidRPr="002528F7" w:rsidRDefault="00A63118" w:rsidP="00972668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     </w:t>
      </w:r>
      <w:r w:rsidRPr="002528F7">
        <w:rPr>
          <w:rFonts w:ascii="Sylfaen" w:hAnsi="Sylfaen" w:cs="Sylfaen"/>
          <w:sz w:val="20"/>
          <w:lang w:val="hy-AM"/>
        </w:rPr>
        <w:t>դ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գնային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առաջարկի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ավելացված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հարկ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ընդհանուր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սյունակներում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թվերով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լումաները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կլորացված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տասնորդականը՝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ներքև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թիվը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տասնորդական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ավելին՝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թիվը</w:t>
      </w:r>
      <w:r w:rsidRPr="002528F7">
        <w:rPr>
          <w:rFonts w:ascii="Arial AM" w:hAnsi="Arial AM" w:cs="Sylfaen"/>
          <w:sz w:val="20"/>
          <w:lang w:val="hy-AM"/>
        </w:rPr>
        <w:t xml:space="preserve">.  </w:t>
      </w:r>
    </w:p>
    <w:p w14:paraId="6839B265" w14:textId="77777777" w:rsidR="00A63118" w:rsidRPr="002528F7" w:rsidRDefault="00A63118" w:rsidP="00972668">
      <w:pPr>
        <w:tabs>
          <w:tab w:val="left" w:pos="0"/>
        </w:tabs>
        <w:ind w:firstLine="36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      </w:t>
      </w:r>
      <w:r w:rsidRPr="002528F7">
        <w:rPr>
          <w:rFonts w:ascii="Sylfaen" w:hAnsi="Sylfaen" w:cs="Sylfaen"/>
          <w:sz w:val="20"/>
          <w:lang w:val="hy-AM"/>
        </w:rPr>
        <w:t>ե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գնային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առաջարկի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հարկ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սյունակներում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գումարները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ինչպես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թվերով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այնպես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միմյանց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ընդհանուր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սյունակում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մեջ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ավելորդ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բառեր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որի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ստացվում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գոյություն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չունեցող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թիվ</w:t>
      </w:r>
      <w:r w:rsidRPr="002528F7">
        <w:rPr>
          <w:rFonts w:ascii="Arial AM" w:hAnsi="Arial AM" w:cs="Sylfaen"/>
          <w:sz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պարբերության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մեջ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գնահատող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գնահատելիս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արժեքի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հարկ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սյունակներում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հանրագումարը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087DCE19" w14:textId="77777777" w:rsidR="00A63118" w:rsidRPr="002528F7" w:rsidRDefault="00A63118" w:rsidP="00A63118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զ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սյունակներում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տառերով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գումարների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լումաները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թվերով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128C9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5D583CCB" w14:textId="77777777" w:rsidR="00A45946" w:rsidRPr="002528F7" w:rsidRDefault="00C8055A" w:rsidP="00EF3662">
      <w:pPr>
        <w:pStyle w:val="norm"/>
        <w:spacing w:line="240" w:lineRule="auto"/>
        <w:ind w:firstLine="567"/>
        <w:rPr>
          <w:rFonts w:ascii="Arial AM" w:hAnsi="Arial AM"/>
          <w:sz w:val="20"/>
          <w:lang w:val="es-ES"/>
        </w:rPr>
      </w:pPr>
      <w:r w:rsidRPr="002528F7">
        <w:rPr>
          <w:rFonts w:ascii="Arial AM" w:hAnsi="Arial AM"/>
          <w:sz w:val="20"/>
          <w:lang w:val="es-ES"/>
        </w:rPr>
        <w:t>5</w:t>
      </w:r>
      <w:r w:rsidR="00A45946" w:rsidRPr="002528F7">
        <w:rPr>
          <w:rFonts w:ascii="Arial AM" w:hAnsi="Arial AM"/>
          <w:sz w:val="20"/>
          <w:lang w:val="es-ES"/>
        </w:rPr>
        <w:t>.</w:t>
      </w:r>
      <w:r w:rsidR="00A45946" w:rsidRPr="002528F7">
        <w:rPr>
          <w:rFonts w:ascii="Arial AM" w:hAnsi="Arial AM"/>
          <w:sz w:val="20"/>
          <w:lang w:val="hy-AM"/>
        </w:rPr>
        <w:t>3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Եթե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կնքվելիք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պայմանագրի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գինը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կայուն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է</w:t>
      </w:r>
      <w:r w:rsidR="00A45946" w:rsidRPr="002528F7">
        <w:rPr>
          <w:rFonts w:ascii="Arial AM" w:hAnsi="Arial AM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es-ES"/>
        </w:rPr>
        <w:t>ապա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գնային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առաջարկը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ներկայացվում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է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մեկ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թվով՝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պայմանագրի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կատարման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համար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առաջարկվող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ընդհանուր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գնով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և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համակարգում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պարտադիր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լրացվում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է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առանց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Հայաստանի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Հանրա</w:t>
      </w:r>
      <w:r w:rsidR="00A45946" w:rsidRPr="002528F7">
        <w:rPr>
          <w:rFonts w:ascii="Arial AM" w:hAnsi="Arial AM"/>
          <w:sz w:val="20"/>
          <w:lang w:val="hy-AM"/>
        </w:rPr>
        <w:softHyphen/>
      </w:r>
      <w:r w:rsidR="00A45946" w:rsidRPr="002528F7">
        <w:rPr>
          <w:rFonts w:ascii="Sylfaen" w:hAnsi="Sylfaen" w:cs="Sylfaen"/>
          <w:sz w:val="20"/>
          <w:lang w:val="hy-AM"/>
        </w:rPr>
        <w:t>պետության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պետական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բյուջե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վճարվելիք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ավելացված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արժեքի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հարկի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գումարի</w:t>
      </w:r>
      <w:r w:rsidR="00A45946" w:rsidRPr="002528F7">
        <w:rPr>
          <w:rFonts w:ascii="Arial AM" w:hAnsi="Arial AM"/>
          <w:sz w:val="20"/>
          <w:lang w:val="hy-AM"/>
        </w:rPr>
        <w:t xml:space="preserve"> </w:t>
      </w:r>
      <w:r w:rsidR="00A45946" w:rsidRPr="002528F7">
        <w:rPr>
          <w:rFonts w:ascii="Sylfaen" w:hAnsi="Sylfaen" w:cs="Sylfaen"/>
          <w:sz w:val="20"/>
          <w:lang w:val="hy-AM"/>
        </w:rPr>
        <w:t>հաշվարկման</w:t>
      </w:r>
      <w:r w:rsidR="00A45946" w:rsidRPr="002528F7">
        <w:rPr>
          <w:rFonts w:ascii="Tahoma" w:hAnsi="Tahoma" w:cs="Tahoma"/>
          <w:sz w:val="20"/>
          <w:lang w:val="es-ES"/>
        </w:rPr>
        <w:t>։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Ընդ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որում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մասնակցից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չի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կարող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պահանջվել</w:t>
      </w:r>
      <w:r w:rsidR="00A45946" w:rsidRPr="002528F7">
        <w:rPr>
          <w:rFonts w:ascii="Arial AM" w:hAnsi="Arial AM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es-ES"/>
        </w:rPr>
        <w:t>որ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նա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ներկայացնի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գնային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առաջարկի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հիմնավորումներ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որևէ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այլ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տիպի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տեղեկություններ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կամ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փաստաթղթեր</w:t>
      </w:r>
      <w:r w:rsidR="00A45946" w:rsidRPr="002528F7">
        <w:rPr>
          <w:rFonts w:ascii="Arial AM" w:hAnsi="Arial AM"/>
          <w:sz w:val="20"/>
          <w:lang w:val="es-ES"/>
        </w:rPr>
        <w:t xml:space="preserve">, </w:t>
      </w:r>
      <w:r w:rsidR="00A45946" w:rsidRPr="002528F7">
        <w:rPr>
          <w:rFonts w:ascii="Sylfaen" w:hAnsi="Sylfaen" w:cs="Sylfaen"/>
          <w:sz w:val="20"/>
          <w:lang w:val="es-ES"/>
        </w:rPr>
        <w:t>ինչպես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նաև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220C7C" w:rsidRPr="002528F7">
        <w:rPr>
          <w:rFonts w:ascii="Sylfaen" w:hAnsi="Sylfaen" w:cs="Sylfaen"/>
          <w:sz w:val="20"/>
          <w:lang w:val="es-ES"/>
        </w:rPr>
        <w:t>մ</w:t>
      </w:r>
      <w:r w:rsidR="00A45946" w:rsidRPr="002528F7">
        <w:rPr>
          <w:rFonts w:ascii="Sylfaen" w:hAnsi="Sylfaen" w:cs="Sylfaen"/>
          <w:sz w:val="20"/>
          <w:lang w:val="es-ES"/>
        </w:rPr>
        <w:t>ասնակցի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շահույթի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չափը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չի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կարող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հրավերով</w:t>
      </w:r>
      <w:r w:rsidR="00A45946" w:rsidRPr="002528F7">
        <w:rPr>
          <w:rFonts w:ascii="Arial AM" w:hAnsi="Arial AM"/>
          <w:sz w:val="20"/>
          <w:lang w:val="es-ES"/>
        </w:rPr>
        <w:t xml:space="preserve"> </w:t>
      </w:r>
      <w:r w:rsidR="00A45946" w:rsidRPr="002528F7">
        <w:rPr>
          <w:rFonts w:ascii="Sylfaen" w:hAnsi="Sylfaen" w:cs="Sylfaen"/>
          <w:sz w:val="20"/>
          <w:lang w:val="es-ES"/>
        </w:rPr>
        <w:t>սահմանափակվել</w:t>
      </w:r>
      <w:r w:rsidR="00A45946" w:rsidRPr="002528F7">
        <w:rPr>
          <w:rFonts w:ascii="Arial AM" w:hAnsi="Arial AM"/>
          <w:sz w:val="20"/>
          <w:lang w:val="es-ES"/>
        </w:rPr>
        <w:t>:</w:t>
      </w:r>
    </w:p>
    <w:p w14:paraId="1D211BED" w14:textId="77777777" w:rsidR="00096865" w:rsidRPr="002528F7" w:rsidRDefault="00096865" w:rsidP="00EF3662">
      <w:pPr>
        <w:pStyle w:val="23"/>
        <w:spacing w:line="240" w:lineRule="auto"/>
        <w:ind w:firstLine="567"/>
        <w:rPr>
          <w:rFonts w:ascii="Arial AM" w:hAnsi="Arial AM"/>
          <w:lang w:val="es-ES"/>
        </w:rPr>
      </w:pPr>
    </w:p>
    <w:p w14:paraId="1A392752" w14:textId="77777777" w:rsidR="00096865" w:rsidRPr="002528F7" w:rsidRDefault="00220C7C" w:rsidP="00EF3662">
      <w:pPr>
        <w:jc w:val="center"/>
        <w:rPr>
          <w:rFonts w:ascii="Arial AM" w:hAnsi="Arial AM"/>
          <w:b/>
          <w:sz w:val="20"/>
          <w:lang w:val="es-ES"/>
        </w:rPr>
      </w:pPr>
      <w:r w:rsidRPr="002528F7">
        <w:rPr>
          <w:rFonts w:ascii="Arial AM" w:hAnsi="Arial AM"/>
          <w:b/>
          <w:sz w:val="20"/>
          <w:lang w:val="es-ES"/>
        </w:rPr>
        <w:t>6</w:t>
      </w:r>
      <w:r w:rsidR="00955A1E" w:rsidRPr="002528F7">
        <w:rPr>
          <w:rFonts w:ascii="Arial AM" w:hAnsi="Arial AM"/>
          <w:b/>
          <w:sz w:val="20"/>
          <w:lang w:val="es-ES"/>
        </w:rPr>
        <w:t xml:space="preserve">. </w:t>
      </w:r>
      <w:r w:rsidR="00955A1E" w:rsidRPr="002528F7">
        <w:rPr>
          <w:rFonts w:ascii="Sylfaen" w:hAnsi="Sylfaen" w:cs="Sylfaen"/>
          <w:b/>
          <w:sz w:val="20"/>
        </w:rPr>
        <w:t>ՀԱՅՏԻ</w:t>
      </w:r>
      <w:r w:rsidR="00955A1E" w:rsidRPr="002528F7">
        <w:rPr>
          <w:rFonts w:ascii="Arial AM" w:hAnsi="Arial AM"/>
          <w:b/>
          <w:sz w:val="20"/>
          <w:lang w:val="es-ES"/>
        </w:rPr>
        <w:t xml:space="preserve"> </w:t>
      </w:r>
      <w:r w:rsidR="00955A1E" w:rsidRPr="002528F7">
        <w:rPr>
          <w:rFonts w:ascii="Sylfaen" w:hAnsi="Sylfaen" w:cs="Sylfaen"/>
          <w:b/>
          <w:sz w:val="20"/>
        </w:rPr>
        <w:t>ԳՈՐԾՈՂՈՒԹՅԱՆ</w:t>
      </w:r>
      <w:r w:rsidR="00955A1E" w:rsidRPr="002528F7">
        <w:rPr>
          <w:rFonts w:ascii="Arial AM" w:hAnsi="Arial AM"/>
          <w:b/>
          <w:sz w:val="20"/>
          <w:lang w:val="es-ES"/>
        </w:rPr>
        <w:t xml:space="preserve"> </w:t>
      </w:r>
      <w:r w:rsidR="00955A1E" w:rsidRPr="002528F7">
        <w:rPr>
          <w:rFonts w:ascii="Sylfaen" w:hAnsi="Sylfaen" w:cs="Sylfaen"/>
          <w:b/>
          <w:sz w:val="20"/>
        </w:rPr>
        <w:t>ԺԱՄԿԵՏԸ</w:t>
      </w:r>
      <w:r w:rsidR="00955A1E" w:rsidRPr="002528F7">
        <w:rPr>
          <w:rFonts w:ascii="Arial AM" w:hAnsi="Arial AM"/>
          <w:b/>
          <w:sz w:val="20"/>
          <w:lang w:val="es-ES"/>
        </w:rPr>
        <w:t xml:space="preserve">, </w:t>
      </w:r>
      <w:r w:rsidR="00955A1E" w:rsidRPr="002528F7">
        <w:rPr>
          <w:rFonts w:ascii="Sylfaen" w:hAnsi="Sylfaen" w:cs="Sylfaen"/>
          <w:b/>
          <w:sz w:val="20"/>
        </w:rPr>
        <w:t>ՀԱՅՏԵՐՈՒՄ</w:t>
      </w:r>
      <w:r w:rsidR="00955A1E" w:rsidRPr="002528F7">
        <w:rPr>
          <w:rFonts w:ascii="Arial AM" w:hAnsi="Arial AM"/>
          <w:b/>
          <w:sz w:val="20"/>
          <w:lang w:val="es-ES"/>
        </w:rPr>
        <w:t xml:space="preserve"> </w:t>
      </w:r>
      <w:r w:rsidR="00955A1E" w:rsidRPr="002528F7">
        <w:rPr>
          <w:rFonts w:ascii="Sylfaen" w:hAnsi="Sylfaen" w:cs="Sylfaen"/>
          <w:b/>
          <w:sz w:val="20"/>
        </w:rPr>
        <w:t>ՓՈՓՈԽՈՒԹՅՈՒՆ</w:t>
      </w:r>
      <w:r w:rsidR="00955A1E" w:rsidRPr="002528F7">
        <w:rPr>
          <w:rFonts w:ascii="Arial AM" w:hAnsi="Arial AM"/>
          <w:b/>
          <w:sz w:val="20"/>
          <w:lang w:val="es-ES"/>
        </w:rPr>
        <w:t xml:space="preserve"> </w:t>
      </w:r>
      <w:r w:rsidR="00955A1E" w:rsidRPr="002528F7">
        <w:rPr>
          <w:rFonts w:ascii="Sylfaen" w:hAnsi="Sylfaen" w:cs="Sylfaen"/>
          <w:b/>
          <w:sz w:val="20"/>
        </w:rPr>
        <w:t>ԿԱՏԱՐԵԼՈՒ</w:t>
      </w:r>
    </w:p>
    <w:p w14:paraId="1DA62E90" w14:textId="77777777" w:rsidR="00096865" w:rsidRPr="002528F7" w:rsidRDefault="00955A1E" w:rsidP="00EF3662">
      <w:pPr>
        <w:jc w:val="center"/>
        <w:rPr>
          <w:rFonts w:ascii="Arial AM" w:hAnsi="Arial AM"/>
          <w:b/>
          <w:sz w:val="20"/>
          <w:lang w:val="es-ES"/>
        </w:rPr>
      </w:pPr>
      <w:r w:rsidRPr="002528F7">
        <w:rPr>
          <w:rFonts w:ascii="Sylfaen" w:hAnsi="Sylfaen" w:cs="Sylfaen"/>
          <w:b/>
          <w:sz w:val="20"/>
        </w:rPr>
        <w:t>ԵՎ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ԴՐԱՆՔ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ՀԵՏ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ՎԵՐՑՆԵԼՈՒ</w:t>
      </w:r>
      <w:r w:rsidRPr="002528F7">
        <w:rPr>
          <w:rFonts w:ascii="Arial AM" w:hAnsi="Arial AM"/>
          <w:b/>
          <w:sz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</w:rPr>
        <w:t>ԿԱՐԳԸ</w:t>
      </w:r>
    </w:p>
    <w:p w14:paraId="0B54FF84" w14:textId="77777777" w:rsidR="00096865" w:rsidRPr="002528F7" w:rsidRDefault="00096865" w:rsidP="00EF3662">
      <w:pPr>
        <w:pStyle w:val="a3"/>
        <w:spacing w:line="240" w:lineRule="auto"/>
        <w:ind w:firstLine="567"/>
        <w:rPr>
          <w:rFonts w:ascii="Arial AM" w:hAnsi="Arial AM"/>
          <w:b/>
          <w:lang w:val="af-ZA"/>
        </w:rPr>
      </w:pPr>
    </w:p>
    <w:p w14:paraId="56DB1D14" w14:textId="77777777" w:rsidR="00096865" w:rsidRPr="002528F7" w:rsidRDefault="00220C7C" w:rsidP="00EF3662">
      <w:pPr>
        <w:pStyle w:val="a3"/>
        <w:spacing w:line="240" w:lineRule="auto"/>
        <w:ind w:firstLine="567"/>
        <w:rPr>
          <w:rFonts w:ascii="Arial AM" w:hAnsi="Arial AM" w:cs="Sylfaen"/>
          <w:i w:val="0"/>
          <w:szCs w:val="24"/>
          <w:lang w:val="af-ZA"/>
        </w:rPr>
      </w:pPr>
      <w:r w:rsidRPr="002528F7">
        <w:rPr>
          <w:rFonts w:ascii="Arial AM" w:hAnsi="Arial AM"/>
          <w:i w:val="0"/>
          <w:lang w:val="af-ZA"/>
        </w:rPr>
        <w:t>6</w:t>
      </w:r>
      <w:r w:rsidR="00096865" w:rsidRPr="002528F7">
        <w:rPr>
          <w:rFonts w:ascii="Arial AM" w:hAnsi="Arial AM"/>
          <w:i w:val="0"/>
          <w:lang w:val="af-ZA"/>
        </w:rPr>
        <w:t>.1</w:t>
      </w:r>
      <w:r w:rsidR="00096865" w:rsidRPr="002528F7">
        <w:rPr>
          <w:rFonts w:ascii="Arial AM" w:hAnsi="Arial AM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Օրենքի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A64339" w:rsidRPr="002528F7">
        <w:rPr>
          <w:rFonts w:ascii="Arial AM" w:hAnsi="Arial AM" w:cs="Sylfaen"/>
          <w:i w:val="0"/>
          <w:szCs w:val="24"/>
          <w:lang w:val="af-ZA"/>
        </w:rPr>
        <w:t>31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>-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րդ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հոդվածի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համաձայն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`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վավեր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է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մինչև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Օրենքին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համապատասխան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պայմանագրի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կնքումը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705706" w:rsidRPr="002528F7">
        <w:rPr>
          <w:rFonts w:ascii="Sylfaen" w:hAnsi="Sylfaen" w:cs="Sylfaen"/>
          <w:i w:val="0"/>
          <w:szCs w:val="24"/>
          <w:lang w:val="en-US"/>
        </w:rPr>
        <w:t>մ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ասնակցի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կողմից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հետ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վերցնելը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մերժումը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402941" w:rsidRPr="002528F7">
        <w:rPr>
          <w:rFonts w:ascii="Sylfaen" w:hAnsi="Sylfaen" w:cs="Sylfaen"/>
          <w:i w:val="0"/>
          <w:szCs w:val="24"/>
          <w:lang w:val="af-ZA"/>
        </w:rPr>
        <w:t>սույն</w:t>
      </w:r>
      <w:r w:rsidR="00402941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ընթացակարգը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չկայացած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հայտարարվելը</w:t>
      </w:r>
      <w:r w:rsidR="004D5671" w:rsidRPr="002528F7">
        <w:rPr>
          <w:rFonts w:ascii="Tahoma" w:hAnsi="Tahoma" w:cs="Tahoma"/>
          <w:i w:val="0"/>
          <w:szCs w:val="24"/>
          <w:lang w:val="ru-RU"/>
        </w:rPr>
        <w:t>։</w:t>
      </w:r>
    </w:p>
    <w:p w14:paraId="2EF775F6" w14:textId="77777777" w:rsidR="00096865" w:rsidRPr="002528F7" w:rsidRDefault="00220C7C" w:rsidP="00EF3662">
      <w:pPr>
        <w:pStyle w:val="a3"/>
        <w:spacing w:line="240" w:lineRule="auto"/>
        <w:ind w:firstLine="567"/>
        <w:rPr>
          <w:rFonts w:ascii="Arial AM" w:hAnsi="Arial AM" w:cs="Sylfaen"/>
          <w:i w:val="0"/>
          <w:szCs w:val="24"/>
          <w:lang w:val="af-ZA"/>
        </w:rPr>
      </w:pPr>
      <w:r w:rsidRPr="002528F7">
        <w:rPr>
          <w:rFonts w:ascii="Arial AM" w:hAnsi="Arial AM" w:cs="Sylfaen"/>
          <w:i w:val="0"/>
          <w:szCs w:val="24"/>
          <w:lang w:val="af-ZA"/>
        </w:rPr>
        <w:t>6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.2 </w:t>
      </w:r>
      <w:r w:rsidR="00F20DA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Օրենքի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A64339" w:rsidRPr="002528F7">
        <w:rPr>
          <w:rFonts w:ascii="Arial AM" w:hAnsi="Arial AM" w:cs="Sylfaen"/>
          <w:i w:val="0"/>
          <w:szCs w:val="24"/>
          <w:lang w:val="af-ZA"/>
        </w:rPr>
        <w:t>31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>-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րդ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հոդվածի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համաձայն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` </w:t>
      </w:r>
      <w:r w:rsidR="00F70E55" w:rsidRPr="002528F7">
        <w:rPr>
          <w:rFonts w:ascii="Sylfaen" w:hAnsi="Sylfaen" w:cs="Sylfaen"/>
          <w:i w:val="0"/>
          <w:szCs w:val="24"/>
          <w:lang w:val="en-US"/>
        </w:rPr>
        <w:t>մ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ասնակիցը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մինչև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սույն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հրավերի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Pr="002528F7">
        <w:rPr>
          <w:rFonts w:ascii="Arial AM" w:hAnsi="Arial AM" w:cs="Sylfaen"/>
          <w:i w:val="0"/>
          <w:szCs w:val="24"/>
          <w:lang w:val="af-ZA"/>
        </w:rPr>
        <w:t>1-</w:t>
      </w:r>
      <w:r w:rsidRPr="002528F7">
        <w:rPr>
          <w:rFonts w:ascii="Sylfaen" w:hAnsi="Sylfaen" w:cs="Sylfaen"/>
          <w:i w:val="0"/>
          <w:szCs w:val="24"/>
          <w:lang w:val="af-ZA"/>
        </w:rPr>
        <w:t>ին</w:t>
      </w:r>
      <w:r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i w:val="0"/>
          <w:szCs w:val="24"/>
          <w:lang w:val="af-ZA"/>
        </w:rPr>
        <w:t>մասի</w:t>
      </w:r>
      <w:r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4.2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կետում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նշված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`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ներկայացման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վերջնաժամկետը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կարող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է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փոփոխել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հետ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վերցնել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իր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հայտը</w:t>
      </w:r>
      <w:r w:rsidR="004D5671" w:rsidRPr="002528F7">
        <w:rPr>
          <w:rFonts w:ascii="Tahoma" w:hAnsi="Tahoma" w:cs="Tahoma"/>
          <w:i w:val="0"/>
          <w:szCs w:val="24"/>
          <w:lang w:val="ru-RU"/>
        </w:rPr>
        <w:t>։</w:t>
      </w:r>
    </w:p>
    <w:p w14:paraId="66753535" w14:textId="77777777" w:rsidR="00FA0E41" w:rsidRPr="002528F7" w:rsidRDefault="00FA0E41" w:rsidP="00EF3662">
      <w:pPr>
        <w:ind w:firstLine="567"/>
        <w:jc w:val="center"/>
        <w:rPr>
          <w:rFonts w:ascii="Arial AM" w:hAnsi="Arial AM"/>
          <w:b/>
          <w:sz w:val="20"/>
          <w:lang w:val="af-ZA"/>
        </w:rPr>
      </w:pPr>
    </w:p>
    <w:p w14:paraId="39872019" w14:textId="77777777" w:rsidR="00096865" w:rsidRPr="002528F7" w:rsidRDefault="000D701E" w:rsidP="00EF3662">
      <w:pPr>
        <w:ind w:firstLine="567"/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>7</w:t>
      </w:r>
      <w:r w:rsidR="00955A1E" w:rsidRPr="002528F7">
        <w:rPr>
          <w:rFonts w:ascii="Arial AM" w:hAnsi="Arial AM"/>
          <w:b/>
          <w:sz w:val="20"/>
          <w:lang w:val="af-ZA"/>
        </w:rPr>
        <w:t xml:space="preserve">. </w:t>
      </w:r>
      <w:r w:rsidR="00955A1E" w:rsidRPr="002528F7">
        <w:rPr>
          <w:rFonts w:ascii="Sylfaen" w:hAnsi="Sylfaen" w:cs="Sylfaen"/>
          <w:b/>
          <w:sz w:val="20"/>
          <w:lang w:val="es-ES"/>
        </w:rPr>
        <w:t>ՀԱՅՏԻ</w:t>
      </w:r>
      <w:r w:rsidR="00955A1E" w:rsidRPr="002528F7">
        <w:rPr>
          <w:rFonts w:ascii="Arial AM" w:hAnsi="Arial AM" w:cs="Times Armenian"/>
          <w:b/>
          <w:sz w:val="20"/>
          <w:lang w:val="af-ZA"/>
        </w:rPr>
        <w:t xml:space="preserve"> </w:t>
      </w:r>
      <w:r w:rsidR="00955A1E" w:rsidRPr="002528F7">
        <w:rPr>
          <w:rFonts w:ascii="Sylfaen" w:hAnsi="Sylfaen" w:cs="Sylfaen"/>
          <w:b/>
          <w:sz w:val="20"/>
          <w:lang w:val="es-ES"/>
        </w:rPr>
        <w:t>ԱՊԱՀՈՎՈՒՄԸ</w:t>
      </w:r>
      <w:r w:rsidR="00955A1E" w:rsidRPr="002528F7">
        <w:rPr>
          <w:rFonts w:ascii="Arial AM" w:hAnsi="Arial AM" w:cs="Times Armenian"/>
          <w:b/>
          <w:color w:val="FFFFFF"/>
          <w:sz w:val="20"/>
          <w:lang w:val="af-ZA"/>
        </w:rPr>
        <w:t xml:space="preserve"> </w:t>
      </w:r>
    </w:p>
    <w:p w14:paraId="0FE743DD" w14:textId="77777777" w:rsidR="00096865" w:rsidRPr="002528F7" w:rsidRDefault="00096865" w:rsidP="00EF3662">
      <w:pPr>
        <w:ind w:firstLine="567"/>
        <w:jc w:val="both"/>
        <w:rPr>
          <w:rFonts w:ascii="Arial AM" w:hAnsi="Arial AM"/>
          <w:b/>
          <w:sz w:val="20"/>
          <w:lang w:val="af-ZA"/>
        </w:rPr>
      </w:pPr>
    </w:p>
    <w:p w14:paraId="36233487" w14:textId="77777777" w:rsidR="007A3EE6" w:rsidRPr="002528F7" w:rsidRDefault="00283198" w:rsidP="00EF3662">
      <w:pPr>
        <w:ind w:firstLine="567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7</w:t>
      </w:r>
      <w:r w:rsidR="00096865" w:rsidRPr="002528F7">
        <w:rPr>
          <w:rFonts w:ascii="Arial AM" w:hAnsi="Arial AM"/>
          <w:sz w:val="20"/>
          <w:lang w:val="af-ZA"/>
        </w:rPr>
        <w:t xml:space="preserve">.1 </w:t>
      </w:r>
      <w:r w:rsidR="00096865" w:rsidRPr="002528F7">
        <w:rPr>
          <w:rFonts w:ascii="Sylfaen" w:hAnsi="Sylfaen" w:cs="Sylfaen"/>
          <w:sz w:val="20"/>
          <w:lang w:val="ru-RU"/>
        </w:rPr>
        <w:t>Մասնակիցը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հայտով</w:t>
      </w:r>
      <w:r w:rsidR="00096865" w:rsidRPr="002528F7">
        <w:rPr>
          <w:rFonts w:ascii="Arial AM" w:hAnsi="Arial AM" w:cs="Sylfaen"/>
          <w:sz w:val="20"/>
          <w:lang w:val="af-ZA"/>
        </w:rPr>
        <w:t xml:space="preserve">` </w:t>
      </w:r>
      <w:r w:rsidR="00096865" w:rsidRPr="002528F7">
        <w:rPr>
          <w:rFonts w:ascii="Sylfaen" w:hAnsi="Sylfaen" w:cs="Sylfaen"/>
          <w:sz w:val="20"/>
          <w:lang w:val="ru-RU"/>
        </w:rPr>
        <w:t>սույն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հրավերով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սահմանված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lang w:val="af-ZA"/>
        </w:rPr>
        <w:t>կարգով</w:t>
      </w:r>
      <w:r w:rsidR="00712311" w:rsidRPr="002528F7">
        <w:rPr>
          <w:rFonts w:ascii="Arial AM" w:hAnsi="Arial AM" w:cs="Sylfaen"/>
          <w:sz w:val="20"/>
          <w:lang w:val="af-ZA"/>
        </w:rPr>
        <w:t xml:space="preserve"> </w:t>
      </w:r>
      <w:r w:rsidR="00903898" w:rsidRPr="002528F7">
        <w:rPr>
          <w:rFonts w:ascii="Sylfaen" w:hAnsi="Sylfaen" w:cs="Sylfaen"/>
          <w:bCs/>
          <w:sz w:val="20"/>
          <w:szCs w:val="20"/>
        </w:rPr>
        <w:t>ներկայացնում</w:t>
      </w:r>
      <w:r w:rsidR="00903898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bCs/>
          <w:sz w:val="20"/>
          <w:szCs w:val="20"/>
        </w:rPr>
        <w:t>է</w:t>
      </w:r>
      <w:r w:rsidR="00903898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bCs/>
          <w:sz w:val="20"/>
          <w:szCs w:val="20"/>
        </w:rPr>
        <w:t>հայտի</w:t>
      </w:r>
      <w:r w:rsidR="00903898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bCs/>
          <w:sz w:val="20"/>
          <w:szCs w:val="20"/>
        </w:rPr>
        <w:t>ապահովում</w:t>
      </w:r>
      <w:r w:rsidR="00AE3822" w:rsidRPr="002528F7">
        <w:rPr>
          <w:rFonts w:ascii="Arial AM" w:hAnsi="Arial AM" w:cs="Sylfaen"/>
          <w:bCs/>
          <w:sz w:val="20"/>
          <w:szCs w:val="20"/>
          <w:lang w:val="af-ZA"/>
        </w:rPr>
        <w:t>:</w:t>
      </w:r>
      <w:r w:rsidR="00903898" w:rsidRPr="002528F7">
        <w:rPr>
          <w:rFonts w:ascii="Arial AM" w:hAnsi="Arial AM"/>
          <w:sz w:val="20"/>
          <w:szCs w:val="20"/>
          <w:lang w:val="af-ZA"/>
        </w:rPr>
        <w:t xml:space="preserve"> </w:t>
      </w:r>
    </w:p>
    <w:p w14:paraId="7FA2DE34" w14:textId="77777777" w:rsidR="00903898" w:rsidRPr="002528F7" w:rsidRDefault="00771C0F" w:rsidP="00EF3662">
      <w:pPr>
        <w:ind w:firstLine="567"/>
        <w:jc w:val="both"/>
        <w:rPr>
          <w:rFonts w:ascii="Arial AM" w:hAnsi="Arial AM" w:cs="Sylfaen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</w:rPr>
        <w:t>Հ</w:t>
      </w:r>
      <w:r w:rsidR="00903898" w:rsidRPr="002528F7">
        <w:rPr>
          <w:rFonts w:ascii="Sylfaen" w:hAnsi="Sylfaen" w:cs="Sylfaen"/>
          <w:sz w:val="20"/>
          <w:szCs w:val="20"/>
        </w:rPr>
        <w:t>այտի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ապահովումը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ներկայացվում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է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բանկային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երաշխիքի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406C77" w:rsidRPr="002528F7">
        <w:rPr>
          <w:rFonts w:ascii="Arial AM" w:hAnsi="Arial AM" w:cs="Sylfaen"/>
          <w:sz w:val="20"/>
          <w:szCs w:val="20"/>
          <w:lang w:val="af-ZA"/>
        </w:rPr>
        <w:t>(</w:t>
      </w:r>
      <w:r w:rsidR="00406C77" w:rsidRPr="002528F7">
        <w:rPr>
          <w:rFonts w:ascii="Sylfaen" w:hAnsi="Sylfaen" w:cs="Sylfaen"/>
          <w:sz w:val="20"/>
          <w:szCs w:val="20"/>
          <w:lang w:val="af-ZA"/>
        </w:rPr>
        <w:t>հավելված</w:t>
      </w:r>
      <w:r w:rsidR="00406C77" w:rsidRPr="002528F7">
        <w:rPr>
          <w:rFonts w:ascii="Arial AM" w:hAnsi="Arial AM" w:cs="Sylfaen"/>
          <w:sz w:val="20"/>
          <w:szCs w:val="20"/>
          <w:lang w:val="af-ZA"/>
        </w:rPr>
        <w:t xml:space="preserve"> 3) </w:t>
      </w:r>
      <w:r w:rsidR="00903898" w:rsidRPr="002528F7">
        <w:rPr>
          <w:rFonts w:ascii="Sylfaen" w:hAnsi="Sylfaen" w:cs="Sylfaen"/>
          <w:sz w:val="20"/>
          <w:szCs w:val="20"/>
        </w:rPr>
        <w:t>կամ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կանխիկ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փողի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903898" w:rsidRPr="002528F7">
        <w:rPr>
          <w:rFonts w:ascii="Sylfaen" w:hAnsi="Sylfaen" w:cs="Sylfaen"/>
          <w:sz w:val="20"/>
          <w:szCs w:val="20"/>
        </w:rPr>
        <w:t>ձևով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, </w:t>
      </w:r>
      <w:r w:rsidR="00AE3822" w:rsidRPr="002528F7">
        <w:rPr>
          <w:rFonts w:ascii="Sylfaen" w:hAnsi="Sylfaen" w:cs="Sylfaen"/>
          <w:sz w:val="20"/>
          <w:szCs w:val="20"/>
        </w:rPr>
        <w:t>որի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չափը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հավասար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է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="006F3F15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="006F3F15" w:rsidRPr="002528F7" w:rsidDel="006F3F15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հինգ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տոկոսին</w:t>
      </w:r>
      <w:r w:rsidR="00903898" w:rsidRPr="002528F7">
        <w:rPr>
          <w:rFonts w:ascii="Arial AM" w:hAnsi="Arial AM" w:cs="Sylfaen"/>
          <w:sz w:val="20"/>
          <w:szCs w:val="20"/>
          <w:lang w:val="af-ZA"/>
        </w:rPr>
        <w:t>: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Եթե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մասնակցի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գնային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առաջարկը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գերազանցում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է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գնման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գինը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, </w:t>
      </w:r>
      <w:r w:rsidR="006F3F15" w:rsidRPr="002528F7">
        <w:rPr>
          <w:rFonts w:ascii="Sylfaen" w:hAnsi="Sylfaen" w:cs="Sylfaen"/>
          <w:bCs/>
          <w:sz w:val="20"/>
          <w:szCs w:val="20"/>
        </w:rPr>
        <w:t>ապա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հայտի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ապահովման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չափը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հավասար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է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գնային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առաջարկի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հինգ</w:t>
      </w:r>
      <w:r w:rsidR="006F3F15" w:rsidRPr="002528F7">
        <w:rPr>
          <w:rFonts w:ascii="Arial AM" w:hAnsi="Arial AM" w:cs="Sylfaen"/>
          <w:bCs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bCs/>
          <w:sz w:val="20"/>
          <w:szCs w:val="20"/>
        </w:rPr>
        <w:t>տոկոսին</w:t>
      </w:r>
      <w:r w:rsidR="006F3F15" w:rsidRPr="002528F7">
        <w:rPr>
          <w:rFonts w:ascii="Arial AM" w:hAnsi="Arial AM" w:cs="Sylfaen"/>
          <w:sz w:val="20"/>
          <w:szCs w:val="20"/>
          <w:lang w:val="af-ZA"/>
        </w:rPr>
        <w:t xml:space="preserve">: 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Ընդ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որում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, </w:t>
      </w:r>
      <w:r w:rsidR="00AE3822" w:rsidRPr="002528F7">
        <w:rPr>
          <w:rFonts w:ascii="Sylfaen" w:hAnsi="Sylfaen" w:cs="Sylfaen"/>
          <w:sz w:val="20"/>
          <w:szCs w:val="20"/>
        </w:rPr>
        <w:t>եթե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մասնակիցը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հայտի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ապահովումը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ներկայացրել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է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սույն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կետով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սահմանված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չափից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ավել</w:t>
      </w:r>
      <w:r w:rsidR="00A22EB5" w:rsidRPr="002528F7">
        <w:rPr>
          <w:rFonts w:ascii="Sylfaen" w:hAnsi="Sylfaen" w:cs="Sylfaen"/>
          <w:sz w:val="20"/>
          <w:szCs w:val="20"/>
        </w:rPr>
        <w:t>ի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, </w:t>
      </w:r>
      <w:r w:rsidR="00AE3822" w:rsidRPr="002528F7">
        <w:rPr>
          <w:rFonts w:ascii="Sylfaen" w:hAnsi="Sylfaen" w:cs="Sylfaen"/>
          <w:sz w:val="20"/>
          <w:szCs w:val="20"/>
        </w:rPr>
        <w:t>ապա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հայտը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համարվում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է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հրավերի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պահանջներին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բավարարող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և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ենթակա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չէ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="00AE3822" w:rsidRPr="002528F7">
        <w:rPr>
          <w:rFonts w:ascii="Sylfaen" w:hAnsi="Sylfaen" w:cs="Sylfaen"/>
          <w:sz w:val="20"/>
          <w:szCs w:val="20"/>
        </w:rPr>
        <w:t>մերժման</w:t>
      </w:r>
      <w:r w:rsidR="00AE3822" w:rsidRPr="002528F7">
        <w:rPr>
          <w:rFonts w:ascii="Arial AM" w:hAnsi="Arial AM" w:cs="Sylfaen"/>
          <w:sz w:val="20"/>
          <w:szCs w:val="20"/>
          <w:lang w:val="af-ZA"/>
        </w:rPr>
        <w:t>:</w:t>
      </w:r>
    </w:p>
    <w:p w14:paraId="263375D1" w14:textId="70C3571E" w:rsidR="006F3F15" w:rsidRPr="002528F7" w:rsidRDefault="001578D4" w:rsidP="00265A5A">
      <w:pPr>
        <w:ind w:firstLine="567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</w:rPr>
        <w:t>Կանխիկ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փողի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ձևով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պետք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է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փոխանցվի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Կենտրոնական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գանձապետարանում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անվամբ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3F1EEA" w:rsidRPr="002528F7">
        <w:rPr>
          <w:rFonts w:ascii="Arial AM" w:hAnsi="Arial AM"/>
          <w:lang w:val="af-ZA"/>
        </w:rPr>
        <w:t>«</w:t>
      </w:r>
      <w:r w:rsidR="003B0D6E" w:rsidRPr="002528F7">
        <w:rPr>
          <w:rFonts w:ascii="Arial AM" w:hAnsi="Arial AM"/>
          <w:sz w:val="20"/>
          <w:szCs w:val="20"/>
          <w:lang w:val="af-ZA"/>
        </w:rPr>
        <w:t>900008000466</w:t>
      </w:r>
      <w:r w:rsidR="00F20DA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գանձապետական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հաշվ</w:t>
      </w:r>
      <w:r w:rsidR="00712311" w:rsidRPr="002528F7">
        <w:rPr>
          <w:rFonts w:ascii="Sylfaen" w:hAnsi="Sylfaen" w:cs="Sylfaen"/>
          <w:sz w:val="20"/>
          <w:szCs w:val="20"/>
        </w:rPr>
        <w:t>ին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712311" w:rsidRPr="002528F7">
        <w:rPr>
          <w:rFonts w:ascii="Sylfaen" w:hAnsi="Sylfaen" w:cs="Sylfaen"/>
          <w:sz w:val="20"/>
          <w:szCs w:val="20"/>
        </w:rPr>
        <w:t>որը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ենթակա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lastRenderedPageBreak/>
        <w:t>է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վերադարձման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2032CE" w:rsidRPr="002528F7">
        <w:rPr>
          <w:rFonts w:ascii="Sylfaen" w:hAnsi="Sylfaen" w:cs="Sylfaen"/>
          <w:sz w:val="20"/>
          <w:szCs w:val="20"/>
        </w:rPr>
        <w:t>այն</w:t>
      </w:r>
      <w:r w:rsidR="002032CE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2032CE" w:rsidRPr="002528F7">
        <w:rPr>
          <w:rFonts w:ascii="Sylfaen" w:hAnsi="Sylfaen" w:cs="Sylfaen"/>
          <w:sz w:val="20"/>
          <w:szCs w:val="20"/>
        </w:rPr>
        <w:t>ներկայացրած</w:t>
      </w:r>
      <w:r w:rsidR="002032CE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2032CE" w:rsidRPr="002528F7">
        <w:rPr>
          <w:rFonts w:ascii="Sylfaen" w:hAnsi="Sylfaen" w:cs="Sylfaen"/>
          <w:sz w:val="20"/>
          <w:szCs w:val="20"/>
        </w:rPr>
        <w:t>մասնակցին</w:t>
      </w:r>
      <w:r w:rsidR="002032CE"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="00402941" w:rsidRPr="002528F7">
        <w:rPr>
          <w:rFonts w:ascii="Sylfaen" w:hAnsi="Sylfaen" w:cs="Sylfaen"/>
          <w:sz w:val="20"/>
          <w:szCs w:val="20"/>
        </w:rPr>
        <w:t>բացառությամբ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սույն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հրավերի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1-</w:t>
      </w:r>
      <w:r w:rsidR="00402941" w:rsidRPr="002528F7">
        <w:rPr>
          <w:rFonts w:ascii="Sylfaen" w:hAnsi="Sylfaen" w:cs="Sylfaen"/>
          <w:sz w:val="20"/>
          <w:szCs w:val="20"/>
        </w:rPr>
        <w:t>ին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մասի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0D701E" w:rsidRPr="002528F7">
        <w:rPr>
          <w:rFonts w:ascii="Arial AM" w:hAnsi="Arial AM"/>
          <w:sz w:val="20"/>
          <w:szCs w:val="20"/>
          <w:lang w:val="af-ZA"/>
        </w:rPr>
        <w:t>7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.3 </w:t>
      </w:r>
      <w:r w:rsidR="00402941" w:rsidRPr="002528F7">
        <w:rPr>
          <w:rFonts w:ascii="Sylfaen" w:hAnsi="Sylfaen" w:cs="Sylfaen"/>
          <w:sz w:val="20"/>
          <w:szCs w:val="20"/>
        </w:rPr>
        <w:t>կետով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նախատեսված</w:t>
      </w:r>
      <w:r w:rsidR="0040294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402941" w:rsidRPr="002528F7">
        <w:rPr>
          <w:rFonts w:ascii="Sylfaen" w:hAnsi="Sylfaen" w:cs="Sylfaen"/>
          <w:sz w:val="20"/>
          <w:szCs w:val="20"/>
        </w:rPr>
        <w:t>դեպքերի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="006F3F15" w:rsidRPr="002528F7">
        <w:rPr>
          <w:rFonts w:ascii="Sylfaen" w:hAnsi="Sylfaen" w:cs="Sylfaen"/>
          <w:sz w:val="20"/>
          <w:szCs w:val="20"/>
        </w:rPr>
        <w:t>Ընդ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որում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ապահովումը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վերադարձվում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պայմանագիրը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կնքվելու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հաջորդող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հինգ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աշխատանքային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ընթացքում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="006F3F15" w:rsidRPr="002528F7">
        <w:rPr>
          <w:rFonts w:ascii="Sylfaen" w:hAnsi="Sylfaen" w:cs="Sylfaen"/>
          <w:sz w:val="20"/>
          <w:szCs w:val="20"/>
        </w:rPr>
        <w:t>Գնման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ընթացակարգը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չկայացած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հայտարարվելու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դեպքում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ապահովումը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վերադարձվում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անգործության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ժամկետն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ավարտվելուն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հաջորդող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հինգ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աշխատանքային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ընթացքում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6F3F15" w:rsidRPr="002528F7">
        <w:rPr>
          <w:rFonts w:ascii="Sylfaen" w:hAnsi="Sylfaen" w:cs="Sylfaen"/>
          <w:sz w:val="20"/>
          <w:szCs w:val="20"/>
        </w:rPr>
        <w:t>եթե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գնման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ընթացակարգի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արդյունքները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բողոքարկված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չեն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="006F3F15" w:rsidRPr="002528F7">
        <w:rPr>
          <w:rFonts w:ascii="Sylfaen" w:hAnsi="Sylfaen" w:cs="Sylfaen"/>
          <w:sz w:val="20"/>
          <w:szCs w:val="20"/>
        </w:rPr>
        <w:t>Բողոքի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առկայության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դեպքում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ապահովումը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վերադարձվում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է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գնման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ընթացակարգը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չկայացած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հայտարարելու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մասին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գնահատող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հանձնաժողովի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որոշումն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անփոփոխ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թողնելու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մասին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դատարանի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եզրափակիչ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դատական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ակտն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օրինական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ուժի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մեջ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մտնելու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հաջորդող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հինգ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աշխատանքային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օրվա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</w:rPr>
        <w:t>ընթացքում</w:t>
      </w:r>
      <w:r w:rsidR="006F3F15" w:rsidRPr="002528F7">
        <w:rPr>
          <w:rFonts w:ascii="Arial AM" w:hAnsi="Arial AM"/>
          <w:sz w:val="20"/>
          <w:szCs w:val="20"/>
          <w:lang w:val="af-ZA"/>
        </w:rPr>
        <w:t>:</w:t>
      </w:r>
    </w:p>
    <w:p w14:paraId="6EAA97D8" w14:textId="19ED8FF7" w:rsidR="007367D4" w:rsidRPr="002528F7" w:rsidRDefault="007367D4" w:rsidP="00265A5A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</w:rPr>
        <w:t>Եթե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ընթացակարգը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կազմակերպվում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</w:t>
      </w:r>
      <w:r w:rsidRPr="002528F7">
        <w:rPr>
          <w:rFonts w:ascii="Sylfaen" w:hAnsi="Sylfaen" w:cs="Sylfaen"/>
          <w:sz w:val="20"/>
          <w:szCs w:val="20"/>
        </w:rPr>
        <w:t>րենքի</w:t>
      </w:r>
      <w:r w:rsidRPr="002528F7">
        <w:rPr>
          <w:rFonts w:ascii="Arial AM" w:hAnsi="Arial AM"/>
          <w:sz w:val="20"/>
          <w:szCs w:val="20"/>
          <w:lang w:val="af-ZA"/>
        </w:rPr>
        <w:t xml:space="preserve"> 15-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հոդվածի</w:t>
      </w:r>
      <w:r w:rsidRPr="002528F7">
        <w:rPr>
          <w:rFonts w:ascii="Arial AM" w:hAnsi="Arial AM"/>
          <w:sz w:val="20"/>
          <w:szCs w:val="20"/>
          <w:lang w:val="af-ZA"/>
        </w:rPr>
        <w:t xml:space="preserve"> 6-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</w:t>
      </w:r>
      <w:r w:rsidRPr="002528F7">
        <w:rPr>
          <w:rFonts w:ascii="Arial AM" w:hAnsi="Arial AM"/>
          <w:sz w:val="20"/>
          <w:szCs w:val="20"/>
          <w:lang w:val="af-ZA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պայմանագիրը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կնքած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վերադարձվում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ֆինանսական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միջոցներ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լինելու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համաձայնագիրը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կնքվելու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հաջորդող</w:t>
      </w:r>
      <w:r w:rsidRPr="002528F7">
        <w:rPr>
          <w:rFonts w:ascii="Arial AM" w:hAnsi="Arial AM"/>
          <w:sz w:val="20"/>
          <w:szCs w:val="20"/>
          <w:lang w:val="af-ZA"/>
        </w:rPr>
        <w:t xml:space="preserve">  </w:t>
      </w:r>
      <w:r w:rsidRPr="002528F7">
        <w:rPr>
          <w:rFonts w:ascii="Sylfaen" w:hAnsi="Sylfaen" w:cs="Sylfaen"/>
          <w:sz w:val="20"/>
          <w:szCs w:val="20"/>
        </w:rPr>
        <w:t>հինգ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աշխատանքային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Եթե</w:t>
      </w:r>
      <w:r w:rsidRPr="002528F7">
        <w:rPr>
          <w:rFonts w:ascii="Arial AM" w:hAnsi="Arial AM"/>
          <w:sz w:val="20"/>
          <w:szCs w:val="20"/>
          <w:lang w:val="af-ZA"/>
        </w:rPr>
        <w:t xml:space="preserve">  </w:t>
      </w:r>
      <w:r w:rsidRPr="002528F7">
        <w:rPr>
          <w:rFonts w:ascii="Sylfaen" w:hAnsi="Sylfaen" w:cs="Sylfaen"/>
          <w:sz w:val="20"/>
          <w:szCs w:val="20"/>
        </w:rPr>
        <w:t>պայմանագիր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կնքելու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հաջորդող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վեց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ամսվա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ֆինանսական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միջոցներ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չեն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պայմանագիրը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ապա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վերադարձվում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պայմանագիրը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լուծվելու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հաջորդող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հինգ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աշխատանքային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hy-AM"/>
        </w:rPr>
        <w:t>:</w:t>
      </w:r>
      <w:r w:rsidR="00263447" w:rsidRPr="002528F7">
        <w:rPr>
          <w:rStyle w:val="af6"/>
          <w:rFonts w:ascii="Arial AM" w:hAnsi="Arial AM"/>
          <w:sz w:val="20"/>
          <w:szCs w:val="20"/>
          <w:lang w:val="hy-AM"/>
        </w:rPr>
        <w:footnoteReference w:id="8"/>
      </w:r>
    </w:p>
    <w:p w14:paraId="3E1B1407" w14:textId="77777777" w:rsidR="00E57B16" w:rsidRPr="002528F7" w:rsidRDefault="00E57B16" w:rsidP="00E57B16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ժամկետներում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տեղեկացնում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է՝</w:t>
      </w:r>
    </w:p>
    <w:p w14:paraId="2FDC310D" w14:textId="77777777" w:rsidR="00E57B16" w:rsidRPr="002528F7" w:rsidRDefault="00E57B16" w:rsidP="00E57B16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- </w:t>
      </w:r>
      <w:r w:rsidRPr="002528F7">
        <w:rPr>
          <w:rFonts w:ascii="Sylfaen" w:hAnsi="Sylfaen" w:cs="Sylfaen"/>
          <w:sz w:val="20"/>
          <w:lang w:val="hy-AM"/>
        </w:rPr>
        <w:t>կանխիկ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փողի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ՀՀ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ֆինանսների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նախարարությանը՝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կցելով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հիմնավորող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պատճենը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2D5297C4" w14:textId="77777777" w:rsidR="00E57B16" w:rsidRPr="002528F7" w:rsidRDefault="00E57B16" w:rsidP="00E57B16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- </w:t>
      </w:r>
      <w:r w:rsidRPr="002528F7">
        <w:rPr>
          <w:rFonts w:ascii="Sylfaen" w:hAnsi="Sylfaen" w:cs="Sylfaen"/>
          <w:sz w:val="20"/>
          <w:lang w:val="hy-AM"/>
        </w:rPr>
        <w:t>բանկային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թողարկած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բանկին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4AF8DF92" w14:textId="77777777" w:rsidR="000A7528" w:rsidRPr="002528F7" w:rsidRDefault="00283198" w:rsidP="00015CC3">
      <w:pPr>
        <w:ind w:firstLine="567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 w:cs="Sylfaen"/>
          <w:sz w:val="20"/>
          <w:szCs w:val="20"/>
          <w:lang w:val="af-ZA"/>
        </w:rPr>
        <w:t>7</w:t>
      </w:r>
      <w:r w:rsidR="000A7528" w:rsidRPr="002528F7">
        <w:rPr>
          <w:rFonts w:ascii="Arial AM" w:hAnsi="Arial AM" w:cs="Sylfaen"/>
          <w:sz w:val="20"/>
          <w:szCs w:val="20"/>
          <w:lang w:val="af-ZA"/>
        </w:rPr>
        <w:t xml:space="preserve">.2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0A7528" w:rsidRPr="002528F7">
        <w:rPr>
          <w:rFonts w:ascii="Sylfaen" w:hAnsi="Sylfaen" w:cs="Sylfaen"/>
          <w:sz w:val="20"/>
          <w:szCs w:val="20"/>
          <w:lang w:val="hy-AM"/>
        </w:rPr>
        <w:t>ընթացակարգ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ը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չափաբաժիններով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կազմակերպվելու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="00712311"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="00712311" w:rsidRPr="002528F7">
        <w:rPr>
          <w:rFonts w:ascii="Arial AM" w:hAnsi="Arial AM"/>
          <w:sz w:val="20"/>
          <w:szCs w:val="20"/>
          <w:lang w:val="af-ZA"/>
        </w:rPr>
        <w:t>`</w:t>
      </w:r>
      <w:r w:rsidR="00712311" w:rsidRPr="002528F7" w:rsidDel="00712311">
        <w:rPr>
          <w:rFonts w:ascii="Arial AM" w:hAnsi="Arial AM"/>
          <w:sz w:val="20"/>
          <w:szCs w:val="20"/>
          <w:lang w:val="af-ZA"/>
        </w:rPr>
        <w:t xml:space="preserve"> </w:t>
      </w:r>
      <w:r w:rsidR="000A7528" w:rsidRPr="002528F7">
        <w:rPr>
          <w:rFonts w:ascii="Arial AM" w:hAnsi="Arial AM"/>
          <w:sz w:val="20"/>
          <w:szCs w:val="20"/>
          <w:lang w:val="af-ZA"/>
        </w:rPr>
        <w:t xml:space="preserve"> </w:t>
      </w:r>
    </w:p>
    <w:p w14:paraId="48A5C1A0" w14:textId="77777777" w:rsidR="006F3F15" w:rsidRPr="002528F7" w:rsidRDefault="000A7528" w:rsidP="00015CC3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ա</w:t>
      </w:r>
      <w:r w:rsidRPr="002528F7">
        <w:rPr>
          <w:rFonts w:ascii="Arial AM" w:hAnsi="Arial AM"/>
          <w:sz w:val="20"/>
          <w:szCs w:val="20"/>
          <w:lang w:val="hy-AM"/>
        </w:rPr>
        <w:t>.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մասնակիցը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մեկից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ավել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չափաբաժինների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ապա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հայտի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712311" w:rsidRPr="002528F7">
        <w:rPr>
          <w:rFonts w:ascii="Sylfaen" w:hAnsi="Sylfaen" w:cs="Sylfaen"/>
          <w:sz w:val="20"/>
          <w:szCs w:val="20"/>
        </w:rPr>
        <w:t>ապահովումը</w:t>
      </w:r>
      <w:r w:rsidR="00712311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ինչպես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յուրաքանչյուր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չափաբաժնի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առանձին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այնպես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բոլոր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չափաբաժինների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Մեկ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ապահովում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դրա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գումարը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հաշվարկվում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չափաբաժինների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="006F3F15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գների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իսկ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առաջարկները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գները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գերազանցելու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դեպքում՝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գնային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առաջարկների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հանրագումարի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նկատմամբ՝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հաշվի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առնելով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Կարգի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32-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րդ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կետի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1-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ին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ենթակետի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«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ե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»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պարբերության</w:t>
      </w:r>
      <w:r w:rsidR="006F3F15"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szCs w:val="20"/>
          <w:lang w:val="hy-AM"/>
        </w:rPr>
        <w:t>պահանջները</w:t>
      </w:r>
      <w:r w:rsidR="006F3F15" w:rsidRPr="002528F7">
        <w:rPr>
          <w:rFonts w:ascii="Arial AM" w:hAnsi="Arial AM"/>
          <w:sz w:val="20"/>
          <w:szCs w:val="20"/>
          <w:lang w:val="af-ZA"/>
        </w:rPr>
        <w:t>,</w:t>
      </w:r>
      <w:r w:rsidR="006F3F15" w:rsidRPr="002528F7">
        <w:rPr>
          <w:rFonts w:ascii="Arial AM" w:hAnsi="Arial AM"/>
          <w:color w:val="000000"/>
          <w:lang w:val="hy-AM"/>
        </w:rPr>
        <w:t xml:space="preserve"> </w:t>
      </w:r>
    </w:p>
    <w:p w14:paraId="1A01EBF2" w14:textId="4BD5CEFC" w:rsidR="000A7528" w:rsidRPr="002528F7" w:rsidRDefault="000A7528" w:rsidP="00015CC3">
      <w:pPr>
        <w:ind w:firstLine="567"/>
        <w:jc w:val="both"/>
        <w:rPr>
          <w:rFonts w:ascii="Arial AM" w:hAnsi="Arial AM"/>
          <w:color w:val="FFFFFF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բ</w:t>
      </w:r>
      <w:r w:rsidRPr="002528F7">
        <w:rPr>
          <w:rFonts w:ascii="Arial AM" w:hAnsi="Arial AM"/>
          <w:sz w:val="20"/>
          <w:szCs w:val="20"/>
          <w:lang w:val="hy-AM"/>
        </w:rPr>
        <w:t>.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Մասնակիցը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զրկվում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է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պայմանագիր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կնքելու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իրավունքից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որևէ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չափաբաժնի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մասով</w:t>
      </w:r>
      <w:r w:rsidR="006F3F15" w:rsidRPr="002528F7">
        <w:rPr>
          <w:rFonts w:ascii="Arial AM" w:hAnsi="Arial AM" w:cs="Sylfaen"/>
          <w:sz w:val="20"/>
          <w:lang w:val="af-ZA"/>
        </w:rPr>
        <w:t xml:space="preserve">, </w:t>
      </w:r>
      <w:r w:rsidR="006F3F15" w:rsidRPr="002528F7">
        <w:rPr>
          <w:rFonts w:ascii="Sylfaen" w:hAnsi="Sylfaen" w:cs="Sylfaen"/>
          <w:sz w:val="20"/>
          <w:lang w:val="hy-AM"/>
        </w:rPr>
        <w:t>ապա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հայտի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ապահովումը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վճարվում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է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միայն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այդ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չափաբաժնի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նկատմամբ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հաշվարկված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ապահովման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չափով</w:t>
      </w:r>
      <w:r w:rsidRPr="002528F7">
        <w:rPr>
          <w:rFonts w:ascii="Arial AM" w:hAnsi="Arial AM"/>
          <w:sz w:val="20"/>
          <w:szCs w:val="20"/>
          <w:lang w:val="af-ZA"/>
        </w:rPr>
        <w:t>:</w:t>
      </w:r>
      <w:r w:rsidR="00263447" w:rsidRPr="002528F7">
        <w:rPr>
          <w:rStyle w:val="af6"/>
          <w:rFonts w:ascii="Arial AM" w:hAnsi="Arial AM"/>
          <w:sz w:val="20"/>
          <w:szCs w:val="20"/>
          <w:lang w:val="af-ZA"/>
        </w:rPr>
        <w:footnoteReference w:id="9"/>
      </w:r>
    </w:p>
    <w:p w14:paraId="56C56E11" w14:textId="77777777" w:rsidR="00F20DA5" w:rsidRPr="002528F7" w:rsidRDefault="0028319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7</w:t>
      </w:r>
      <w:r w:rsidR="00096865" w:rsidRPr="002528F7">
        <w:rPr>
          <w:rFonts w:ascii="Arial AM" w:hAnsi="Arial AM" w:cs="Sylfaen"/>
          <w:sz w:val="20"/>
          <w:lang w:val="af-ZA"/>
        </w:rPr>
        <w:t>.</w:t>
      </w:r>
      <w:r w:rsidR="009771B9" w:rsidRPr="002528F7">
        <w:rPr>
          <w:rFonts w:ascii="Arial AM" w:hAnsi="Arial AM" w:cs="Sylfaen"/>
          <w:sz w:val="20"/>
          <w:lang w:val="af-ZA"/>
        </w:rPr>
        <w:t>3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Մասնակիցը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վճարում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է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հայտի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ապահովումը</w:t>
      </w:r>
      <w:r w:rsidR="009771B9" w:rsidRPr="002528F7">
        <w:rPr>
          <w:rFonts w:ascii="Arial AM" w:hAnsi="Arial AM" w:cs="Sylfaen"/>
          <w:sz w:val="20"/>
          <w:lang w:val="af-ZA"/>
        </w:rPr>
        <w:t xml:space="preserve">, </w:t>
      </w:r>
      <w:r w:rsidR="009771B9" w:rsidRPr="002528F7">
        <w:rPr>
          <w:rFonts w:ascii="Sylfaen" w:hAnsi="Sylfaen" w:cs="Sylfaen"/>
          <w:sz w:val="20"/>
          <w:lang w:val="ru-RU"/>
        </w:rPr>
        <w:t>եթե</w:t>
      </w:r>
      <w:r w:rsidR="009771B9" w:rsidRPr="002528F7">
        <w:rPr>
          <w:rFonts w:ascii="Arial AM" w:hAnsi="Arial AM" w:cs="Sylfaen"/>
          <w:sz w:val="20"/>
          <w:lang w:val="af-ZA"/>
        </w:rPr>
        <w:t xml:space="preserve"> </w:t>
      </w:r>
      <w:r w:rsidR="009771B9" w:rsidRPr="002528F7">
        <w:rPr>
          <w:rFonts w:ascii="Sylfaen" w:hAnsi="Sylfaen" w:cs="Sylfaen"/>
          <w:sz w:val="20"/>
          <w:lang w:val="ru-RU"/>
        </w:rPr>
        <w:t>նա</w:t>
      </w:r>
      <w:r w:rsidR="009771B9" w:rsidRPr="002528F7">
        <w:rPr>
          <w:rFonts w:ascii="Arial AM" w:hAnsi="Arial AM" w:cs="Sylfaen"/>
          <w:sz w:val="20"/>
          <w:lang w:val="af-ZA"/>
        </w:rPr>
        <w:t>`</w:t>
      </w:r>
    </w:p>
    <w:p w14:paraId="6F1C6321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1) </w:t>
      </w:r>
      <w:r w:rsidRPr="002528F7">
        <w:rPr>
          <w:rFonts w:ascii="Sylfaen" w:hAnsi="Sylfaen" w:cs="Sylfaen"/>
          <w:sz w:val="20"/>
          <w:lang w:val="ru-RU"/>
        </w:rPr>
        <w:t>հայտարարվել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ընտրված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մասնակից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սակայն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հրաժարվում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զրկվում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պայմանագիր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կնքելու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իրավունքից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2F13EAD7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2) </w:t>
      </w:r>
      <w:r w:rsidRPr="002528F7">
        <w:rPr>
          <w:rFonts w:ascii="Sylfaen" w:hAnsi="Sylfaen" w:cs="Sylfaen"/>
          <w:sz w:val="20"/>
          <w:lang w:val="ru-RU"/>
        </w:rPr>
        <w:t>խախտել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գործընթացի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շրջանակում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ստանձնած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պարտավորություն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ru-RU"/>
        </w:rPr>
        <w:t>որը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հանգեցրել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գործընթացին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տվյալ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EB602D" w:rsidRPr="002528F7">
        <w:rPr>
          <w:rFonts w:ascii="Sylfaen" w:hAnsi="Sylfaen" w:cs="Sylfaen"/>
          <w:sz w:val="20"/>
        </w:rPr>
        <w:t>Մ</w:t>
      </w:r>
      <w:r w:rsidRPr="002528F7">
        <w:rPr>
          <w:rFonts w:ascii="Sylfaen" w:hAnsi="Sylfaen" w:cs="Sylfaen"/>
          <w:sz w:val="20"/>
          <w:lang w:val="ru-RU"/>
        </w:rPr>
        <w:t>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հետագա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մասնակցության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դադարեցմանը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6A3ECACF" w14:textId="309806D1" w:rsidR="00015CC3" w:rsidRPr="002528F7" w:rsidRDefault="00283198" w:rsidP="00C839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lang w:val="af-ZA"/>
        </w:rPr>
        <w:t>7</w:t>
      </w:r>
      <w:r w:rsidR="00096865" w:rsidRPr="002528F7">
        <w:rPr>
          <w:rFonts w:ascii="Arial AM" w:hAnsi="Arial AM"/>
          <w:sz w:val="20"/>
          <w:lang w:val="af-ZA"/>
        </w:rPr>
        <w:t>.</w:t>
      </w:r>
      <w:r w:rsidR="009771B9" w:rsidRPr="002528F7">
        <w:rPr>
          <w:rFonts w:ascii="Arial AM" w:hAnsi="Arial AM"/>
          <w:sz w:val="20"/>
          <w:lang w:val="af-ZA"/>
        </w:rPr>
        <w:t>4</w:t>
      </w:r>
      <w:r w:rsidR="00096865" w:rsidRPr="002528F7">
        <w:rPr>
          <w:rFonts w:ascii="Arial AM" w:hAnsi="Arial AM"/>
          <w:sz w:val="20"/>
          <w:lang w:val="af-ZA"/>
        </w:rPr>
        <w:tab/>
      </w:r>
      <w:r w:rsidR="00096865" w:rsidRPr="002528F7">
        <w:rPr>
          <w:rFonts w:ascii="Sylfaen" w:hAnsi="Sylfaen" w:cs="Sylfaen"/>
          <w:sz w:val="20"/>
          <w:lang w:val="ru-RU"/>
        </w:rPr>
        <w:t>Հայտի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ապահով</w:t>
      </w:r>
      <w:r w:rsidR="0093460D" w:rsidRPr="002528F7">
        <w:rPr>
          <w:rFonts w:ascii="Sylfaen" w:hAnsi="Sylfaen" w:cs="Sylfaen"/>
          <w:sz w:val="20"/>
        </w:rPr>
        <w:t>ումը</w:t>
      </w:r>
      <w:r w:rsidR="0093460D" w:rsidRPr="002528F7">
        <w:rPr>
          <w:rFonts w:ascii="Arial AM" w:hAnsi="Arial AM" w:cs="Sylfaen"/>
          <w:sz w:val="20"/>
          <w:lang w:val="af-ZA"/>
        </w:rPr>
        <w:t xml:space="preserve"> </w:t>
      </w:r>
      <w:r w:rsidR="00E43CEB" w:rsidRPr="002528F7">
        <w:rPr>
          <w:rFonts w:ascii="Sylfaen" w:hAnsi="Sylfaen" w:cs="Sylfaen"/>
          <w:sz w:val="20"/>
        </w:rPr>
        <w:t>պետք</w:t>
      </w:r>
      <w:r w:rsidR="00E43CEB" w:rsidRPr="002528F7">
        <w:rPr>
          <w:rFonts w:ascii="Arial AM" w:hAnsi="Arial AM" w:cs="Sylfaen"/>
          <w:sz w:val="20"/>
          <w:lang w:val="af-ZA"/>
        </w:rPr>
        <w:t xml:space="preserve"> </w:t>
      </w:r>
      <w:r w:rsidR="00E43CEB" w:rsidRPr="002528F7">
        <w:rPr>
          <w:rFonts w:ascii="Sylfaen" w:hAnsi="Sylfaen" w:cs="Sylfaen"/>
          <w:sz w:val="20"/>
        </w:rPr>
        <w:t>է</w:t>
      </w:r>
      <w:r w:rsidR="00E43CEB" w:rsidRPr="002528F7">
        <w:rPr>
          <w:rFonts w:ascii="Arial AM" w:hAnsi="Arial AM" w:cs="Sylfaen"/>
          <w:sz w:val="20"/>
          <w:lang w:val="af-ZA"/>
        </w:rPr>
        <w:t xml:space="preserve"> </w:t>
      </w:r>
      <w:r w:rsidR="00C23B1B" w:rsidRPr="002528F7">
        <w:rPr>
          <w:rFonts w:ascii="Sylfaen" w:hAnsi="Sylfaen" w:cs="Sylfaen"/>
          <w:sz w:val="20"/>
        </w:rPr>
        <w:t>վավեր</w:t>
      </w:r>
      <w:r w:rsidR="00C23B1B" w:rsidRPr="002528F7">
        <w:rPr>
          <w:rFonts w:ascii="Arial AM" w:hAnsi="Arial AM" w:cs="Sylfaen"/>
          <w:sz w:val="20"/>
          <w:lang w:val="af-ZA"/>
        </w:rPr>
        <w:t xml:space="preserve"> </w:t>
      </w:r>
      <w:r w:rsidR="00E43CEB" w:rsidRPr="002528F7">
        <w:rPr>
          <w:rFonts w:ascii="Sylfaen" w:hAnsi="Sylfaen" w:cs="Sylfaen"/>
          <w:sz w:val="20"/>
        </w:rPr>
        <w:t>լինի</w:t>
      </w:r>
      <w:r w:rsidR="00E43CEB" w:rsidRPr="002528F7">
        <w:rPr>
          <w:rFonts w:ascii="Arial AM" w:hAnsi="Arial AM" w:cs="Sylfaen"/>
          <w:sz w:val="20"/>
          <w:lang w:val="af-ZA"/>
        </w:rPr>
        <w:t xml:space="preserve"> </w:t>
      </w:r>
      <w:r w:rsidR="00E57B16" w:rsidRPr="002528F7">
        <w:rPr>
          <w:rFonts w:ascii="Sylfaen" w:hAnsi="Sylfaen" w:cs="Sylfaen"/>
          <w:sz w:val="20"/>
          <w:lang w:val="hy-AM"/>
        </w:rPr>
        <w:t>հայտերի</w:t>
      </w:r>
      <w:r w:rsidR="00E57B16" w:rsidRPr="002528F7">
        <w:rPr>
          <w:rFonts w:ascii="Arial AM" w:hAnsi="Arial AM" w:cs="Sylfaen"/>
          <w:sz w:val="20"/>
          <w:lang w:val="hy-AM"/>
        </w:rPr>
        <w:t xml:space="preserve"> </w:t>
      </w:r>
      <w:r w:rsidR="00E57B16" w:rsidRPr="002528F7">
        <w:rPr>
          <w:rFonts w:ascii="Sylfaen" w:hAnsi="Sylfaen" w:cs="Sylfaen"/>
          <w:sz w:val="20"/>
          <w:lang w:val="hy-AM"/>
        </w:rPr>
        <w:t>ներկայացման</w:t>
      </w:r>
      <w:r w:rsidR="00186C1B" w:rsidRPr="002528F7">
        <w:rPr>
          <w:rFonts w:ascii="Arial AM" w:hAnsi="Arial AM" w:cs="Sylfaen"/>
          <w:sz w:val="20"/>
          <w:lang w:val="hy-AM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վերջնաժամկետը</w:t>
      </w:r>
      <w:r w:rsidR="00186C1B" w:rsidRPr="002528F7">
        <w:rPr>
          <w:rFonts w:ascii="Arial AM" w:hAnsi="Arial AM" w:cs="Sylfaen"/>
          <w:sz w:val="20"/>
          <w:lang w:val="hy-AM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լրանալու</w:t>
      </w:r>
      <w:r w:rsidR="00C813A9" w:rsidRPr="002528F7">
        <w:rPr>
          <w:rFonts w:ascii="Arial AM" w:hAnsi="Arial AM" w:cs="Sylfaen"/>
          <w:sz w:val="20"/>
          <w:lang w:val="af-ZA"/>
        </w:rPr>
        <w:t xml:space="preserve"> </w:t>
      </w:r>
      <w:r w:rsidR="00C813A9" w:rsidRPr="002528F7">
        <w:rPr>
          <w:rFonts w:ascii="Sylfaen" w:hAnsi="Sylfaen" w:cs="Sylfaen"/>
          <w:sz w:val="20"/>
        </w:rPr>
        <w:t>օրվանից</w:t>
      </w:r>
      <w:r w:rsidR="00C813A9" w:rsidRPr="002528F7">
        <w:rPr>
          <w:rFonts w:ascii="Arial AM" w:hAnsi="Arial AM" w:cs="Sylfaen"/>
          <w:sz w:val="20"/>
          <w:lang w:val="af-ZA"/>
        </w:rPr>
        <w:t xml:space="preserve"> </w:t>
      </w:r>
      <w:r w:rsidR="00C813A9" w:rsidRPr="002528F7">
        <w:rPr>
          <w:rFonts w:ascii="Sylfaen" w:hAnsi="Sylfaen" w:cs="Sylfaen"/>
          <w:sz w:val="20"/>
        </w:rPr>
        <w:t>հաշված</w:t>
      </w:r>
      <w:r w:rsidR="00C813A9" w:rsidRPr="002528F7">
        <w:rPr>
          <w:rFonts w:ascii="Arial AM" w:hAnsi="Arial AM" w:cs="Sylfaen"/>
          <w:sz w:val="20"/>
          <w:lang w:val="af-ZA"/>
        </w:rPr>
        <w:t xml:space="preserve"> </w:t>
      </w:r>
      <w:r w:rsidR="00A27FAF" w:rsidRPr="002528F7">
        <w:rPr>
          <w:rFonts w:ascii="Arial AM" w:hAnsi="Arial AM" w:cs="Sylfaen"/>
          <w:sz w:val="20"/>
          <w:lang w:val="af-ZA"/>
        </w:rPr>
        <w:t>90</w:t>
      </w:r>
      <w:r w:rsidR="00822942" w:rsidRPr="002528F7">
        <w:rPr>
          <w:rFonts w:ascii="Arial AM" w:hAnsi="Arial AM" w:cs="Sylfaen"/>
          <w:sz w:val="20"/>
          <w:lang w:val="hy-AM"/>
        </w:rPr>
        <w:t xml:space="preserve"> </w:t>
      </w:r>
      <w:r w:rsidR="00822942" w:rsidRPr="002528F7">
        <w:rPr>
          <w:rFonts w:ascii="Arial AM" w:hAnsi="Arial AM" w:cs="Sylfaen"/>
          <w:sz w:val="20"/>
          <w:lang w:val="af-ZA"/>
        </w:rPr>
        <w:t>(</w:t>
      </w:r>
      <w:r w:rsidR="00822942" w:rsidRPr="002528F7">
        <w:rPr>
          <w:rFonts w:ascii="Sylfaen" w:hAnsi="Sylfaen" w:cs="Sylfaen"/>
          <w:sz w:val="20"/>
          <w:lang w:val="hy-AM"/>
        </w:rPr>
        <w:t>իննսուն</w:t>
      </w:r>
      <w:r w:rsidR="00822942" w:rsidRPr="002528F7">
        <w:rPr>
          <w:rFonts w:ascii="Arial AM" w:hAnsi="Arial AM" w:cs="Sylfaen"/>
          <w:sz w:val="20"/>
          <w:lang w:val="af-ZA"/>
        </w:rPr>
        <w:t>)</w:t>
      </w:r>
      <w:r w:rsidR="00C813A9" w:rsidRPr="002528F7">
        <w:rPr>
          <w:rFonts w:ascii="Arial AM" w:hAnsi="Arial AM" w:cs="Sylfaen"/>
          <w:sz w:val="20"/>
          <w:lang w:val="af-ZA"/>
        </w:rPr>
        <w:t xml:space="preserve"> </w:t>
      </w:r>
      <w:r w:rsidR="001A4EF7" w:rsidRPr="002528F7">
        <w:rPr>
          <w:rFonts w:ascii="Sylfaen" w:hAnsi="Sylfaen" w:cs="Sylfaen"/>
          <w:sz w:val="20"/>
        </w:rPr>
        <w:t>աշխատանքային</w:t>
      </w:r>
      <w:r w:rsidR="001A4EF7" w:rsidRPr="002528F7">
        <w:rPr>
          <w:rFonts w:ascii="Arial AM" w:hAnsi="Arial AM" w:cs="Sylfaen"/>
          <w:sz w:val="20"/>
          <w:lang w:val="af-ZA"/>
        </w:rPr>
        <w:t xml:space="preserve"> </w:t>
      </w:r>
      <w:r w:rsidR="001A4EF7" w:rsidRPr="002528F7">
        <w:rPr>
          <w:rFonts w:ascii="Sylfaen" w:hAnsi="Sylfaen" w:cs="Sylfaen"/>
          <w:sz w:val="20"/>
        </w:rPr>
        <w:t>օր</w:t>
      </w:r>
      <w:r w:rsidR="0093460D" w:rsidRPr="002528F7">
        <w:rPr>
          <w:rFonts w:ascii="Arial AM" w:hAnsi="Arial AM"/>
          <w:sz w:val="20"/>
          <w:szCs w:val="20"/>
          <w:lang w:val="af-ZA"/>
        </w:rPr>
        <w:t>:</w:t>
      </w:r>
      <w:r w:rsidR="00263447" w:rsidRPr="002528F7">
        <w:rPr>
          <w:rStyle w:val="af6"/>
          <w:rFonts w:ascii="Arial AM" w:hAnsi="Arial AM"/>
          <w:sz w:val="20"/>
          <w:szCs w:val="20"/>
          <w:lang w:val="af-ZA"/>
        </w:rPr>
        <w:footnoteReference w:id="10"/>
      </w:r>
    </w:p>
    <w:p w14:paraId="05F75FEA" w14:textId="715E4FA3" w:rsidR="00C8399F" w:rsidRPr="002528F7" w:rsidRDefault="00C8399F" w:rsidP="00C839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7.5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բանկին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իսկ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կանխիկ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փողի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ձևով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դեպքում՝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ՀՀ</w:t>
      </w:r>
      <w:r w:rsidR="00186C1B" w:rsidRPr="002528F7">
        <w:rPr>
          <w:rFonts w:ascii="Arial AM" w:hAnsi="Arial AM" w:cs="Sylfaen"/>
          <w:sz w:val="20"/>
          <w:lang w:val="hy-AM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ֆինանսների</w:t>
      </w:r>
      <w:r w:rsidR="00186C1B" w:rsidRPr="002528F7">
        <w:rPr>
          <w:rFonts w:ascii="Arial AM" w:hAnsi="Arial AM" w:cs="Sylfaen"/>
          <w:sz w:val="20"/>
          <w:lang w:val="hy-AM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նախարարություն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="001F25A9" w:rsidRPr="002528F7">
        <w:rPr>
          <w:rFonts w:ascii="Arial AM" w:hAnsi="Arial AM" w:cs="Sylfaen"/>
          <w:sz w:val="20"/>
          <w:lang w:val="hy-AM"/>
        </w:rPr>
        <w:t xml:space="preserve"> </w:t>
      </w:r>
      <w:r w:rsidR="001F25A9" w:rsidRPr="002528F7">
        <w:rPr>
          <w:rFonts w:ascii="Sylfaen" w:hAnsi="Sylfaen" w:cs="Sylfaen"/>
          <w:sz w:val="20"/>
          <w:lang w:val="hy-AM"/>
        </w:rPr>
        <w:t>գրավոր</w:t>
      </w:r>
      <w:r w:rsidR="00EA0311" w:rsidRPr="002528F7">
        <w:rPr>
          <w:rFonts w:ascii="Sylfaen" w:hAnsi="Sylfaen" w:cs="Sylfaen"/>
          <w:sz w:val="20"/>
          <w:lang w:val="hy-AM"/>
        </w:rPr>
        <w:t>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186C1B" w:rsidRPr="002528F7">
        <w:rPr>
          <w:rFonts w:ascii="Sylfaen" w:hAnsi="Sylfaen" w:cs="Sylfaen"/>
          <w:sz w:val="20"/>
          <w:lang w:val="hy-AM"/>
        </w:rPr>
        <w:t>հինգ</w:t>
      </w:r>
      <w:r w:rsidR="00186C1B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lang w:val="af-ZA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բանկի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կամ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ՀՀ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ֆինանսների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նախարարության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կողմից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մերժվում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դրան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փաստաթղթերը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ամբողջական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լինելու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հիմքով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նոր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գրավոր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մերժումը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ստանալուն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երկու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7E273905" w14:textId="77777777" w:rsidR="006F3F15" w:rsidRPr="002528F7" w:rsidRDefault="006F3F15" w:rsidP="006F3F15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7</w:t>
      </w:r>
      <w:r w:rsidRPr="002528F7">
        <w:rPr>
          <w:rFonts w:ascii="MS Gothic" w:eastAsia="MS Gothic" w:hAnsi="MS Gothic" w:cs="MS Gothic" w:hint="eastAsia"/>
          <w:sz w:val="20"/>
          <w:lang w:val="af-ZA"/>
        </w:rPr>
        <w:t>․</w:t>
      </w:r>
      <w:r w:rsidR="00C8399F" w:rsidRPr="002528F7">
        <w:rPr>
          <w:rFonts w:ascii="Arial AM" w:hAnsi="Arial AM" w:cs="Sylfaen"/>
          <w:sz w:val="20"/>
          <w:lang w:val="hy-AM"/>
        </w:rPr>
        <w:t xml:space="preserve">6 </w:t>
      </w:r>
      <w:r w:rsidRPr="002528F7">
        <w:rPr>
          <w:rFonts w:ascii="Sylfaen" w:hAnsi="Sylfaen" w:cs="Sylfaen"/>
          <w:sz w:val="20"/>
          <w:lang w:val="hy-AM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ենթակա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մերժման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բացակայում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հրավերի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պահանջներին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անհամապատասխան</w:t>
      </w:r>
      <w:r w:rsidRPr="002528F7">
        <w:rPr>
          <w:rFonts w:ascii="Arial AM" w:hAnsi="Arial AM" w:cs="Sylfaen"/>
          <w:sz w:val="20"/>
          <w:lang w:val="af-ZA"/>
        </w:rPr>
        <w:t>:</w:t>
      </w:r>
    </w:p>
    <w:p w14:paraId="41C36AAE" w14:textId="77777777" w:rsidR="006F3F15" w:rsidRPr="002528F7" w:rsidRDefault="006F3F15" w:rsidP="00EF3662">
      <w:pPr>
        <w:ind w:firstLine="567"/>
        <w:jc w:val="both"/>
        <w:rPr>
          <w:rFonts w:ascii="Arial AM" w:hAnsi="Arial AM" w:cs="Sylfaen"/>
          <w:sz w:val="20"/>
          <w:szCs w:val="20"/>
          <w:lang w:val="af-ZA"/>
        </w:rPr>
      </w:pPr>
    </w:p>
    <w:p w14:paraId="28AC9A9C" w14:textId="77777777" w:rsidR="00807178" w:rsidRPr="002528F7" w:rsidRDefault="00FD2748" w:rsidP="00EF3662">
      <w:pPr>
        <w:ind w:firstLine="567"/>
        <w:jc w:val="center"/>
        <w:rPr>
          <w:rFonts w:ascii="Arial AM" w:hAnsi="Arial AM"/>
          <w:b/>
          <w:sz w:val="20"/>
          <w:lang w:val="hy-AM"/>
        </w:rPr>
      </w:pPr>
      <w:r w:rsidRPr="002528F7">
        <w:rPr>
          <w:rFonts w:ascii="Arial AM" w:hAnsi="Arial AM"/>
          <w:b/>
          <w:sz w:val="20"/>
          <w:lang w:val="af-ZA"/>
        </w:rPr>
        <w:t>8</w:t>
      </w:r>
      <w:r w:rsidR="008D5016" w:rsidRPr="002528F7">
        <w:rPr>
          <w:rFonts w:ascii="Arial AM" w:hAnsi="Arial AM"/>
          <w:b/>
          <w:sz w:val="20"/>
          <w:lang w:val="af-ZA"/>
        </w:rPr>
        <w:t xml:space="preserve">.  </w:t>
      </w:r>
      <w:r w:rsidR="008D5016" w:rsidRPr="002528F7">
        <w:rPr>
          <w:rFonts w:ascii="Sylfaen" w:hAnsi="Sylfaen" w:cs="Sylfaen"/>
          <w:b/>
          <w:sz w:val="20"/>
          <w:lang w:val="af-ZA"/>
        </w:rPr>
        <w:t>ՀԱՅՏԵՐԻ</w:t>
      </w:r>
      <w:r w:rsidR="008D5016" w:rsidRPr="002528F7">
        <w:rPr>
          <w:rFonts w:ascii="Arial AM" w:hAnsi="Arial AM"/>
          <w:b/>
          <w:sz w:val="20"/>
          <w:lang w:val="af-ZA"/>
        </w:rPr>
        <w:t xml:space="preserve"> </w:t>
      </w:r>
      <w:r w:rsidR="008D5016" w:rsidRPr="002528F7">
        <w:rPr>
          <w:rFonts w:ascii="Sylfaen" w:hAnsi="Sylfaen" w:cs="Sylfaen"/>
          <w:b/>
          <w:sz w:val="20"/>
          <w:lang w:val="af-ZA"/>
        </w:rPr>
        <w:t>ԲԱՑՈՒՄԸ</w:t>
      </w:r>
      <w:r w:rsidR="00807178" w:rsidRPr="002528F7">
        <w:rPr>
          <w:rFonts w:ascii="Arial AM" w:hAnsi="Arial AM"/>
          <w:b/>
          <w:sz w:val="20"/>
          <w:lang w:val="hy-AM"/>
        </w:rPr>
        <w:t xml:space="preserve">, </w:t>
      </w:r>
      <w:r w:rsidR="00807178" w:rsidRPr="002528F7">
        <w:rPr>
          <w:rFonts w:ascii="Sylfaen" w:hAnsi="Sylfaen" w:cs="Sylfaen"/>
          <w:b/>
          <w:sz w:val="20"/>
          <w:lang w:val="af-ZA"/>
        </w:rPr>
        <w:t>ԳՆԱՀԱՏՈՒՄԸ</w:t>
      </w:r>
      <w:r w:rsidR="00807178" w:rsidRPr="002528F7">
        <w:rPr>
          <w:rFonts w:ascii="Arial AM" w:hAnsi="Arial AM"/>
          <w:b/>
          <w:sz w:val="20"/>
          <w:lang w:val="af-ZA"/>
        </w:rPr>
        <w:t xml:space="preserve">  </w:t>
      </w:r>
      <w:r w:rsidR="00807178" w:rsidRPr="002528F7">
        <w:rPr>
          <w:rFonts w:ascii="Sylfaen" w:hAnsi="Sylfaen" w:cs="Sylfaen"/>
          <w:b/>
          <w:sz w:val="20"/>
          <w:lang w:val="af-ZA"/>
        </w:rPr>
        <w:t>ԵՎ</w:t>
      </w:r>
      <w:r w:rsidR="00807178" w:rsidRPr="002528F7">
        <w:rPr>
          <w:rFonts w:ascii="Arial AM" w:hAnsi="Arial AM"/>
          <w:b/>
          <w:sz w:val="20"/>
          <w:lang w:val="af-ZA"/>
        </w:rPr>
        <w:t xml:space="preserve">  </w:t>
      </w:r>
    </w:p>
    <w:p w14:paraId="00B41D88" w14:textId="77777777" w:rsidR="00096865" w:rsidRPr="002528F7" w:rsidRDefault="00807178" w:rsidP="00EF3662">
      <w:pPr>
        <w:ind w:firstLine="567"/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Sylfaen" w:hAnsi="Sylfaen" w:cs="Sylfaen"/>
          <w:b/>
          <w:sz w:val="20"/>
          <w:lang w:val="af-ZA"/>
        </w:rPr>
        <w:t>ԱՐԴՅՈՒՆՔՆԵՐԻ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ԱՄՓՈՓՈՒՄԸ</w:t>
      </w:r>
      <w:r w:rsidR="008D5016" w:rsidRPr="002528F7">
        <w:rPr>
          <w:rFonts w:ascii="Arial AM" w:hAnsi="Arial AM"/>
          <w:b/>
          <w:sz w:val="20"/>
          <w:lang w:val="af-ZA"/>
        </w:rPr>
        <w:t xml:space="preserve"> </w:t>
      </w:r>
    </w:p>
    <w:p w14:paraId="18DD8921" w14:textId="77777777" w:rsidR="00096865" w:rsidRPr="002528F7" w:rsidRDefault="00096865" w:rsidP="00EF3662">
      <w:pPr>
        <w:ind w:firstLine="567"/>
        <w:jc w:val="both"/>
        <w:rPr>
          <w:rFonts w:ascii="Arial AM" w:hAnsi="Arial AM"/>
          <w:b/>
          <w:sz w:val="20"/>
          <w:lang w:val="af-ZA"/>
        </w:rPr>
      </w:pPr>
    </w:p>
    <w:p w14:paraId="05E27C9A" w14:textId="4549F7F7" w:rsidR="003F79B4" w:rsidRPr="002528F7" w:rsidRDefault="00FD2748" w:rsidP="003F79B4">
      <w:pPr>
        <w:pStyle w:val="23"/>
        <w:spacing w:line="240" w:lineRule="auto"/>
        <w:ind w:firstLine="567"/>
        <w:rPr>
          <w:rFonts w:ascii="Arial AM" w:hAnsi="Arial AM" w:cs="Tahoma"/>
        </w:rPr>
      </w:pPr>
      <w:r w:rsidRPr="002528F7">
        <w:rPr>
          <w:rFonts w:ascii="Arial AM" w:hAnsi="Arial AM"/>
        </w:rPr>
        <w:t>8</w:t>
      </w:r>
      <w:r w:rsidR="00096865" w:rsidRPr="002528F7">
        <w:rPr>
          <w:rFonts w:ascii="Arial AM" w:hAnsi="Arial AM"/>
        </w:rPr>
        <w:t xml:space="preserve">.1 </w:t>
      </w:r>
      <w:r w:rsidR="003F79B4" w:rsidRPr="002528F7">
        <w:rPr>
          <w:rFonts w:ascii="Sylfaen" w:hAnsi="Sylfaen" w:cs="Sylfaen"/>
          <w:lang w:val="ru-RU"/>
        </w:rPr>
        <w:t>Հայտերի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  <w:lang w:val="ru-RU"/>
        </w:rPr>
        <w:t>բացումը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  <w:lang w:val="ru-RU"/>
        </w:rPr>
        <w:t>կկատարվի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</w:rPr>
        <w:t>հանձնաժողովի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</w:rPr>
        <w:t>հայտերի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</w:rPr>
        <w:t>բացման</w:t>
      </w:r>
      <w:r w:rsidR="003F79B4" w:rsidRPr="002528F7">
        <w:rPr>
          <w:rFonts w:ascii="Arial AM" w:hAnsi="Arial AM" w:cs="Sylfaen"/>
        </w:rPr>
        <w:t xml:space="preserve"> </w:t>
      </w:r>
      <w:r w:rsidR="003F79B4" w:rsidRPr="002528F7">
        <w:rPr>
          <w:rFonts w:ascii="Sylfaen" w:hAnsi="Sylfaen" w:cs="Sylfaen"/>
        </w:rPr>
        <w:t>նիստում</w:t>
      </w:r>
      <w:r w:rsidR="003F79B4" w:rsidRPr="002528F7" w:rsidDel="00D63E9A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Arial AM" w:hAnsi="Arial AM" w:cs="Sylfaen"/>
          <w:szCs w:val="24"/>
        </w:rPr>
        <w:t xml:space="preserve">`  </w:t>
      </w:r>
      <w:r w:rsidR="003F79B4" w:rsidRPr="002528F7">
        <w:rPr>
          <w:rFonts w:ascii="Sylfaen" w:hAnsi="Sylfaen" w:cs="Sylfaen"/>
          <w:szCs w:val="24"/>
          <w:lang w:val="ru-RU"/>
        </w:rPr>
        <w:t>սույն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ընթացակարգի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հայտարարությունը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և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հրավերը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</w:rPr>
        <w:t>տեղեկագրում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en-US"/>
        </w:rPr>
        <w:t>հ</w:t>
      </w:r>
      <w:r w:rsidR="003F79B4" w:rsidRPr="002528F7">
        <w:rPr>
          <w:rFonts w:ascii="Sylfaen" w:hAnsi="Sylfaen" w:cs="Sylfaen"/>
          <w:szCs w:val="24"/>
          <w:lang w:val="ru-RU"/>
        </w:rPr>
        <w:t>րապարակվելու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en-US"/>
        </w:rPr>
        <w:t>օրվանից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հաշված</w:t>
      </w:r>
      <w:r w:rsidR="003F79B4" w:rsidRPr="002528F7">
        <w:rPr>
          <w:rFonts w:ascii="Arial AM" w:hAnsi="Arial AM" w:cs="Sylfaen"/>
          <w:szCs w:val="24"/>
        </w:rPr>
        <w:t xml:space="preserve"> «</w:t>
      </w:r>
      <w:r w:rsidR="0067525E">
        <w:rPr>
          <w:rFonts w:ascii="Arial AM" w:hAnsi="Arial AM" w:cs="Sylfaen"/>
          <w:szCs w:val="24"/>
        </w:rPr>
        <w:t>40</w:t>
      </w:r>
      <w:r w:rsidR="003F79B4" w:rsidRPr="002528F7">
        <w:rPr>
          <w:rFonts w:ascii="Arial AM" w:hAnsi="Arial AM" w:cs="Sylfaen"/>
          <w:szCs w:val="24"/>
        </w:rPr>
        <w:t>--</w:t>
      </w:r>
      <w:r w:rsidR="003F79B4" w:rsidRPr="002528F7">
        <w:rPr>
          <w:rFonts w:ascii="Sylfaen" w:hAnsi="Sylfaen" w:cs="Sylfaen"/>
          <w:szCs w:val="24"/>
          <w:lang w:val="ru-RU"/>
        </w:rPr>
        <w:t>րդ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օրվա</w:t>
      </w:r>
      <w:r w:rsidR="003F79B4" w:rsidRPr="002528F7">
        <w:rPr>
          <w:rFonts w:ascii="Arial AM" w:hAnsi="Arial AM" w:cs="Sylfaen"/>
          <w:szCs w:val="24"/>
        </w:rPr>
        <w:t xml:space="preserve"> </w:t>
      </w:r>
      <w:r w:rsidR="003F79B4" w:rsidRPr="002528F7">
        <w:rPr>
          <w:rFonts w:ascii="Sylfaen" w:hAnsi="Sylfaen" w:cs="Sylfaen"/>
          <w:szCs w:val="24"/>
          <w:lang w:val="ru-RU"/>
        </w:rPr>
        <w:t>ժամը</w:t>
      </w:r>
      <w:r w:rsidR="003F79B4" w:rsidRPr="002528F7">
        <w:rPr>
          <w:rFonts w:ascii="Arial AM" w:hAnsi="Arial AM" w:cs="Sylfaen"/>
          <w:szCs w:val="24"/>
        </w:rPr>
        <w:t>«</w:t>
      </w:r>
      <w:r w:rsidR="009C5F34">
        <w:rPr>
          <w:rFonts w:asciiTheme="minorHAnsi" w:hAnsiTheme="minorHAnsi" w:cs="Sylfaen"/>
          <w:szCs w:val="24"/>
          <w:lang w:val="hy-AM"/>
        </w:rPr>
        <w:t xml:space="preserve"> </w:t>
      </w:r>
      <w:r w:rsidR="0067525E" w:rsidRPr="0067525E">
        <w:rPr>
          <w:rFonts w:ascii="Sylfaen" w:hAnsi="Sylfaen" w:cs="Sylfaen"/>
        </w:rPr>
        <w:t>11:00</w:t>
      </w:r>
    </w:p>
    <w:p w14:paraId="5CD2D51B" w14:textId="77777777" w:rsidR="003F79B4" w:rsidRPr="002528F7" w:rsidRDefault="003F79B4" w:rsidP="003F79B4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ru-RU"/>
        </w:rPr>
        <w:t>Հայտերի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բացման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993AFB" w:rsidRPr="002528F7">
        <w:rPr>
          <w:rFonts w:ascii="Sylfaen" w:hAnsi="Sylfaen" w:cs="Sylfaen"/>
          <w:sz w:val="20"/>
          <w:lang w:val="af-ZA"/>
        </w:rPr>
        <w:t>և</w:t>
      </w:r>
      <w:r w:rsidR="00993AFB" w:rsidRPr="002528F7">
        <w:rPr>
          <w:rFonts w:ascii="Arial AM" w:hAnsi="Arial AM" w:cs="Sylfaen"/>
          <w:sz w:val="20"/>
          <w:lang w:val="af-ZA"/>
        </w:rPr>
        <w:t xml:space="preserve"> </w:t>
      </w:r>
      <w:r w:rsidR="00993AFB" w:rsidRPr="002528F7">
        <w:rPr>
          <w:rFonts w:ascii="Sylfaen" w:hAnsi="Sylfaen" w:cs="Sylfaen"/>
          <w:sz w:val="20"/>
          <w:lang w:val="af-ZA"/>
        </w:rPr>
        <w:t>գնահատման</w:t>
      </w:r>
      <w:r w:rsidR="00993AFB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նիստում</w:t>
      </w:r>
      <w:r w:rsidRPr="002528F7">
        <w:rPr>
          <w:rFonts w:ascii="Sylfaen" w:hAnsi="Sylfaen" w:cs="Sylfaen"/>
          <w:sz w:val="20"/>
        </w:rPr>
        <w:t>՝</w:t>
      </w:r>
    </w:p>
    <w:p w14:paraId="1F465500" w14:textId="77777777" w:rsidR="003F79B4" w:rsidRPr="002528F7" w:rsidRDefault="003F79B4" w:rsidP="003F79B4">
      <w:pPr>
        <w:ind w:firstLine="567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 xml:space="preserve">1) </w:t>
      </w:r>
      <w:r w:rsidRPr="002528F7">
        <w:rPr>
          <w:rFonts w:ascii="Sylfaen" w:hAnsi="Sylfaen" w:cs="Sylfaen"/>
          <w:sz w:val="20"/>
        </w:rPr>
        <w:t>հանձնաժողովի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նախագահը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նիստը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նախագահողը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նիստը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հրապա</w:t>
      </w:r>
      <w:r w:rsidRPr="002528F7">
        <w:rPr>
          <w:rFonts w:ascii="Arial AM" w:hAnsi="Arial AM" w:cs="Sylfaen"/>
          <w:sz w:val="20"/>
          <w:lang w:val="hy-AM"/>
        </w:rPr>
        <w:softHyphen/>
      </w:r>
      <w:r w:rsidRPr="002528F7">
        <w:rPr>
          <w:rFonts w:ascii="Sylfaen" w:hAnsi="Sylfaen" w:cs="Sylfaen"/>
          <w:sz w:val="20"/>
          <w:lang w:val="hy-AM"/>
        </w:rPr>
        <w:t>րակում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>`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շրջանակում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գնվելիք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աշխատանքների</w:t>
      </w:r>
      <w:r w:rsidR="006F3F15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գինը՝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թվով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lastRenderedPageBreak/>
        <w:t>արտահայտված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ինչպես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ներկայացրած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առաջարկները՝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թվով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արտահայտված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հիմք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տառերով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գրվածը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6837973F" w14:textId="77777777" w:rsidR="003F79B4" w:rsidRPr="002528F7" w:rsidRDefault="003F79B4" w:rsidP="003F79B4">
      <w:pPr>
        <w:ind w:firstLine="567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կետի</w:t>
      </w:r>
      <w:r w:rsidRPr="002528F7">
        <w:rPr>
          <w:rFonts w:ascii="Arial AM" w:hAnsi="Arial AM"/>
          <w:sz w:val="20"/>
          <w:szCs w:val="20"/>
          <w:lang w:val="hy-AM"/>
        </w:rPr>
        <w:t xml:space="preserve"> 1-</w:t>
      </w:r>
      <w:r w:rsidRPr="002528F7">
        <w:rPr>
          <w:rFonts w:ascii="Sylfaen" w:hAnsi="Sylfaen" w:cs="Sylfaen"/>
          <w:sz w:val="20"/>
          <w:szCs w:val="20"/>
          <w:lang w:val="hy-AM"/>
        </w:rPr>
        <w:t>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ենթակետում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նշված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նախագահին</w:t>
      </w:r>
      <w:r w:rsidRPr="002528F7">
        <w:rPr>
          <w:rFonts w:ascii="Arial AM" w:hAnsi="Arial AM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նիստը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նախագահողին</w:t>
      </w:r>
      <w:r w:rsidRPr="002528F7">
        <w:rPr>
          <w:rFonts w:ascii="Arial AM" w:hAnsi="Arial AM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փոխանցվելուց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հետո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հանձնաժողովը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գնահատում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>`</w:t>
      </w:r>
    </w:p>
    <w:p w14:paraId="37B23935" w14:textId="77777777" w:rsidR="003F79B4" w:rsidRPr="002528F7" w:rsidRDefault="003F79B4" w:rsidP="003F79B4">
      <w:pPr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ա</w:t>
      </w:r>
      <w:r w:rsidRPr="002528F7">
        <w:rPr>
          <w:rFonts w:ascii="Arial AM" w:hAnsi="Arial AM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szCs w:val="20"/>
          <w:lang w:val="hy-AM"/>
        </w:rPr>
        <w:t>հայտեր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պարունակող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ծրարները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կազմելու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համապատասխանությունը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բացում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համապատասխանող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գնահատված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հայտերը</w:t>
      </w:r>
      <w:r w:rsidRPr="002528F7">
        <w:rPr>
          <w:rFonts w:ascii="Arial AM" w:hAnsi="Arial AM"/>
          <w:sz w:val="20"/>
          <w:szCs w:val="20"/>
          <w:lang w:val="hy-AM"/>
        </w:rPr>
        <w:t>,</w:t>
      </w:r>
    </w:p>
    <w:p w14:paraId="4B49809E" w14:textId="77777777" w:rsidR="003F79B4" w:rsidRPr="002528F7" w:rsidRDefault="003F79B4" w:rsidP="003F79B4">
      <w:pPr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բ</w:t>
      </w:r>
      <w:r w:rsidRPr="002528F7">
        <w:rPr>
          <w:rFonts w:ascii="Arial AM" w:hAnsi="Arial AM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szCs w:val="20"/>
          <w:lang w:val="hy-AM"/>
        </w:rPr>
        <w:t>բացված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ծրարում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պահանջվող</w:t>
      </w:r>
      <w:r w:rsidRPr="002528F7">
        <w:rPr>
          <w:rFonts w:ascii="Arial AM" w:hAnsi="Arial AM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առկայությունը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դրանց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կազմման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համապատասխանությունը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հրավերով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վավերապայմաններին</w:t>
      </w:r>
      <w:r w:rsidRPr="002528F7">
        <w:rPr>
          <w:rFonts w:ascii="Arial AM" w:hAnsi="Arial AM"/>
          <w:sz w:val="20"/>
          <w:szCs w:val="20"/>
          <w:lang w:val="hy-AM"/>
        </w:rPr>
        <w:t>.</w:t>
      </w:r>
    </w:p>
    <w:p w14:paraId="5DD8097C" w14:textId="77777777" w:rsidR="003F79B4" w:rsidRPr="002528F7" w:rsidRDefault="003F79B4" w:rsidP="003F79B4">
      <w:pPr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3) </w:t>
      </w:r>
      <w:r w:rsidRPr="002528F7">
        <w:rPr>
          <w:rFonts w:ascii="Sylfaen" w:hAnsi="Sylfaen" w:cs="Sylfaen"/>
          <w:sz w:val="20"/>
          <w:szCs w:val="20"/>
          <w:lang w:val="hy-AM"/>
        </w:rPr>
        <w:t>հանձնաժողովի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նախագահը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հայտեր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ներկայացրած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մասնակիցների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գնային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առաջարկները՝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թվով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արտահայտված</w:t>
      </w:r>
      <w:r w:rsidRPr="002528F7">
        <w:rPr>
          <w:rFonts w:ascii="Arial AM" w:hAnsi="Arial AM" w:cs="Sylfaen"/>
          <w:sz w:val="20"/>
          <w:szCs w:val="20"/>
          <w:lang w:val="hy-AM"/>
        </w:rPr>
        <w:t>,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ընդունելով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տառերով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գրվածը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43F0BCF4" w14:textId="77777777" w:rsidR="009A796C" w:rsidRPr="002528F7" w:rsidRDefault="00FD274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8</w:t>
      </w:r>
      <w:r w:rsidR="00152564" w:rsidRPr="002528F7">
        <w:rPr>
          <w:rFonts w:ascii="Arial AM" w:hAnsi="Arial AM" w:cs="Sylfaen"/>
          <w:sz w:val="20"/>
          <w:lang w:val="af-ZA"/>
        </w:rPr>
        <w:t>.</w:t>
      </w:r>
      <w:r w:rsidR="00C029B6" w:rsidRPr="002528F7">
        <w:rPr>
          <w:rFonts w:ascii="Arial AM" w:hAnsi="Arial AM" w:cs="Sylfaen"/>
          <w:sz w:val="20"/>
          <w:lang w:val="af-ZA"/>
        </w:rPr>
        <w:t>2</w:t>
      </w:r>
      <w:r w:rsidR="00152564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Հայտերը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գնահատվում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են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սույն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հրավերով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սահմանված</w:t>
      </w:r>
      <w:r w:rsidR="00F61898" w:rsidRPr="002528F7">
        <w:rPr>
          <w:rFonts w:ascii="Arial AM" w:hAnsi="Arial AM" w:cs="Sylfaen"/>
          <w:sz w:val="20"/>
          <w:lang w:val="af-ZA"/>
        </w:rPr>
        <w:t xml:space="preserve"> </w:t>
      </w:r>
      <w:r w:rsidR="00F61898" w:rsidRPr="002528F7">
        <w:rPr>
          <w:rFonts w:ascii="Sylfaen" w:hAnsi="Sylfaen" w:cs="Sylfaen"/>
          <w:sz w:val="20"/>
          <w:lang w:val="hy-AM"/>
        </w:rPr>
        <w:t>կարգով</w:t>
      </w:r>
      <w:r w:rsidR="00152564" w:rsidRPr="002528F7">
        <w:rPr>
          <w:rFonts w:ascii="Arial AM" w:hAnsi="Arial AM" w:cs="Sylfaen"/>
          <w:sz w:val="20"/>
          <w:lang w:val="af-ZA"/>
        </w:rPr>
        <w:t>: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</w:p>
    <w:p w14:paraId="058DAD7E" w14:textId="77777777" w:rsidR="009A796C" w:rsidRPr="002528F7" w:rsidRDefault="00F7009A" w:rsidP="00F7009A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ընթացակարգի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չափաբաժինների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քանակը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յոթանասունհինգը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չգերազանցելու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դեպքում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</w:t>
      </w:r>
      <w:r w:rsidR="009A796C" w:rsidRPr="002528F7">
        <w:rPr>
          <w:rFonts w:ascii="Sylfaen" w:hAnsi="Sylfaen" w:cs="Sylfaen"/>
          <w:sz w:val="20"/>
        </w:rPr>
        <w:t>այտերի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գնահատումն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իրականացվում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է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դրանց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ներկայացման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վերջնաժամկետը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լրանալու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օրվանից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proofErr w:type="gramStart"/>
      <w:r w:rsidR="009A796C" w:rsidRPr="002528F7">
        <w:rPr>
          <w:rFonts w:ascii="Sylfaen" w:hAnsi="Sylfaen" w:cs="Sylfaen"/>
          <w:sz w:val="20"/>
        </w:rPr>
        <w:t>հաշված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DA10C9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տաս</w:t>
      </w:r>
      <w:r w:rsidR="006F3F15" w:rsidRPr="002528F7">
        <w:rPr>
          <w:rFonts w:ascii="Sylfaen" w:hAnsi="Sylfaen" w:cs="Sylfaen"/>
          <w:sz w:val="20"/>
          <w:lang w:val="hy-AM"/>
        </w:rPr>
        <w:t>նհինգ</w:t>
      </w:r>
      <w:proofErr w:type="gramEnd"/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իսկ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գերազանցելու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դեպքում՝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քսան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աշխատանքային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օրվա</w:t>
      </w:r>
      <w:r w:rsidR="009A796C" w:rsidRPr="002528F7">
        <w:rPr>
          <w:rFonts w:ascii="Arial AM" w:hAnsi="Arial AM" w:cs="Sylfaen"/>
          <w:sz w:val="20"/>
          <w:lang w:val="af-ZA"/>
        </w:rPr>
        <w:t xml:space="preserve"> </w:t>
      </w:r>
      <w:r w:rsidR="009A796C" w:rsidRPr="002528F7">
        <w:rPr>
          <w:rFonts w:ascii="Sylfaen" w:hAnsi="Sylfaen" w:cs="Sylfaen"/>
          <w:sz w:val="20"/>
        </w:rPr>
        <w:t>ընթացքում</w:t>
      </w:r>
      <w:r w:rsidR="009A796C" w:rsidRPr="002528F7">
        <w:rPr>
          <w:rFonts w:ascii="Arial AM" w:hAnsi="Arial AM" w:cs="Sylfaen"/>
          <w:sz w:val="20"/>
          <w:lang w:val="af-ZA"/>
        </w:rPr>
        <w:t>:</w:t>
      </w:r>
      <w:r w:rsidR="001E17BA" w:rsidRPr="002528F7">
        <w:rPr>
          <w:rFonts w:ascii="Arial AM" w:hAnsi="Arial AM" w:cs="Sylfaen"/>
          <w:sz w:val="20"/>
          <w:lang w:val="af-ZA"/>
        </w:rPr>
        <w:t xml:space="preserve"> </w:t>
      </w:r>
    </w:p>
    <w:p w14:paraId="27456DE0" w14:textId="77777777" w:rsidR="00ED6836" w:rsidRPr="002528F7" w:rsidRDefault="00745561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</w:rPr>
        <w:t>Բավարար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գնահատվում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հրավերով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նախատեսված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համապատասխանող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հակառակ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դեպքում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գնահատվում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անբավարար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մերժվում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են</w:t>
      </w:r>
      <w:r w:rsidR="00F20DA5" w:rsidRPr="002528F7">
        <w:rPr>
          <w:rFonts w:ascii="Arial AM" w:hAnsi="Arial AM" w:cs="Sylfaen"/>
          <w:sz w:val="20"/>
          <w:lang w:val="af-ZA"/>
        </w:rPr>
        <w:t>: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</w:rPr>
        <w:t>Ընդ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որում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հայտերի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բացման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F7009A" w:rsidRPr="002528F7">
        <w:rPr>
          <w:rFonts w:ascii="Sylfaen" w:hAnsi="Sylfaen" w:cs="Sylfaen"/>
          <w:sz w:val="20"/>
          <w:lang w:val="af-ZA"/>
        </w:rPr>
        <w:t>և</w:t>
      </w:r>
      <w:r w:rsidR="00F7009A" w:rsidRPr="002528F7">
        <w:rPr>
          <w:rFonts w:ascii="Arial AM" w:hAnsi="Arial AM" w:cs="Sylfaen"/>
          <w:sz w:val="20"/>
          <w:lang w:val="af-ZA"/>
        </w:rPr>
        <w:t xml:space="preserve"> </w:t>
      </w:r>
      <w:r w:rsidR="00F7009A" w:rsidRPr="002528F7">
        <w:rPr>
          <w:rFonts w:ascii="Sylfaen" w:hAnsi="Sylfaen" w:cs="Sylfaen"/>
          <w:sz w:val="20"/>
          <w:lang w:val="af-ZA"/>
        </w:rPr>
        <w:t>գնահատման</w:t>
      </w:r>
      <w:r w:rsidR="00F7009A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նիստում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հանձնաժողովը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մերժում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է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այն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B46279" w:rsidRPr="002528F7">
        <w:rPr>
          <w:rFonts w:ascii="Sylfaen" w:hAnsi="Sylfaen" w:cs="Sylfaen"/>
          <w:sz w:val="20"/>
          <w:lang w:val="af-ZA"/>
        </w:rPr>
        <w:t>հայտերը</w:t>
      </w:r>
      <w:r w:rsidR="00B46279" w:rsidRPr="002528F7">
        <w:rPr>
          <w:rFonts w:ascii="Arial AM" w:hAnsi="Arial AM" w:cs="Sylfaen"/>
          <w:sz w:val="20"/>
          <w:lang w:val="af-ZA"/>
        </w:rPr>
        <w:t xml:space="preserve">, </w:t>
      </w:r>
      <w:r w:rsidR="00B46279" w:rsidRPr="002528F7">
        <w:rPr>
          <w:rFonts w:ascii="Sylfaen" w:hAnsi="Sylfaen" w:cs="Sylfaen"/>
          <w:sz w:val="20"/>
        </w:rPr>
        <w:t>որոնցում</w:t>
      </w:r>
      <w:r w:rsidR="00B46279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բացակայում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են</w:t>
      </w:r>
      <w:r w:rsidR="00763EF7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գնային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առաջարկ</w:t>
      </w:r>
      <w:r w:rsidR="00771A92" w:rsidRPr="002528F7">
        <w:rPr>
          <w:rFonts w:ascii="Sylfaen" w:hAnsi="Sylfaen" w:cs="Sylfaen"/>
          <w:sz w:val="20"/>
        </w:rPr>
        <w:t>ներ</w:t>
      </w:r>
      <w:r w:rsidR="00ED6836" w:rsidRPr="002528F7">
        <w:rPr>
          <w:rFonts w:ascii="Sylfaen" w:hAnsi="Sylfaen" w:cs="Sylfaen"/>
          <w:sz w:val="20"/>
        </w:rPr>
        <w:t>ը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և</w:t>
      </w:r>
      <w:r w:rsidR="006F3F15" w:rsidRPr="002528F7">
        <w:rPr>
          <w:rFonts w:ascii="Arial AM" w:hAnsi="Arial AM" w:cs="Sylfaen"/>
          <w:sz w:val="20"/>
          <w:lang w:val="hy-AM"/>
        </w:rPr>
        <w:t>/</w:t>
      </w:r>
      <w:r w:rsidR="006F3F15" w:rsidRPr="002528F7">
        <w:rPr>
          <w:rFonts w:ascii="Sylfaen" w:hAnsi="Sylfaen" w:cs="Sylfaen"/>
          <w:sz w:val="20"/>
          <w:lang w:val="hy-AM"/>
        </w:rPr>
        <w:t>կամ</w:t>
      </w:r>
      <w:r w:rsidR="006F3F15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հայտի</w:t>
      </w:r>
      <w:r w:rsidR="006F3F15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ապահովումը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կամ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771A92" w:rsidRPr="002528F7">
        <w:rPr>
          <w:rFonts w:ascii="Sylfaen" w:hAnsi="Sylfaen" w:cs="Sylfaen"/>
          <w:sz w:val="20"/>
          <w:lang w:val="af-ZA"/>
        </w:rPr>
        <w:t>դրանք</w:t>
      </w:r>
      <w:r w:rsidR="00771A92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ներկայացված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են</w:t>
      </w:r>
      <w:r w:rsidR="00B1695D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հրավերի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պահանջներին</w:t>
      </w:r>
      <w:r w:rsidR="00ED6836" w:rsidRPr="002528F7">
        <w:rPr>
          <w:rFonts w:ascii="Arial AM" w:hAnsi="Arial AM" w:cs="Sylfaen"/>
          <w:sz w:val="20"/>
          <w:lang w:val="af-ZA"/>
        </w:rPr>
        <w:t xml:space="preserve"> </w:t>
      </w:r>
      <w:r w:rsidR="00ED6836" w:rsidRPr="002528F7">
        <w:rPr>
          <w:rFonts w:ascii="Sylfaen" w:hAnsi="Sylfaen" w:cs="Sylfaen"/>
          <w:sz w:val="20"/>
        </w:rPr>
        <w:t>անհամապատասխան</w:t>
      </w:r>
      <w:r w:rsidR="00F61898" w:rsidRPr="002528F7">
        <w:rPr>
          <w:rFonts w:ascii="Arial AM" w:hAnsi="Arial AM" w:cs="Sylfaen"/>
          <w:sz w:val="20"/>
          <w:lang w:val="af-ZA"/>
        </w:rPr>
        <w:t>:</w:t>
      </w:r>
    </w:p>
    <w:p w14:paraId="2D94FF92" w14:textId="77777777" w:rsidR="00B514E8" w:rsidRPr="002528F7" w:rsidRDefault="00FD2748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</w:rPr>
        <w:t>8</w:t>
      </w:r>
      <w:r w:rsidR="00096865" w:rsidRPr="002528F7">
        <w:rPr>
          <w:rFonts w:ascii="Arial AM" w:hAnsi="Arial AM" w:cs="Sylfaen"/>
          <w:szCs w:val="24"/>
        </w:rPr>
        <w:t>.</w:t>
      </w:r>
      <w:r w:rsidR="003F79B4" w:rsidRPr="002528F7">
        <w:rPr>
          <w:rFonts w:ascii="Arial AM" w:hAnsi="Arial AM" w:cs="Sylfaen"/>
          <w:szCs w:val="24"/>
        </w:rPr>
        <w:t>3</w:t>
      </w:r>
      <w:r w:rsidR="00D7435F" w:rsidRPr="002528F7">
        <w:rPr>
          <w:rFonts w:ascii="Arial AM" w:hAnsi="Arial AM" w:cs="Sylfaen"/>
          <w:szCs w:val="24"/>
        </w:rPr>
        <w:t xml:space="preserve"> </w:t>
      </w:r>
      <w:r w:rsidR="00A85E5D" w:rsidRPr="002528F7">
        <w:rPr>
          <w:rFonts w:ascii="Sylfaen" w:hAnsi="Sylfaen" w:cs="Sylfaen"/>
          <w:szCs w:val="24"/>
          <w:lang w:val="hy-AM"/>
        </w:rPr>
        <w:t>Ընտրված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մասնակիցը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որոշվում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է</w:t>
      </w:r>
      <w:r w:rsidR="00B514E8" w:rsidRPr="002528F7">
        <w:rPr>
          <w:rFonts w:ascii="Arial AM" w:hAnsi="Arial AM" w:cs="Sylfaen"/>
          <w:szCs w:val="24"/>
        </w:rPr>
        <w:t xml:space="preserve">` </w:t>
      </w:r>
      <w:r w:rsidR="00B514E8" w:rsidRPr="002528F7">
        <w:rPr>
          <w:rFonts w:ascii="Sylfaen" w:hAnsi="Sylfaen" w:cs="Sylfaen"/>
          <w:szCs w:val="24"/>
          <w:lang w:val="ru-RU"/>
        </w:rPr>
        <w:t>բավարար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գնահատված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հայտեր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ներկայացրած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մասնակիցների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թվից</w:t>
      </w:r>
      <w:r w:rsidR="00B514E8" w:rsidRPr="002528F7">
        <w:rPr>
          <w:rFonts w:ascii="Arial AM" w:hAnsi="Arial AM" w:cs="Sylfaen"/>
          <w:szCs w:val="24"/>
        </w:rPr>
        <w:t xml:space="preserve">` </w:t>
      </w:r>
      <w:r w:rsidR="00B514E8" w:rsidRPr="002528F7">
        <w:rPr>
          <w:rFonts w:ascii="Sylfaen" w:hAnsi="Sylfaen" w:cs="Sylfaen"/>
          <w:szCs w:val="24"/>
          <w:lang w:val="ru-RU"/>
        </w:rPr>
        <w:t>նվազագույն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գնային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առաջարկ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ներկայացրած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153C87" w:rsidRPr="002528F7">
        <w:rPr>
          <w:rFonts w:ascii="Sylfaen" w:hAnsi="Sylfaen" w:cs="Sylfaen"/>
          <w:szCs w:val="24"/>
          <w:lang w:val="en-US"/>
        </w:rPr>
        <w:t>մ</w:t>
      </w:r>
      <w:r w:rsidR="00153C87" w:rsidRPr="002528F7">
        <w:rPr>
          <w:rFonts w:ascii="Sylfaen" w:hAnsi="Sylfaen" w:cs="Sylfaen"/>
          <w:szCs w:val="24"/>
          <w:lang w:val="ru-RU"/>
        </w:rPr>
        <w:t>ասնակցին</w:t>
      </w:r>
      <w:r w:rsidR="00153C87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նախապատվություն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տալու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սկզբունքով։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Ընդ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որում</w:t>
      </w:r>
      <w:r w:rsidR="00B514E8" w:rsidRPr="002528F7">
        <w:rPr>
          <w:rFonts w:ascii="Arial AM" w:hAnsi="Arial AM" w:cs="Sylfaen"/>
          <w:szCs w:val="24"/>
        </w:rPr>
        <w:t xml:space="preserve">, </w:t>
      </w:r>
      <w:r w:rsidR="00B514E8" w:rsidRPr="002528F7">
        <w:rPr>
          <w:rFonts w:ascii="Sylfaen" w:hAnsi="Sylfaen" w:cs="Sylfaen"/>
          <w:szCs w:val="24"/>
          <w:lang w:val="ru-RU"/>
        </w:rPr>
        <w:t>հանձնաժողովի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կողմից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A85E5D" w:rsidRPr="002528F7">
        <w:rPr>
          <w:rFonts w:ascii="Sylfaen" w:hAnsi="Sylfaen" w:cs="Sylfaen"/>
          <w:szCs w:val="24"/>
          <w:lang w:val="hy-AM"/>
        </w:rPr>
        <w:t>ընտրված</w:t>
      </w:r>
      <w:r w:rsidR="00A85E5D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en-US"/>
        </w:rPr>
        <w:t>և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այդպիսին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չճանաչված</w:t>
      </w:r>
      <w:r w:rsidR="006F3F15" w:rsidRPr="002528F7" w:rsidDel="006F3F15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մասնակիցներին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որոշելիս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գնային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առաջարկների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</w:rPr>
        <w:t>գնահատումը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</w:rPr>
        <w:t>և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համեմատումն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իրականացվում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է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առանց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սույն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հրավերի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AE4008" w:rsidRPr="002528F7">
        <w:rPr>
          <w:rFonts w:ascii="Arial AM" w:hAnsi="Arial AM" w:cs="Sylfaen"/>
          <w:szCs w:val="24"/>
        </w:rPr>
        <w:t>1-</w:t>
      </w:r>
      <w:r w:rsidR="00AE4008" w:rsidRPr="002528F7">
        <w:rPr>
          <w:rFonts w:ascii="Sylfaen" w:hAnsi="Sylfaen" w:cs="Sylfaen"/>
          <w:szCs w:val="24"/>
        </w:rPr>
        <w:t>ին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մասի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AE4008" w:rsidRPr="002528F7">
        <w:rPr>
          <w:rFonts w:ascii="Arial AM" w:hAnsi="Arial AM" w:cs="Sylfaen"/>
          <w:szCs w:val="24"/>
        </w:rPr>
        <w:t>5</w:t>
      </w:r>
      <w:r w:rsidR="00B514E8" w:rsidRPr="002528F7">
        <w:rPr>
          <w:rFonts w:ascii="Arial AM" w:hAnsi="Arial AM" w:cs="Sylfaen"/>
          <w:szCs w:val="24"/>
        </w:rPr>
        <w:t>.2</w:t>
      </w:r>
      <w:r w:rsidR="00F20DA5" w:rsidRPr="002528F7">
        <w:rPr>
          <w:rFonts w:ascii="Arial AM" w:hAnsi="Arial AM" w:cs="Sylfaen"/>
          <w:szCs w:val="24"/>
        </w:rPr>
        <w:t>-</w:t>
      </w:r>
      <w:r w:rsidR="00F20DA5" w:rsidRPr="002528F7">
        <w:rPr>
          <w:rFonts w:ascii="Sylfaen" w:hAnsi="Sylfaen" w:cs="Sylfaen"/>
          <w:szCs w:val="24"/>
        </w:rPr>
        <w:t>րդ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կետում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նշված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հարկի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գումարի</w:t>
      </w:r>
      <w:r w:rsidR="00B514E8" w:rsidRPr="002528F7">
        <w:rPr>
          <w:rFonts w:ascii="Arial AM" w:hAnsi="Arial AM" w:cs="Sylfaen"/>
          <w:szCs w:val="24"/>
        </w:rPr>
        <w:t xml:space="preserve"> </w:t>
      </w:r>
      <w:r w:rsidR="00B514E8" w:rsidRPr="002528F7">
        <w:rPr>
          <w:rFonts w:ascii="Sylfaen" w:hAnsi="Sylfaen" w:cs="Sylfaen"/>
          <w:szCs w:val="24"/>
          <w:lang w:val="ru-RU"/>
        </w:rPr>
        <w:t>հաշվարկման</w:t>
      </w:r>
      <w:r w:rsidR="00F61898" w:rsidRPr="002528F7">
        <w:rPr>
          <w:rFonts w:ascii="Arial AM" w:hAnsi="Arial AM" w:cs="Sylfaen"/>
          <w:lang w:val="hy-AM"/>
        </w:rPr>
        <w:t>:</w:t>
      </w:r>
    </w:p>
    <w:p w14:paraId="481D4BAC" w14:textId="608A0447" w:rsidR="00096865" w:rsidRPr="002528F7" w:rsidRDefault="00FD2748" w:rsidP="00EF3662">
      <w:pPr>
        <w:pStyle w:val="a3"/>
        <w:spacing w:line="240" w:lineRule="auto"/>
        <w:ind w:firstLine="567"/>
        <w:rPr>
          <w:rFonts w:ascii="Arial AM" w:hAnsi="Arial AM" w:cs="Sylfaen"/>
          <w:i w:val="0"/>
          <w:szCs w:val="24"/>
          <w:lang w:val="af-ZA"/>
        </w:rPr>
      </w:pPr>
      <w:r w:rsidRPr="002528F7">
        <w:rPr>
          <w:rFonts w:ascii="Arial AM" w:hAnsi="Arial AM" w:cs="Sylfaen"/>
          <w:i w:val="0"/>
          <w:szCs w:val="24"/>
          <w:lang w:val="af-ZA"/>
        </w:rPr>
        <w:t>8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>.</w:t>
      </w:r>
      <w:r w:rsidR="003F79B4" w:rsidRPr="002528F7">
        <w:rPr>
          <w:rFonts w:ascii="Arial AM" w:hAnsi="Arial AM" w:cs="Sylfaen"/>
          <w:i w:val="0"/>
          <w:szCs w:val="24"/>
          <w:lang w:val="af-ZA"/>
        </w:rPr>
        <w:t>4</w:t>
      </w:r>
      <w:r w:rsidR="00D7435F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Եթե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հայտում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անհամապատասխանություն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է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տեղ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գտել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տառերով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թվերով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գրված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գումարների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միջև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ապա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հիմք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է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ընդունվում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տառերով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գրված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hy-AM"/>
        </w:rPr>
        <w:t>գումարը</w:t>
      </w:r>
      <w:r w:rsidR="004D5671" w:rsidRPr="002528F7">
        <w:rPr>
          <w:rFonts w:ascii="Tahoma" w:hAnsi="Tahoma" w:cs="Tahoma"/>
          <w:i w:val="0"/>
          <w:szCs w:val="24"/>
          <w:lang w:val="hy-AM"/>
        </w:rPr>
        <w:t>։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Եթե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առաջարկվող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գները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ներկայացված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երկու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ավելի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արժույթներով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ապա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դրանք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համեմատվում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Հայաստանի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Հանրապետության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դրամով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` </w:t>
      </w:r>
      <w:r w:rsidR="00AB184D">
        <w:rPr>
          <w:rFonts w:asciiTheme="minorHAnsi" w:hAnsiTheme="minorHAnsi" w:cs="Sylfaen"/>
          <w:i w:val="0"/>
          <w:szCs w:val="24"/>
          <w:lang w:val="hy-AM"/>
        </w:rPr>
        <w:t xml:space="preserve">  ԿԲ-ի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263447" w:rsidRPr="002528F7">
        <w:rPr>
          <w:rStyle w:val="af6"/>
          <w:rFonts w:ascii="Arial AM" w:hAnsi="Arial AM" w:cs="Sylfaen"/>
          <w:i w:val="0"/>
          <w:szCs w:val="24"/>
          <w:lang w:val="af-ZA"/>
        </w:rPr>
        <w:footnoteReference w:id="11"/>
      </w:r>
      <w:r w:rsidR="00096865" w:rsidRPr="002528F7">
        <w:rPr>
          <w:rFonts w:ascii="Sylfaen" w:hAnsi="Sylfaen" w:cs="Sylfaen"/>
          <w:i w:val="0"/>
          <w:szCs w:val="24"/>
          <w:lang w:val="ru-RU"/>
        </w:rPr>
        <w:t>փոխարժեքով</w:t>
      </w:r>
      <w:r w:rsidR="004D5671" w:rsidRPr="002528F7">
        <w:rPr>
          <w:rFonts w:ascii="Tahoma" w:hAnsi="Tahoma" w:cs="Tahoma"/>
          <w:i w:val="0"/>
          <w:szCs w:val="24"/>
          <w:lang w:val="ru-RU"/>
        </w:rPr>
        <w:t>։</w:t>
      </w:r>
      <w:r w:rsidR="00507FEA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</w:p>
    <w:p w14:paraId="4B070BB9" w14:textId="3B122EED" w:rsidR="009B6D58" w:rsidRPr="002528F7" w:rsidRDefault="00FD2748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/>
          <w:sz w:val="20"/>
          <w:lang w:val="af-ZA" w:eastAsia="x-none"/>
        </w:rPr>
        <w:t>8</w:t>
      </w:r>
      <w:r w:rsidR="00633389" w:rsidRPr="002528F7">
        <w:rPr>
          <w:rFonts w:ascii="Arial AM" w:hAnsi="Arial AM"/>
          <w:sz w:val="20"/>
          <w:lang w:val="af-ZA" w:eastAsia="x-none"/>
        </w:rPr>
        <w:t>.</w:t>
      </w:r>
      <w:r w:rsidR="007367D4" w:rsidRPr="002528F7">
        <w:rPr>
          <w:rFonts w:ascii="Arial AM" w:hAnsi="Arial AM"/>
          <w:sz w:val="20"/>
          <w:lang w:val="hy-AM" w:eastAsia="x-none"/>
        </w:rPr>
        <w:t>5</w:t>
      </w:r>
      <w:r w:rsidR="00D7435F" w:rsidRPr="002528F7">
        <w:rPr>
          <w:rFonts w:ascii="Arial AM" w:hAnsi="Arial AM"/>
          <w:sz w:val="20"/>
          <w:lang w:val="af-ZA" w:eastAsia="x-none"/>
        </w:rPr>
        <w:t xml:space="preserve"> </w:t>
      </w:r>
      <w:r w:rsidR="00973FB1" w:rsidRPr="002528F7">
        <w:rPr>
          <w:rFonts w:ascii="Sylfaen" w:hAnsi="Sylfaen" w:cs="Sylfaen"/>
          <w:sz w:val="20"/>
          <w:lang w:val="af-ZA" w:eastAsia="x-none"/>
        </w:rPr>
        <w:t>Հ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անձնաժողովը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հրավերի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պահանջների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նկատմամբ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բավարար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հայտեր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ասնակիցներից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որոշում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հայտարարում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այդպիսին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չճանաչված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ru-RU" w:eastAsia="en-US"/>
        </w:rPr>
        <w:t>մասնակիցներին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>: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Շինարարական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ծրագրերի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գնման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դեպքում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հանձնաժողովը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գնահատում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նաև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ներկայացված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սարքերի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և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սարքավորումների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տեխնիկական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047327" w:rsidRPr="002528F7">
        <w:rPr>
          <w:rFonts w:ascii="Sylfaen" w:hAnsi="Sylfaen" w:cs="Sylfaen"/>
          <w:sz w:val="20"/>
          <w:szCs w:val="24"/>
          <w:lang w:val="af-ZA" w:eastAsia="en-US"/>
        </w:rPr>
        <w:t>բնութագրերի</w:t>
      </w:r>
      <w:r w:rsidR="000473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համապատասխանությունը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հրավերի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2414" w:rsidRPr="002528F7">
        <w:rPr>
          <w:rFonts w:ascii="Sylfaen" w:hAnsi="Sylfaen" w:cs="Sylfaen"/>
          <w:sz w:val="20"/>
          <w:szCs w:val="24"/>
          <w:lang w:val="ru-RU" w:eastAsia="en-US"/>
        </w:rPr>
        <w:t>պահանջներին</w:t>
      </w:r>
      <w:r w:rsidR="00D32414" w:rsidRPr="002528F7">
        <w:rPr>
          <w:rFonts w:ascii="Arial AM" w:hAnsi="Arial AM" w:cs="Sylfaen"/>
          <w:sz w:val="20"/>
          <w:szCs w:val="24"/>
          <w:lang w:val="af-ZA" w:eastAsia="en-US"/>
        </w:rPr>
        <w:t>: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նվազագույն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հավասարության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B6D58" w:rsidRPr="002528F7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="009B6D58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</w:p>
    <w:p w14:paraId="6859980A" w14:textId="375C991F" w:rsidR="009B6D58" w:rsidRPr="002528F7" w:rsidRDefault="009B6D58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. </w:t>
      </w:r>
      <w:r w:rsidR="00E34189"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="00E34189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այդպիսին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չճանաչված</w:t>
      </w:r>
      <w:r w:rsidR="006F3F15" w:rsidRPr="002528F7" w:rsidDel="006F3F15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D2748" w:rsidRPr="002528F7">
        <w:rPr>
          <w:rFonts w:ascii="Sylfaen" w:hAnsi="Sylfaen" w:cs="Sylfaen"/>
          <w:sz w:val="20"/>
          <w:szCs w:val="24"/>
          <w:lang w:val="hy-AM"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ասնակիցներին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որոշելու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նպատակով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նիստում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հավասար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գներ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ներկայացրած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վարվում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միաժամանակյա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բանակցություններ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նիստին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FD2748" w:rsidRPr="002528F7">
        <w:rPr>
          <w:rFonts w:ascii="Sylfaen" w:hAnsi="Sylfaen" w:cs="Sylfaen"/>
          <w:sz w:val="20"/>
          <w:szCs w:val="24"/>
          <w:lang w:val="hy-AM"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ասնակիցները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(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համապատասխան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լիազորություն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ունեցող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ներկայացուցիչները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>),</w:t>
      </w:r>
    </w:p>
    <w:p w14:paraId="502A9DAF" w14:textId="11F39B44" w:rsidR="009B6D58" w:rsidRPr="002528F7" w:rsidRDefault="009B6D58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Sylfaen" w:hAnsi="Sylfaen" w:cs="Sylfaen"/>
          <w:sz w:val="20"/>
          <w:szCs w:val="24"/>
          <w:lang w:val="ru-RU" w:eastAsia="en-US"/>
        </w:rPr>
        <w:t>բ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հակառակ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նիստը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կասեցվում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մեկ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հավասար</w:t>
      </w:r>
      <w:r w:rsidR="007367D4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367D4" w:rsidRPr="002528F7">
        <w:rPr>
          <w:rFonts w:ascii="Sylfaen" w:hAnsi="Sylfaen" w:cs="Sylfaen"/>
          <w:sz w:val="20"/>
          <w:szCs w:val="24"/>
          <w:lang w:val="hy-AM" w:eastAsia="en-US"/>
        </w:rPr>
        <w:t>գներ</w:t>
      </w:r>
      <w:r w:rsidR="00143E8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143E8C" w:rsidRPr="002528F7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="00143E8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143E8C" w:rsidRPr="002528F7">
        <w:rPr>
          <w:rFonts w:ascii="Sylfaen" w:hAnsi="Sylfaen" w:cs="Sylfaen"/>
          <w:sz w:val="20"/>
          <w:szCs w:val="24"/>
          <w:lang w:val="ru-RU" w:eastAsia="en-US"/>
        </w:rPr>
        <w:t>մասնակիցներին</w:t>
      </w:r>
      <w:r w:rsidR="00143E8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3F79B4" w:rsidRPr="002528F7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="003F79B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3F79B4" w:rsidRPr="002528F7">
        <w:rPr>
          <w:rFonts w:ascii="Sylfaen" w:hAnsi="Sylfaen" w:cs="Sylfaen"/>
          <w:sz w:val="20"/>
          <w:szCs w:val="24"/>
          <w:lang w:eastAsia="en-US"/>
        </w:rPr>
        <w:t>եղանակով</w:t>
      </w:r>
      <w:r w:rsidR="00143E8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միաժամանակ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ծանուցում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շուրջ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վարման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պայմանների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6F3F15" w:rsidRPr="002528F7">
        <w:rPr>
          <w:rFonts w:ascii="Sylfaen" w:hAnsi="Sylfaen" w:cs="Sylfaen"/>
          <w:sz w:val="20"/>
          <w:szCs w:val="24"/>
          <w:lang w:val="hy-AM" w:eastAsia="en-US"/>
        </w:rPr>
        <w:t>տևողության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ժամի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վայրի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>,</w:t>
      </w:r>
    </w:p>
    <w:p w14:paraId="0DF02B8D" w14:textId="77777777" w:rsidR="009B6D58" w:rsidRPr="002528F7" w:rsidRDefault="009B6D58" w:rsidP="00EF3662">
      <w:pPr>
        <w:pStyle w:val="norm"/>
        <w:spacing w:line="240" w:lineRule="auto"/>
        <w:rPr>
          <w:rFonts w:ascii="Arial AM" w:hAnsi="Arial AM" w:cs="Sylfaen"/>
          <w:color w:val="FF0000"/>
          <w:sz w:val="20"/>
          <w:szCs w:val="24"/>
          <w:lang w:val="af-ZA" w:eastAsia="en-US"/>
        </w:rPr>
      </w:pPr>
      <w:r w:rsidRPr="002528F7">
        <w:rPr>
          <w:rFonts w:ascii="Sylfaen" w:hAnsi="Sylfaen" w:cs="Sylfaen"/>
          <w:sz w:val="20"/>
          <w:szCs w:val="24"/>
          <w:lang w:val="ru-RU" w:eastAsia="en-US"/>
        </w:rPr>
        <w:t>գ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բանակցությունները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շուտ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քան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ծանուցումն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ուղարկվելու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օրվանից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երկրորդ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af-ZA" w:eastAsia="en-US"/>
        </w:rPr>
        <w:t>և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af-ZA" w:eastAsia="en-US"/>
        </w:rPr>
        <w:t>ոչ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73FB1" w:rsidRPr="002528F7">
        <w:rPr>
          <w:rFonts w:ascii="Sylfaen" w:hAnsi="Sylfaen" w:cs="Sylfaen"/>
          <w:sz w:val="20"/>
          <w:szCs w:val="24"/>
          <w:lang w:val="af-ZA" w:eastAsia="en-US"/>
        </w:rPr>
        <w:t>ուշ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973FB1" w:rsidRPr="002528F7">
        <w:rPr>
          <w:rFonts w:ascii="Sylfaen" w:hAnsi="Sylfaen" w:cs="Sylfaen"/>
          <w:sz w:val="20"/>
          <w:szCs w:val="24"/>
          <w:lang w:val="af-ZA" w:eastAsia="en-US"/>
        </w:rPr>
        <w:t>քան</w:t>
      </w:r>
      <w:r w:rsidR="00973FB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8A2FF1" w:rsidRPr="002528F7">
        <w:rPr>
          <w:rFonts w:ascii="Sylfaen" w:hAnsi="Sylfaen" w:cs="Sylfaen"/>
          <w:sz w:val="20"/>
          <w:szCs w:val="24"/>
          <w:lang w:val="hy-AM" w:eastAsia="en-US"/>
        </w:rPr>
        <w:t>հինգերորդ</w:t>
      </w:r>
      <w:r w:rsidR="008A2FF1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օրը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</w:p>
    <w:p w14:paraId="51C3860E" w14:textId="153F5DF1" w:rsidR="009B6D58" w:rsidRPr="002528F7" w:rsidRDefault="009B6D58" w:rsidP="00265A5A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Sylfaen" w:hAnsi="Sylfaen" w:cs="Sylfaen"/>
          <w:sz w:val="20"/>
          <w:szCs w:val="24"/>
          <w:lang w:val="ru-RU" w:eastAsia="en-US"/>
        </w:rPr>
        <w:t>դ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.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յուրաքանչյուր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ru-RU" w:eastAsia="en-US"/>
        </w:rPr>
        <w:t>մ</w:t>
      </w:r>
      <w:r w:rsidR="003B1FC0" w:rsidRPr="002528F7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սնակցի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`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տվյալ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հրապարակվում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մյուս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ru-RU"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ասնակ</w:t>
      </w:r>
      <w:r w:rsidR="007367D4" w:rsidRPr="002528F7">
        <w:rPr>
          <w:rFonts w:ascii="Sylfaen" w:hAnsi="Sylfaen" w:cs="Sylfaen"/>
          <w:sz w:val="20"/>
          <w:szCs w:val="24"/>
          <w:lang w:val="ru-RU" w:eastAsia="en-US"/>
        </w:rPr>
        <w:t>ցի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մինչև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վերջնաժամկետի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ավարտը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ru-RU" w:eastAsia="en-US"/>
        </w:rPr>
        <w:t>մ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ասնակիցը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վերանայել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իր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>,</w:t>
      </w:r>
    </w:p>
    <w:p w14:paraId="4AF9B4F8" w14:textId="6B90DA32" w:rsidR="00F4686C" w:rsidRPr="002528F7" w:rsidRDefault="00265A5A" w:rsidP="00265A5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      </w:t>
      </w:r>
      <w:r w:rsidR="009B6D58" w:rsidRPr="002528F7">
        <w:rPr>
          <w:rFonts w:ascii="Sylfaen" w:hAnsi="Sylfaen" w:cs="Sylfaen"/>
          <w:sz w:val="20"/>
          <w:lang w:val="hy-AM"/>
        </w:rPr>
        <w:t>ե</w:t>
      </w:r>
      <w:r w:rsidR="009B6D58" w:rsidRPr="002528F7">
        <w:rPr>
          <w:rFonts w:ascii="Arial AM" w:hAnsi="Arial AM" w:cs="Sylfaen"/>
          <w:sz w:val="20"/>
          <w:lang w:val="hy-AM"/>
        </w:rPr>
        <w:t xml:space="preserve">. </w:t>
      </w:r>
      <w:r w:rsidR="009B6D58" w:rsidRPr="002528F7">
        <w:rPr>
          <w:rFonts w:ascii="Sylfaen" w:hAnsi="Sylfaen" w:cs="Sylfaen"/>
          <w:sz w:val="20"/>
          <w:lang w:val="hy-AM"/>
        </w:rPr>
        <w:t>բանակցությունների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համար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սահմանված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վերջնաժամկետը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լրանալու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պահին</w:t>
      </w:r>
      <w:r w:rsidR="009B6D58" w:rsidRPr="002528F7">
        <w:rPr>
          <w:rFonts w:ascii="Arial AM" w:hAnsi="Arial AM" w:cs="Sylfaen"/>
          <w:sz w:val="20"/>
          <w:lang w:val="hy-AM"/>
        </w:rPr>
        <w:t xml:space="preserve">, </w:t>
      </w:r>
      <w:r w:rsidR="009B6D58" w:rsidRPr="002528F7">
        <w:rPr>
          <w:rFonts w:ascii="Sylfaen" w:hAnsi="Sylfaen" w:cs="Sylfaen"/>
          <w:sz w:val="20"/>
          <w:lang w:val="hy-AM"/>
        </w:rPr>
        <w:t>ըստ</w:t>
      </w:r>
      <w:r w:rsidR="00F4506C" w:rsidRPr="002528F7">
        <w:rPr>
          <w:rFonts w:ascii="Arial AM" w:hAnsi="Arial AM" w:cs="Sylfaen"/>
          <w:sz w:val="20"/>
          <w:lang w:val="hy-AM"/>
        </w:rPr>
        <w:t xml:space="preserve"> </w:t>
      </w:r>
      <w:r w:rsidR="00F4506C" w:rsidRPr="002528F7">
        <w:rPr>
          <w:rFonts w:ascii="Sylfaen" w:hAnsi="Sylfaen" w:cs="Sylfaen"/>
          <w:sz w:val="20"/>
          <w:lang w:val="hy-AM"/>
        </w:rPr>
        <w:t>դրան</w:t>
      </w:r>
      <w:r w:rsidR="00F4506C" w:rsidRPr="002528F7">
        <w:rPr>
          <w:rFonts w:ascii="Arial AM" w:hAnsi="Arial AM" w:cs="Sylfaen"/>
          <w:sz w:val="20"/>
          <w:lang w:val="hy-AM"/>
        </w:rPr>
        <w:t xml:space="preserve"> </w:t>
      </w:r>
      <w:r w:rsidR="00F4506C" w:rsidRPr="002528F7">
        <w:rPr>
          <w:rFonts w:ascii="Sylfaen" w:hAnsi="Sylfaen" w:cs="Sylfaen"/>
          <w:sz w:val="20"/>
          <w:lang w:val="hy-AM"/>
        </w:rPr>
        <w:t>ներկա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7210AC" w:rsidRPr="002528F7">
        <w:rPr>
          <w:rFonts w:ascii="Sylfaen" w:hAnsi="Sylfaen" w:cs="Sylfaen"/>
          <w:sz w:val="20"/>
          <w:lang w:val="hy-AM"/>
        </w:rPr>
        <w:t>մ</w:t>
      </w:r>
      <w:r w:rsidR="009B6D58" w:rsidRPr="002528F7">
        <w:rPr>
          <w:rFonts w:ascii="Sylfaen" w:hAnsi="Sylfaen" w:cs="Sylfaen"/>
          <w:sz w:val="20"/>
          <w:lang w:val="hy-AM"/>
        </w:rPr>
        <w:t>ասնակիցների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ներկայացրած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գների</w:t>
      </w:r>
      <w:r w:rsidR="009B6D58" w:rsidRPr="002528F7">
        <w:rPr>
          <w:rFonts w:ascii="Arial AM" w:hAnsi="Arial AM" w:cs="Sylfaen"/>
          <w:sz w:val="20"/>
          <w:lang w:val="hy-AM"/>
        </w:rPr>
        <w:t xml:space="preserve">, </w:t>
      </w:r>
      <w:r w:rsidR="009B6D58" w:rsidRPr="002528F7">
        <w:rPr>
          <w:rFonts w:ascii="Sylfaen" w:hAnsi="Sylfaen" w:cs="Sylfaen"/>
          <w:sz w:val="20"/>
          <w:lang w:val="hy-AM"/>
        </w:rPr>
        <w:t>որոշվում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և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հայտարարվում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են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AB1DD6" w:rsidRPr="002528F7">
        <w:rPr>
          <w:rFonts w:ascii="Sylfaen" w:hAnsi="Sylfaen" w:cs="Sylfaen"/>
          <w:sz w:val="20"/>
          <w:lang w:val="hy-AM"/>
        </w:rPr>
        <w:t>ընտրված</w:t>
      </w:r>
      <w:r w:rsidR="00AB1DD6" w:rsidRPr="002528F7">
        <w:rPr>
          <w:rFonts w:ascii="Arial AM" w:hAnsi="Arial AM" w:cs="Sylfaen"/>
          <w:sz w:val="20"/>
          <w:lang w:val="hy-AM"/>
        </w:rPr>
        <w:t xml:space="preserve"> </w:t>
      </w:r>
      <w:r w:rsidR="009B6D58" w:rsidRPr="002528F7">
        <w:rPr>
          <w:rFonts w:ascii="Sylfaen" w:hAnsi="Sylfaen" w:cs="Sylfaen"/>
          <w:sz w:val="20"/>
          <w:lang w:val="hy-AM"/>
        </w:rPr>
        <w:t>և</w:t>
      </w:r>
      <w:r w:rsidR="009B6D58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այդպիսին</w:t>
      </w:r>
      <w:r w:rsidR="006F3F15" w:rsidRPr="002528F7">
        <w:rPr>
          <w:rFonts w:ascii="Arial AM" w:hAnsi="Arial AM" w:cs="Sylfaen"/>
          <w:sz w:val="20"/>
          <w:lang w:val="hy-AM"/>
        </w:rPr>
        <w:t xml:space="preserve"> </w:t>
      </w:r>
      <w:r w:rsidR="006F3F15" w:rsidRPr="002528F7">
        <w:rPr>
          <w:rFonts w:ascii="Sylfaen" w:hAnsi="Sylfaen" w:cs="Sylfaen"/>
          <w:sz w:val="20"/>
          <w:lang w:val="hy-AM"/>
        </w:rPr>
        <w:t>չճանաչված</w:t>
      </w:r>
      <w:r w:rsidR="006F3F15" w:rsidRPr="002528F7" w:rsidDel="006F3F15">
        <w:rPr>
          <w:rFonts w:ascii="Arial AM" w:hAnsi="Arial AM" w:cs="Sylfaen"/>
          <w:sz w:val="20"/>
          <w:lang w:val="hy-AM"/>
        </w:rPr>
        <w:t xml:space="preserve"> </w:t>
      </w:r>
      <w:r w:rsidR="007210AC" w:rsidRPr="002528F7">
        <w:rPr>
          <w:rFonts w:ascii="Sylfaen" w:hAnsi="Sylfaen" w:cs="Sylfaen"/>
          <w:sz w:val="20"/>
          <w:lang w:val="hy-AM"/>
        </w:rPr>
        <w:t>մ</w:t>
      </w:r>
      <w:r w:rsidR="009B6D58" w:rsidRPr="002528F7">
        <w:rPr>
          <w:rFonts w:ascii="Sylfaen" w:hAnsi="Sylfaen" w:cs="Sylfaen"/>
          <w:sz w:val="20"/>
          <w:lang w:val="hy-AM"/>
        </w:rPr>
        <w:t>ասնակիցները</w:t>
      </w:r>
      <w:r w:rsidR="00F4686C" w:rsidRPr="002528F7">
        <w:rPr>
          <w:rFonts w:ascii="Arial AM" w:hAnsi="Arial AM" w:cs="Sylfaen"/>
          <w:sz w:val="20"/>
          <w:lang w:val="hy-AM"/>
        </w:rPr>
        <w:t xml:space="preserve">:  </w:t>
      </w:r>
      <w:r w:rsidR="00F4686C" w:rsidRPr="002528F7">
        <w:rPr>
          <w:rFonts w:ascii="Sylfaen" w:hAnsi="Sylfaen" w:cs="Sylfaen"/>
          <w:sz w:val="20"/>
          <w:lang w:val="hy-AM"/>
        </w:rPr>
        <w:t>Եթե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բանակցությունների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արդյունքում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մասնակիցների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ներկայացրած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գները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մնում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են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հավասար</w:t>
      </w:r>
      <w:r w:rsidR="00F4686C" w:rsidRPr="002528F7">
        <w:rPr>
          <w:rFonts w:ascii="Arial AM" w:hAnsi="Arial AM" w:cs="Sylfaen"/>
          <w:sz w:val="20"/>
          <w:lang w:val="hy-AM"/>
        </w:rPr>
        <w:t xml:space="preserve">, </w:t>
      </w:r>
      <w:r w:rsidR="00F4686C" w:rsidRPr="002528F7">
        <w:rPr>
          <w:rFonts w:ascii="Sylfaen" w:hAnsi="Sylfaen" w:cs="Sylfaen"/>
          <w:sz w:val="20"/>
          <w:lang w:val="hy-AM"/>
        </w:rPr>
        <w:t>գնման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ընթացակարգն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Օրենքի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37-</w:t>
      </w:r>
      <w:r w:rsidR="00F4686C" w:rsidRPr="002528F7">
        <w:rPr>
          <w:rFonts w:ascii="Sylfaen" w:hAnsi="Sylfaen" w:cs="Sylfaen"/>
          <w:sz w:val="20"/>
          <w:lang w:val="hy-AM"/>
        </w:rPr>
        <w:t>րդ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հոդվածի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1-</w:t>
      </w:r>
      <w:r w:rsidR="00F4686C" w:rsidRPr="002528F7">
        <w:rPr>
          <w:rFonts w:ascii="Sylfaen" w:hAnsi="Sylfaen" w:cs="Sylfaen"/>
          <w:sz w:val="20"/>
          <w:lang w:val="hy-AM"/>
        </w:rPr>
        <w:t>ին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մասի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1-</w:t>
      </w:r>
      <w:r w:rsidR="00F4686C" w:rsidRPr="002528F7">
        <w:rPr>
          <w:rFonts w:ascii="Sylfaen" w:hAnsi="Sylfaen" w:cs="Sylfaen"/>
          <w:sz w:val="20"/>
          <w:lang w:val="hy-AM"/>
        </w:rPr>
        <w:t>ին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կետի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հիման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վրա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հայտարարվում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է</w:t>
      </w:r>
      <w:r w:rsidR="00F4686C" w:rsidRPr="002528F7">
        <w:rPr>
          <w:rFonts w:ascii="Arial AM" w:hAnsi="Arial AM" w:cs="Sylfaen"/>
          <w:sz w:val="20"/>
          <w:lang w:val="hy-AM"/>
        </w:rPr>
        <w:t xml:space="preserve"> </w:t>
      </w:r>
      <w:r w:rsidR="00F4686C" w:rsidRPr="002528F7">
        <w:rPr>
          <w:rFonts w:ascii="Sylfaen" w:hAnsi="Sylfaen" w:cs="Sylfaen"/>
          <w:sz w:val="20"/>
          <w:lang w:val="hy-AM"/>
        </w:rPr>
        <w:t>չկայացած</w:t>
      </w:r>
      <w:r w:rsidR="00F4686C" w:rsidRPr="002528F7">
        <w:rPr>
          <w:rFonts w:ascii="Arial AM" w:hAnsi="Arial AM" w:cs="Sylfaen"/>
          <w:sz w:val="20"/>
          <w:lang w:val="hy-AM"/>
        </w:rPr>
        <w:t>:</w:t>
      </w:r>
    </w:p>
    <w:p w14:paraId="74EE646E" w14:textId="0FF62C0C" w:rsidR="00F4686C" w:rsidRPr="002528F7" w:rsidRDefault="00F4686C" w:rsidP="00265A5A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8.6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պահանջների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բավարար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գնահատված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գերազանցում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գնահատող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կարող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առաջարկ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ներկայացրած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հայտարարել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մասնակից՝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վերջինիս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կողմերի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իրավունքներն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պարտականություններն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մտնում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գերազանցող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չափով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լրացուցիչ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միջոցներ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կողմերի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համաձայնագիր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կնքելու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համաձայնագիրը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լրացուցիչ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միջոցները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նախատեսվելուն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տասնհինգ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ընթացքում՝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աշխատանքի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ժամկետները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երկարաձգելով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օրվանից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համաձայնագրի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ընկած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ժամանակահատվածով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համաձայն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պայմանագիրը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լուծվում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կնքելուն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վաթսուն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օրացուցային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լրացուցիչ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միջոցներ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: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պարբերության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պահանջները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կիրառվում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lastRenderedPageBreak/>
        <w:t>երբ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ներկայացրել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մեկից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ավել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մասնակիցներ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միայն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գնահատվել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պահանջներին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բավարար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788FBFAD" w14:textId="6C4946CD" w:rsidR="00F4686C" w:rsidRPr="002528F7" w:rsidRDefault="00F4686C" w:rsidP="00265A5A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="00265A5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65A5A" w:rsidRPr="002528F7">
        <w:rPr>
          <w:rFonts w:ascii="Sylfaen" w:hAnsi="Sylfaen" w:cs="Sylfaen"/>
          <w:sz w:val="20"/>
          <w:szCs w:val="24"/>
          <w:lang w:val="hy-AM" w:eastAsia="en-US"/>
        </w:rPr>
        <w:t>չկիրառման</w:t>
      </w:r>
      <w:r w:rsidR="00265A5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65A5A"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="00265A5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65A5A" w:rsidRPr="002528F7">
        <w:rPr>
          <w:rFonts w:ascii="Sylfaen" w:hAnsi="Sylfaen" w:cs="Sylfaen"/>
          <w:sz w:val="20"/>
          <w:szCs w:val="24"/>
          <w:lang w:val="hy-AM" w:eastAsia="en-US"/>
        </w:rPr>
        <w:t>ընթացակարգը</w:t>
      </w:r>
      <w:r w:rsidR="00265A5A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265A5A" w:rsidRPr="002528F7">
        <w:rPr>
          <w:rFonts w:ascii="Sylfaen" w:hAnsi="Sylfaen" w:cs="Sylfaen"/>
          <w:sz w:val="20"/>
          <w:szCs w:val="24"/>
          <w:lang w:val="hy-AM" w:eastAsia="en-US"/>
        </w:rPr>
        <w:t>Օ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րենքի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37-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հոդվածի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1-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մասի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1-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հայտարարվում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չկայացած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00C5AAA6" w14:textId="77777777" w:rsidR="00B514E8" w:rsidRPr="002528F7" w:rsidRDefault="00FD2748" w:rsidP="00EF3662">
      <w:pPr>
        <w:ind w:firstLine="708"/>
        <w:jc w:val="both"/>
        <w:rPr>
          <w:rFonts w:ascii="Arial AM" w:hAnsi="Arial AM"/>
          <w:sz w:val="20"/>
          <w:szCs w:val="20"/>
          <w:lang w:val="hy-AM" w:eastAsia="x-none"/>
        </w:rPr>
      </w:pPr>
      <w:r w:rsidRPr="002528F7">
        <w:rPr>
          <w:rFonts w:ascii="Arial AM" w:hAnsi="Arial AM"/>
          <w:sz w:val="20"/>
          <w:szCs w:val="20"/>
          <w:lang w:val="af-ZA" w:eastAsia="x-none"/>
        </w:rPr>
        <w:t>8</w:t>
      </w:r>
      <w:r w:rsidR="00C82BD2" w:rsidRPr="002528F7">
        <w:rPr>
          <w:rFonts w:ascii="Arial AM" w:hAnsi="Arial AM"/>
          <w:sz w:val="20"/>
          <w:szCs w:val="20"/>
          <w:lang w:val="af-ZA" w:eastAsia="x-none"/>
        </w:rPr>
        <w:t>.</w:t>
      </w:r>
      <w:r w:rsidR="00DF2FEF" w:rsidRPr="002528F7">
        <w:rPr>
          <w:rFonts w:ascii="Arial AM" w:hAnsi="Arial AM"/>
          <w:sz w:val="20"/>
          <w:szCs w:val="20"/>
          <w:lang w:val="af-ZA" w:eastAsia="x-none"/>
        </w:rPr>
        <w:t>7</w:t>
      </w:r>
      <w:r w:rsidR="00E24EBF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53C9B" w:rsidRPr="002528F7">
        <w:rPr>
          <w:rFonts w:ascii="Sylfaen" w:hAnsi="Sylfaen" w:cs="Sylfaen"/>
          <w:sz w:val="20"/>
          <w:szCs w:val="20"/>
          <w:lang w:val="af-ZA" w:eastAsia="x-none"/>
        </w:rPr>
        <w:t>Պ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ահանջի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դեպքում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AD522C" w:rsidRPr="002528F7">
        <w:rPr>
          <w:rFonts w:ascii="Sylfaen" w:hAnsi="Sylfaen" w:cs="Sylfaen"/>
          <w:sz w:val="20"/>
          <w:szCs w:val="20"/>
          <w:lang w:val="af-ZA" w:eastAsia="x-none"/>
        </w:rPr>
        <w:t>որևէ</w:t>
      </w:r>
      <w:r w:rsidR="00AD522C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210AC" w:rsidRPr="002528F7">
        <w:rPr>
          <w:rFonts w:ascii="Sylfaen" w:hAnsi="Sylfaen" w:cs="Sylfaen"/>
          <w:sz w:val="20"/>
          <w:szCs w:val="20"/>
          <w:lang w:val="af-ZA" w:eastAsia="x-none"/>
        </w:rPr>
        <w:t>մ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ասնակցի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հայտիպատճենները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հանձնաժողովի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քարտուղարն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անհապաղ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տրամադրում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նման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պահանջ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ներկայացրած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A66431" w:rsidRPr="002528F7">
        <w:rPr>
          <w:rFonts w:ascii="Sylfaen" w:hAnsi="Sylfaen" w:cs="Sylfaen"/>
          <w:sz w:val="20"/>
          <w:szCs w:val="20"/>
          <w:lang w:val="af-ZA" w:eastAsia="x-none"/>
        </w:rPr>
        <w:t>այլ</w:t>
      </w:r>
      <w:r w:rsidR="00A6643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36E4" w:rsidRPr="002528F7">
        <w:rPr>
          <w:rFonts w:ascii="Sylfaen" w:hAnsi="Sylfaen" w:cs="Sylfaen"/>
          <w:sz w:val="20"/>
          <w:szCs w:val="20"/>
          <w:lang w:val="af-ZA" w:eastAsia="x-none"/>
        </w:rPr>
        <w:t>մ</w:t>
      </w:r>
      <w:r w:rsidR="00B514E8" w:rsidRPr="002528F7">
        <w:rPr>
          <w:rFonts w:ascii="Sylfaen" w:hAnsi="Sylfaen" w:cs="Sylfaen"/>
          <w:sz w:val="20"/>
          <w:szCs w:val="20"/>
          <w:lang w:val="af-ZA" w:eastAsia="x-none"/>
        </w:rPr>
        <w:t>ասնակցին</w:t>
      </w:r>
      <w:r w:rsidR="00B514E8" w:rsidRPr="002528F7">
        <w:rPr>
          <w:rFonts w:ascii="Arial AM" w:hAnsi="Arial AM"/>
          <w:sz w:val="20"/>
          <w:szCs w:val="20"/>
          <w:lang w:val="af-ZA" w:eastAsia="x-none"/>
        </w:rPr>
        <w:t>:</w:t>
      </w:r>
      <w:r w:rsidR="007B6811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Պահանջի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կատարման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անհնարինության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դեպքում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պահանջ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ներկայացրած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անձին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անհապաղ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տրամադրվում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410B68" w:rsidRPr="002528F7">
        <w:rPr>
          <w:rFonts w:ascii="Sylfaen" w:hAnsi="Sylfaen" w:cs="Sylfaen"/>
          <w:sz w:val="20"/>
          <w:szCs w:val="20"/>
          <w:lang w:val="hy-AM" w:eastAsia="x-none"/>
        </w:rPr>
        <w:t>հայտում</w:t>
      </w:r>
      <w:r w:rsidR="00410B68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410B68" w:rsidRPr="002528F7">
        <w:rPr>
          <w:rFonts w:ascii="Sylfaen" w:hAnsi="Sylfaen" w:cs="Sylfaen"/>
          <w:sz w:val="20"/>
          <w:szCs w:val="20"/>
          <w:lang w:val="hy-AM" w:eastAsia="x-none"/>
        </w:rPr>
        <w:t>ներառված</w:t>
      </w:r>
      <w:r w:rsidR="00410B68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փաստաթղթերը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,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որոնց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վերջինս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ծանոթանում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տեղում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,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իրավունք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ունի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լուսանկարել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դրանք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և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վերադարձնում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CA4AB2" w:rsidRPr="002528F7">
        <w:rPr>
          <w:rFonts w:ascii="Sylfaen" w:hAnsi="Sylfaen" w:cs="Sylfaen"/>
          <w:sz w:val="20"/>
          <w:szCs w:val="20"/>
          <w:lang w:val="af-ZA" w:eastAsia="x-none"/>
        </w:rPr>
        <w:t>հանձնաժողովի</w:t>
      </w:r>
      <w:r w:rsidR="00CA4AB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քարտուղարին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նիստի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ընթացքում՝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առանց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խոչընդոտելու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հանձնաժողովի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բնականոն</w:t>
      </w:r>
      <w:r w:rsidR="007B681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7B6811" w:rsidRPr="002528F7">
        <w:rPr>
          <w:rFonts w:ascii="Sylfaen" w:hAnsi="Sylfaen" w:cs="Sylfaen"/>
          <w:sz w:val="20"/>
          <w:szCs w:val="20"/>
          <w:lang w:val="af-ZA" w:eastAsia="x-none"/>
        </w:rPr>
        <w:t>գործունեությանը</w:t>
      </w:r>
      <w:r w:rsidR="007B6811" w:rsidRPr="002528F7">
        <w:rPr>
          <w:rFonts w:ascii="Arial AM" w:hAnsi="Arial AM"/>
          <w:sz w:val="20"/>
          <w:szCs w:val="20"/>
          <w:lang w:val="hy-AM" w:eastAsia="x-none"/>
        </w:rPr>
        <w:t>:</w:t>
      </w:r>
    </w:p>
    <w:p w14:paraId="3A304632" w14:textId="77777777" w:rsidR="00116E47" w:rsidRPr="002528F7" w:rsidRDefault="00A150A9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/>
          <w:sz w:val="20"/>
          <w:lang w:val="af-ZA" w:eastAsia="x-none"/>
        </w:rPr>
        <w:t>8</w:t>
      </w:r>
      <w:r w:rsidR="002B121D" w:rsidRPr="002528F7">
        <w:rPr>
          <w:rFonts w:ascii="Arial AM" w:hAnsi="Arial AM"/>
          <w:sz w:val="20"/>
          <w:lang w:val="af-ZA" w:eastAsia="x-none"/>
        </w:rPr>
        <w:t>.</w:t>
      </w:r>
      <w:r w:rsidR="006F3F15" w:rsidRPr="002528F7">
        <w:rPr>
          <w:rFonts w:ascii="Arial AM" w:hAnsi="Arial AM"/>
          <w:sz w:val="20"/>
          <w:lang w:val="hy-AM" w:eastAsia="x-none"/>
        </w:rPr>
        <w:t>8</w:t>
      </w:r>
      <w:r w:rsidR="00794157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Եթե</w:t>
      </w:r>
      <w:r w:rsidR="002B121D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հայտերի</w:t>
      </w:r>
      <w:r w:rsidR="002B121D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բացման</w:t>
      </w:r>
      <w:r w:rsidR="00DE1C00" w:rsidRPr="002528F7">
        <w:rPr>
          <w:rFonts w:ascii="Arial AM" w:hAnsi="Arial AM"/>
          <w:sz w:val="20"/>
          <w:lang w:val="hy-AM" w:eastAsia="x-none"/>
        </w:rPr>
        <w:t xml:space="preserve"> </w:t>
      </w:r>
      <w:r w:rsidR="00DE1C00" w:rsidRPr="002528F7">
        <w:rPr>
          <w:rFonts w:ascii="Sylfaen" w:hAnsi="Sylfaen" w:cs="Sylfaen"/>
          <w:sz w:val="20"/>
          <w:lang w:val="hy-AM" w:eastAsia="x-none"/>
        </w:rPr>
        <w:t>և</w:t>
      </w:r>
      <w:r w:rsidR="00DE1C00" w:rsidRPr="002528F7">
        <w:rPr>
          <w:rFonts w:ascii="Arial AM" w:hAnsi="Arial AM"/>
          <w:sz w:val="20"/>
          <w:lang w:val="hy-AM" w:eastAsia="x-none"/>
        </w:rPr>
        <w:t xml:space="preserve"> </w:t>
      </w:r>
      <w:r w:rsidR="00DE1C00" w:rsidRPr="002528F7">
        <w:rPr>
          <w:rFonts w:ascii="Sylfaen" w:hAnsi="Sylfaen" w:cs="Sylfaen"/>
          <w:sz w:val="20"/>
          <w:lang w:val="hy-AM" w:eastAsia="x-none"/>
        </w:rPr>
        <w:t>գնահատման</w:t>
      </w:r>
      <w:r w:rsidR="002B121D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նիստի</w:t>
      </w:r>
      <w:r w:rsidR="002B121D" w:rsidRPr="002528F7">
        <w:rPr>
          <w:rFonts w:ascii="Arial AM" w:hAnsi="Arial AM"/>
          <w:sz w:val="20"/>
          <w:lang w:val="af-ZA" w:eastAsia="x-none"/>
        </w:rPr>
        <w:t xml:space="preserve"> </w:t>
      </w:r>
      <w:r w:rsidR="002B121D" w:rsidRPr="002528F7">
        <w:rPr>
          <w:rFonts w:ascii="Sylfaen" w:hAnsi="Sylfaen" w:cs="Sylfaen"/>
          <w:sz w:val="20"/>
          <w:lang w:val="af-ZA" w:eastAsia="x-none"/>
        </w:rPr>
        <w:t>ընթացքում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իրականացված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արդյուն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softHyphen/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քում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af-ZA" w:eastAsia="en-US"/>
        </w:rPr>
        <w:t>մ</w:t>
      </w:r>
      <w:r w:rsidR="00A24827" w:rsidRPr="002528F7">
        <w:rPr>
          <w:rFonts w:ascii="Sylfaen" w:hAnsi="Sylfaen" w:cs="Sylfaen"/>
          <w:sz w:val="20"/>
          <w:szCs w:val="24"/>
          <w:lang w:val="af-ZA" w:eastAsia="en-US"/>
        </w:rPr>
        <w:t>ասնակցի</w:t>
      </w:r>
      <w:r w:rsidR="00A2482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հայտում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արձանագրվում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անհամապատասխանություններ՝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պահանջների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>,</w:t>
      </w:r>
      <w:bookmarkStart w:id="7" w:name="_Hlk9262487"/>
      <w:r w:rsidR="00476579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bookmarkEnd w:id="7"/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օրով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կասեցնում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նիստը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քարտուղարը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նույն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օրը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D321F" w:rsidRPr="002528F7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="00ED321F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D321F" w:rsidRPr="002528F7">
        <w:rPr>
          <w:rFonts w:ascii="Sylfaen" w:hAnsi="Sylfaen" w:cs="Sylfaen"/>
          <w:sz w:val="20"/>
          <w:szCs w:val="24"/>
          <w:lang w:val="af-ZA" w:eastAsia="en-US"/>
        </w:rPr>
        <w:t>եղանակով</w:t>
      </w:r>
      <w:r w:rsidR="00ED321F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տեղեկացնում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210AC" w:rsidRPr="002528F7">
        <w:rPr>
          <w:rFonts w:ascii="Sylfaen" w:hAnsi="Sylfaen" w:cs="Sylfaen"/>
          <w:sz w:val="20"/>
          <w:szCs w:val="24"/>
          <w:lang w:val="af-ZA" w:eastAsia="en-US"/>
        </w:rPr>
        <w:t>մ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ասնակցին՝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առաջարկելով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կասեցման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ավարտը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շտկել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>:</w:t>
      </w:r>
    </w:p>
    <w:p w14:paraId="6901C63A" w14:textId="77777777" w:rsidR="002B121D" w:rsidRPr="002528F7" w:rsidRDefault="00116E47" w:rsidP="00EF3662">
      <w:pPr>
        <w:pStyle w:val="norm"/>
        <w:spacing w:line="240" w:lineRule="auto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Sylfaen" w:hAnsi="Sylfaen" w:cs="Sylfaen"/>
          <w:sz w:val="20"/>
          <w:szCs w:val="24"/>
          <w:lang w:val="hy-AM" w:eastAsia="en-US"/>
        </w:rPr>
        <w:t>Մասնակցին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ուղարկվող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ծանուցման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մանրամասն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նկարագրվում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հայտի</w:t>
      </w:r>
      <w:r w:rsidR="00873E8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գն</w:t>
      </w:r>
      <w:r w:rsidR="00563192" w:rsidRPr="002528F7">
        <w:rPr>
          <w:rFonts w:ascii="Sylfaen" w:hAnsi="Sylfaen" w:cs="Sylfaen"/>
          <w:sz w:val="20"/>
          <w:szCs w:val="24"/>
          <w:lang w:eastAsia="en-US"/>
        </w:rPr>
        <w:t>ա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հատման</w:t>
      </w:r>
      <w:r w:rsidR="00873E8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="00873E8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հայտնաբերված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873E83" w:rsidRPr="002528F7">
        <w:rPr>
          <w:rFonts w:ascii="Sylfaen" w:hAnsi="Sylfaen" w:cs="Sylfaen"/>
          <w:sz w:val="20"/>
          <w:szCs w:val="24"/>
          <w:lang w:val="hy-AM" w:eastAsia="en-US"/>
        </w:rPr>
        <w:t>բոլոր</w:t>
      </w:r>
      <w:r w:rsidR="00873E8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անհամապատասխանությունները</w:t>
      </w:r>
      <w:r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  <w:r w:rsidR="002B121D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  </w:t>
      </w:r>
    </w:p>
    <w:p w14:paraId="041E911D" w14:textId="77777777" w:rsidR="00FC31D8" w:rsidRPr="002528F7" w:rsidRDefault="00A150A9" w:rsidP="00EF3662">
      <w:pPr>
        <w:pStyle w:val="norm"/>
        <w:spacing w:line="240" w:lineRule="auto"/>
        <w:ind w:firstLine="567"/>
        <w:rPr>
          <w:rFonts w:ascii="Arial AM" w:hAnsi="Arial AM" w:cs="Sylfaen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af-ZA" w:eastAsia="en-US"/>
        </w:rPr>
        <w:t>8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>.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>9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A171D" w:rsidRPr="002528F7">
        <w:rPr>
          <w:rFonts w:ascii="Arial AM" w:hAnsi="Arial AM" w:cs="Sylfaen"/>
          <w:sz w:val="20"/>
          <w:szCs w:val="24"/>
          <w:lang w:val="af-ZA" w:eastAsia="en-US"/>
        </w:rPr>
        <w:t>8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>.</w:t>
      </w:r>
      <w:r w:rsidR="006F3F15" w:rsidRPr="002528F7">
        <w:rPr>
          <w:rFonts w:ascii="Arial AM" w:hAnsi="Arial AM" w:cs="Sylfaen"/>
          <w:sz w:val="20"/>
          <w:szCs w:val="24"/>
          <w:lang w:val="hy-AM" w:eastAsia="en-US"/>
        </w:rPr>
        <w:t>8</w:t>
      </w:r>
      <w:r w:rsidR="004E6A12" w:rsidRPr="002528F7">
        <w:rPr>
          <w:rFonts w:ascii="Arial AM" w:hAnsi="Arial AM" w:cs="Sylfaen"/>
          <w:sz w:val="20"/>
          <w:szCs w:val="24"/>
          <w:lang w:val="af-ZA" w:eastAsia="en-US"/>
        </w:rPr>
        <w:t>-</w:t>
      </w:r>
      <w:r w:rsidR="004E6A12" w:rsidRPr="002528F7">
        <w:rPr>
          <w:rFonts w:ascii="Sylfaen" w:hAnsi="Sylfaen" w:cs="Sylfaen"/>
          <w:sz w:val="20"/>
          <w:szCs w:val="24"/>
          <w:lang w:val="hy-AM" w:eastAsia="en-US"/>
        </w:rPr>
        <w:t>րդ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կետով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ժամկետում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A171D" w:rsidRPr="002528F7">
        <w:rPr>
          <w:rFonts w:ascii="Sylfaen" w:hAnsi="Sylfaen" w:cs="Sylfaen"/>
          <w:sz w:val="20"/>
          <w:szCs w:val="24"/>
          <w:lang w:val="af-ZA" w:eastAsia="en-US"/>
        </w:rPr>
        <w:t>մ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շտկում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արձանագրված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անհամապատասխանությունը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վերջին</w:t>
      </w:r>
      <w:r w:rsidR="009A05AC" w:rsidRPr="002528F7">
        <w:rPr>
          <w:rFonts w:ascii="Sylfaen" w:hAnsi="Sylfaen" w:cs="Sylfaen"/>
          <w:sz w:val="20"/>
          <w:szCs w:val="24"/>
          <w:lang w:val="hy-AM" w:eastAsia="en-US"/>
        </w:rPr>
        <w:t>ի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ս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գնահատվում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բավարար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: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Հակառակ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հայտը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գնահատվում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անբավարար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և</w:t>
      </w:r>
      <w:r w:rsidR="002B121D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2B121D" w:rsidRPr="002528F7">
        <w:rPr>
          <w:rFonts w:ascii="Sylfaen" w:hAnsi="Sylfaen" w:cs="Sylfaen"/>
          <w:sz w:val="20"/>
          <w:szCs w:val="24"/>
          <w:lang w:val="hy-AM" w:eastAsia="en-US"/>
        </w:rPr>
        <w:t>մերժվում</w:t>
      </w:r>
      <w:r w:rsidR="009A05AC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9A05AC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,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իսկ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է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ճանաչվում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տեղ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D14B02" w:rsidRPr="002528F7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="00D14B02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</w:p>
    <w:p w14:paraId="23B1CA8C" w14:textId="77777777" w:rsidR="006F3F15" w:rsidRPr="002528F7" w:rsidRDefault="00A150A9" w:rsidP="006F3F15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</w:rPr>
        <w:t>8</w:t>
      </w:r>
      <w:r w:rsidR="002B121D" w:rsidRPr="002528F7">
        <w:rPr>
          <w:rFonts w:ascii="Arial AM" w:hAnsi="Arial AM" w:cs="Sylfaen"/>
          <w:szCs w:val="24"/>
        </w:rPr>
        <w:t>.</w:t>
      </w:r>
      <w:r w:rsidR="006F3F15" w:rsidRPr="002528F7">
        <w:rPr>
          <w:rFonts w:ascii="Arial AM" w:hAnsi="Arial AM" w:cs="Sylfaen"/>
          <w:szCs w:val="24"/>
          <w:lang w:val="hy-AM"/>
        </w:rPr>
        <w:t>10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Հանձնաժողովի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անդամը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քարտուղարը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չի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կարող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մասնակցել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հանձնաժողովի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աշխատանքներին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եթե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հանձնաժողովի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գործունեության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ընթացքումպարզվում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է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որ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վերջիններիս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կողմից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հիմնադրված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բաժնեմաս</w:t>
      </w:r>
      <w:r w:rsidR="006F3F15" w:rsidRPr="002528F7">
        <w:rPr>
          <w:rFonts w:ascii="Arial AM" w:hAnsi="Arial AM" w:cs="Sylfaen"/>
          <w:szCs w:val="24"/>
        </w:rPr>
        <w:t xml:space="preserve"> (</w:t>
      </w:r>
      <w:r w:rsidR="006F3F15" w:rsidRPr="002528F7">
        <w:rPr>
          <w:rFonts w:ascii="Sylfaen" w:hAnsi="Sylfaen" w:cs="Sylfaen"/>
          <w:szCs w:val="24"/>
          <w:lang w:val="hy-AM"/>
        </w:rPr>
        <w:t>փայաբաժին</w:t>
      </w:r>
      <w:r w:rsidR="006F3F15" w:rsidRPr="002528F7">
        <w:rPr>
          <w:rFonts w:ascii="Arial AM" w:hAnsi="Arial AM" w:cs="Sylfaen"/>
          <w:szCs w:val="24"/>
        </w:rPr>
        <w:t xml:space="preserve">) </w:t>
      </w:r>
      <w:r w:rsidR="006F3F15" w:rsidRPr="002528F7">
        <w:rPr>
          <w:rFonts w:ascii="Sylfaen" w:hAnsi="Sylfaen" w:cs="Sylfaen"/>
          <w:szCs w:val="24"/>
          <w:lang w:val="hy-AM"/>
        </w:rPr>
        <w:t>ունեցող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կազմակերպությունը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իրենց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մերձավոր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ազգակցությամբ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խնամիությամբ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կապված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անձը</w:t>
      </w:r>
      <w:r w:rsidR="006F3F15" w:rsidRPr="002528F7">
        <w:rPr>
          <w:rFonts w:ascii="Arial AM" w:hAnsi="Arial AM" w:cs="Sylfaen"/>
          <w:szCs w:val="24"/>
        </w:rPr>
        <w:t xml:space="preserve"> (</w:t>
      </w:r>
      <w:r w:rsidR="006F3F15" w:rsidRPr="002528F7">
        <w:rPr>
          <w:rFonts w:ascii="Sylfaen" w:hAnsi="Sylfaen" w:cs="Sylfaen"/>
          <w:szCs w:val="24"/>
          <w:lang w:val="hy-AM"/>
        </w:rPr>
        <w:t>ծնող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ամուսին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երեխա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եղբայր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քույր</w:t>
      </w:r>
      <w:r w:rsidR="006F3F15" w:rsidRPr="002528F7">
        <w:rPr>
          <w:rFonts w:ascii="Arial AM" w:hAnsi="Arial AM" w:cs="Sylfaen"/>
          <w:szCs w:val="24"/>
        </w:rPr>
        <w:t>,</w:t>
      </w:r>
      <w:r w:rsidR="006F3F15" w:rsidRPr="002528F7">
        <w:rPr>
          <w:rFonts w:ascii="Sylfaen" w:hAnsi="Sylfaen" w:cs="Sylfaen"/>
          <w:szCs w:val="24"/>
          <w:lang w:val="hy-AM"/>
        </w:rPr>
        <w:t>տատ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պապ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թոռ</w:t>
      </w:r>
      <w:r w:rsidR="006F3F15" w:rsidRPr="002528F7">
        <w:rPr>
          <w:rFonts w:ascii="Arial AM" w:hAnsi="Arial AM" w:cs="Sylfaen"/>
          <w:szCs w:val="24"/>
          <w:lang w:val="hy-AM"/>
        </w:rPr>
        <w:t>,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ինչպես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նաև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ամուսնու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ծնող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երեխա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եղբայր</w:t>
      </w:r>
      <w:r w:rsidR="006F3F15" w:rsidRPr="002528F7">
        <w:rPr>
          <w:rFonts w:ascii="Arial AM" w:hAnsi="Arial AM" w:cs="Sylfaen"/>
          <w:szCs w:val="24"/>
          <w:lang w:val="hy-AM"/>
        </w:rPr>
        <w:t>,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քույր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տատ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պապ</w:t>
      </w:r>
      <w:r w:rsidR="006F3F15" w:rsidRPr="002528F7">
        <w:rPr>
          <w:rFonts w:ascii="Arial AM" w:hAnsi="Arial AM" w:cs="Sylfaen"/>
          <w:szCs w:val="24"/>
          <w:lang w:val="hy-AM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թոռ</w:t>
      </w:r>
      <w:r w:rsidR="006F3F15" w:rsidRPr="002528F7">
        <w:rPr>
          <w:rFonts w:ascii="Arial AM" w:hAnsi="Arial AM" w:cs="Sylfaen"/>
          <w:szCs w:val="24"/>
        </w:rPr>
        <w:t xml:space="preserve">)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այդ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անձի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կողմից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հիմնադրված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բաժնեմաս</w:t>
      </w:r>
      <w:r w:rsidR="006F3F15" w:rsidRPr="002528F7">
        <w:rPr>
          <w:rFonts w:ascii="Arial AM" w:hAnsi="Arial AM" w:cs="Sylfaen"/>
          <w:szCs w:val="24"/>
        </w:rPr>
        <w:t xml:space="preserve"> (</w:t>
      </w:r>
      <w:r w:rsidR="006F3F15" w:rsidRPr="002528F7">
        <w:rPr>
          <w:rFonts w:ascii="Sylfaen" w:hAnsi="Sylfaen" w:cs="Sylfaen"/>
          <w:szCs w:val="24"/>
          <w:lang w:val="hy-AM"/>
        </w:rPr>
        <w:t>փայաբաժին</w:t>
      </w:r>
      <w:r w:rsidR="006F3F15" w:rsidRPr="002528F7">
        <w:rPr>
          <w:rFonts w:ascii="Arial AM" w:hAnsi="Arial AM" w:cs="Sylfaen"/>
          <w:szCs w:val="24"/>
        </w:rPr>
        <w:t xml:space="preserve">) </w:t>
      </w:r>
      <w:r w:rsidR="006F3F15" w:rsidRPr="002528F7">
        <w:rPr>
          <w:rFonts w:ascii="Sylfaen" w:hAnsi="Sylfaen" w:cs="Sylfaen"/>
          <w:szCs w:val="24"/>
          <w:lang w:val="hy-AM"/>
        </w:rPr>
        <w:t>ունեցող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կազմակերպությունը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սույն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ընթացակարգին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մասնակցելու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համար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ներկայացրել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է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հայտ</w:t>
      </w:r>
      <w:r w:rsidR="006F3F15" w:rsidRPr="002528F7">
        <w:rPr>
          <w:rFonts w:ascii="Arial AM" w:hAnsi="Arial AM" w:cs="Sylfaen"/>
          <w:szCs w:val="24"/>
        </w:rPr>
        <w:t>: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Եթե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առկա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է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սույն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կետով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նախատեսված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պայմանը</w:t>
      </w:r>
      <w:r w:rsidR="006F3F15" w:rsidRPr="002528F7">
        <w:rPr>
          <w:rFonts w:ascii="Arial AM" w:hAnsi="Arial AM" w:cs="Sylfaen"/>
          <w:szCs w:val="24"/>
        </w:rPr>
        <w:t xml:space="preserve">, </w:t>
      </w:r>
      <w:r w:rsidR="006F3F15" w:rsidRPr="002528F7">
        <w:rPr>
          <w:rFonts w:ascii="Sylfaen" w:hAnsi="Sylfaen" w:cs="Sylfaen"/>
          <w:szCs w:val="24"/>
          <w:lang w:val="hy-AM"/>
        </w:rPr>
        <w:t>ապա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սույն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ընթացակարգի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առնչությամբ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շահերի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բախում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ունեցող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հանձնաժողովի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անդամը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կամ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քարտուղարը</w:t>
      </w:r>
      <w:r w:rsidR="006F3F15" w:rsidRPr="002528F7">
        <w:rPr>
          <w:rFonts w:ascii="Arial AM" w:hAnsi="Arial AM" w:cs="Sylfaen"/>
          <w:szCs w:val="24"/>
          <w:lang w:val="hy-AM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անհապաղ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ինքնաբացարկ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է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հայտնում</w:t>
      </w:r>
      <w:r w:rsidR="006F3F15" w:rsidRPr="002528F7">
        <w:rPr>
          <w:rFonts w:ascii="Arial AM" w:hAnsi="Arial AM" w:cs="Sylfaen"/>
          <w:szCs w:val="24"/>
        </w:rPr>
        <w:t xml:space="preserve"> </w:t>
      </w:r>
      <w:r w:rsidR="006F3F15" w:rsidRPr="002528F7">
        <w:rPr>
          <w:rFonts w:ascii="Sylfaen" w:hAnsi="Sylfaen" w:cs="Sylfaen"/>
          <w:szCs w:val="24"/>
          <w:lang w:val="hy-AM"/>
        </w:rPr>
        <w:t>սույնընթացակարգից</w:t>
      </w:r>
      <w:r w:rsidR="006F3F15" w:rsidRPr="002528F7">
        <w:rPr>
          <w:rFonts w:ascii="Arial AM" w:hAnsi="Arial AM" w:cs="Sylfaen"/>
          <w:szCs w:val="24"/>
        </w:rPr>
        <w:t xml:space="preserve">: </w:t>
      </w:r>
    </w:p>
    <w:p w14:paraId="76B41B7F" w14:textId="77777777" w:rsidR="005E0E50" w:rsidRPr="002528F7" w:rsidRDefault="005E0E50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</w:p>
    <w:p w14:paraId="768FD1A4" w14:textId="77777777" w:rsidR="00794157" w:rsidRPr="002528F7" w:rsidRDefault="00A150A9" w:rsidP="00D571F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  <w:lang w:val="hy-AM"/>
        </w:rPr>
        <w:t>8</w:t>
      </w:r>
      <w:r w:rsidR="005E0E50" w:rsidRPr="002528F7">
        <w:rPr>
          <w:rFonts w:ascii="Arial AM" w:hAnsi="Arial AM" w:cs="Sylfaen"/>
          <w:szCs w:val="24"/>
          <w:lang w:val="hy-AM"/>
        </w:rPr>
        <w:t>.1</w:t>
      </w:r>
      <w:r w:rsidR="006F3F15" w:rsidRPr="002528F7">
        <w:rPr>
          <w:rFonts w:ascii="Arial AM" w:hAnsi="Arial AM" w:cs="Sylfaen"/>
          <w:szCs w:val="24"/>
          <w:lang w:val="hy-AM"/>
        </w:rPr>
        <w:t>1</w:t>
      </w:r>
      <w:r w:rsidR="00794157" w:rsidRPr="002528F7">
        <w:rPr>
          <w:rFonts w:ascii="Arial AM" w:hAnsi="Arial AM" w:cs="Sylfaen"/>
          <w:szCs w:val="24"/>
          <w:lang w:val="hy-AM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Հայտերը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բացվելուց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7A3F75" w:rsidRPr="002528F7">
        <w:rPr>
          <w:rFonts w:ascii="Sylfaen" w:hAnsi="Sylfaen" w:cs="Sylfaen"/>
          <w:szCs w:val="24"/>
          <w:lang w:val="es-ES"/>
        </w:rPr>
        <w:t>և</w:t>
      </w:r>
      <w:r w:rsidR="007A3F75" w:rsidRPr="002528F7">
        <w:rPr>
          <w:rFonts w:ascii="Arial AM" w:hAnsi="Arial AM" w:cs="Sylfaen"/>
          <w:szCs w:val="24"/>
          <w:lang w:val="es-ES"/>
        </w:rPr>
        <w:t xml:space="preserve"> </w:t>
      </w:r>
      <w:r w:rsidR="007A3F75" w:rsidRPr="002528F7">
        <w:rPr>
          <w:rFonts w:ascii="Sylfaen" w:hAnsi="Sylfaen" w:cs="Sylfaen"/>
          <w:szCs w:val="24"/>
          <w:lang w:val="es-ES"/>
        </w:rPr>
        <w:t>գնահատվելուց</w:t>
      </w:r>
      <w:r w:rsidR="007A3F75" w:rsidRPr="002528F7">
        <w:rPr>
          <w:rFonts w:ascii="Arial AM" w:hAnsi="Arial AM" w:cs="Sylfaen"/>
          <w:szCs w:val="24"/>
          <w:lang w:val="es-ES"/>
        </w:rPr>
        <w:t xml:space="preserve"> </w:t>
      </w:r>
      <w:r w:rsidR="007A3F75" w:rsidRPr="002528F7">
        <w:rPr>
          <w:rFonts w:ascii="Sylfaen" w:hAnsi="Sylfaen" w:cs="Sylfaen"/>
          <w:szCs w:val="24"/>
          <w:lang w:val="es-ES"/>
        </w:rPr>
        <w:t>հետո</w:t>
      </w:r>
      <w:r w:rsidR="007A3F75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հետո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կազմվում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է</w:t>
      </w:r>
      <w:r w:rsidR="00EA58C8" w:rsidRPr="002528F7">
        <w:rPr>
          <w:rFonts w:ascii="Arial AM" w:hAnsi="Arial AM" w:cs="Sylfaen"/>
          <w:szCs w:val="24"/>
          <w:lang w:val="es-ES"/>
        </w:rPr>
        <w:t xml:space="preserve"> </w:t>
      </w:r>
      <w:r w:rsidR="00EA58C8" w:rsidRPr="002528F7">
        <w:rPr>
          <w:rFonts w:ascii="Sylfaen" w:hAnsi="Sylfaen" w:cs="Sylfaen"/>
          <w:szCs w:val="24"/>
          <w:lang w:val="es-ES"/>
        </w:rPr>
        <w:t>արձանագրություն</w:t>
      </w:r>
      <w:r w:rsidR="00EA58C8" w:rsidRPr="002528F7">
        <w:rPr>
          <w:rFonts w:ascii="Arial AM" w:hAnsi="Arial AM" w:cs="Sylfaen"/>
          <w:szCs w:val="24"/>
          <w:lang w:val="es-ES"/>
        </w:rPr>
        <w:t>`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գնումների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մասին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ՀՀ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օրենսդրությամբ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սահմանված</w:t>
      </w:r>
      <w:r w:rsidR="00EA58C8" w:rsidRPr="002528F7">
        <w:rPr>
          <w:rFonts w:ascii="Arial AM" w:hAnsi="Arial AM" w:cs="Sylfaen"/>
        </w:rPr>
        <w:t xml:space="preserve"> </w:t>
      </w:r>
      <w:r w:rsidR="00EA58C8" w:rsidRPr="002528F7">
        <w:rPr>
          <w:rFonts w:ascii="Sylfaen" w:hAnsi="Sylfaen" w:cs="Sylfaen"/>
        </w:rPr>
        <w:t>կարգով</w:t>
      </w:r>
      <w:r w:rsidR="00EA58C8" w:rsidRPr="002528F7">
        <w:rPr>
          <w:rFonts w:ascii="Arial AM" w:hAnsi="Arial AM" w:cs="Sylfaen"/>
          <w:lang w:val="hy-AM"/>
        </w:rPr>
        <w:t>:</w:t>
      </w:r>
      <w:r w:rsidR="00D571F0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Ընդ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որում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հանձնաժողովի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նիստի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արձանագր</w:t>
      </w:r>
      <w:r w:rsidR="007A3F75" w:rsidRPr="002528F7">
        <w:rPr>
          <w:rFonts w:ascii="Sylfaen" w:hAnsi="Sylfaen" w:cs="Sylfaen"/>
          <w:lang w:val="hy-AM"/>
        </w:rPr>
        <w:t>ու</w:t>
      </w:r>
      <w:r w:rsidR="00F025FC" w:rsidRPr="002528F7">
        <w:rPr>
          <w:rFonts w:ascii="Sylfaen" w:hAnsi="Sylfaen" w:cs="Sylfaen"/>
          <w:lang w:val="hy-AM"/>
        </w:rPr>
        <w:t>թյ</w:t>
      </w:r>
      <w:r w:rsidR="007A3F75" w:rsidRPr="002528F7">
        <w:rPr>
          <w:rFonts w:ascii="Sylfaen" w:hAnsi="Sylfaen" w:cs="Sylfaen"/>
          <w:lang w:val="hy-AM"/>
        </w:rPr>
        <w:t>ա</w:t>
      </w:r>
      <w:r w:rsidR="00F025FC" w:rsidRPr="002528F7">
        <w:rPr>
          <w:rFonts w:ascii="Sylfaen" w:hAnsi="Sylfaen" w:cs="Sylfaen"/>
          <w:lang w:val="hy-AM"/>
        </w:rPr>
        <w:t>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մեջ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մանրամասն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նկարագրվում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են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հայտերի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գնահատման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արդյունքում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արձանագրված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անհամապատասխանությունները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և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դրանցով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պայմանավորված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հայտերի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մերժման</w:t>
      </w:r>
      <w:r w:rsidR="00F025FC" w:rsidRPr="002528F7">
        <w:rPr>
          <w:rFonts w:ascii="Arial AM" w:hAnsi="Arial AM" w:cs="Sylfaen"/>
          <w:lang w:val="hy-AM"/>
        </w:rPr>
        <w:t xml:space="preserve"> </w:t>
      </w:r>
      <w:r w:rsidR="00F025FC" w:rsidRPr="002528F7">
        <w:rPr>
          <w:rFonts w:ascii="Sylfaen" w:hAnsi="Sylfaen" w:cs="Sylfaen"/>
          <w:lang w:val="hy-AM"/>
        </w:rPr>
        <w:t>հիմքերը</w:t>
      </w:r>
      <w:r w:rsidR="00F025FC" w:rsidRPr="002528F7">
        <w:rPr>
          <w:rFonts w:ascii="Arial AM" w:hAnsi="Arial AM" w:cs="Sylfaen"/>
          <w:lang w:val="hy-AM"/>
        </w:rPr>
        <w:t>:</w:t>
      </w:r>
      <w:r w:rsidR="007A3F75" w:rsidRPr="002528F7">
        <w:rPr>
          <w:rFonts w:ascii="Arial AM" w:hAnsi="Arial AM" w:cs="Sylfaen"/>
          <w:lang w:val="hy-AM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Արձանագրությունն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ստորագրում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են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հանձնաժողովի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նիստին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ներկա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  <w:lang w:val="hy-AM"/>
        </w:rPr>
        <w:t>անդամները։</w:t>
      </w:r>
    </w:p>
    <w:p w14:paraId="066A802F" w14:textId="77777777" w:rsidR="00E65F37" w:rsidRPr="002528F7" w:rsidRDefault="00A150A9" w:rsidP="00D571F0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hy-AM"/>
        </w:rPr>
      </w:pPr>
      <w:r w:rsidRPr="002528F7">
        <w:rPr>
          <w:rFonts w:ascii="Arial AM" w:hAnsi="Arial AM" w:cs="Sylfaen"/>
          <w:szCs w:val="24"/>
          <w:lang w:val="hy-AM"/>
        </w:rPr>
        <w:t>8</w:t>
      </w:r>
      <w:r w:rsidR="005E2F4D" w:rsidRPr="002528F7">
        <w:rPr>
          <w:rFonts w:ascii="Arial AM" w:hAnsi="Arial AM" w:cs="Sylfaen"/>
          <w:szCs w:val="24"/>
          <w:lang w:val="hy-AM"/>
        </w:rPr>
        <w:t>.</w:t>
      </w:r>
      <w:r w:rsidR="00EA58C8" w:rsidRPr="002528F7">
        <w:rPr>
          <w:rFonts w:ascii="Arial AM" w:hAnsi="Arial AM" w:cs="Sylfaen"/>
          <w:szCs w:val="24"/>
          <w:lang w:val="hy-AM"/>
        </w:rPr>
        <w:t>1</w:t>
      </w:r>
      <w:r w:rsidR="006F3F15" w:rsidRPr="002528F7">
        <w:rPr>
          <w:rFonts w:ascii="Arial AM" w:hAnsi="Arial AM" w:cs="Sylfaen"/>
          <w:szCs w:val="24"/>
          <w:lang w:val="hy-AM"/>
        </w:rPr>
        <w:t>2</w:t>
      </w:r>
      <w:r w:rsidR="005E3501" w:rsidRPr="002528F7">
        <w:rPr>
          <w:rFonts w:ascii="Arial AM" w:hAnsi="Arial AM" w:cs="Sylfaen"/>
          <w:szCs w:val="24"/>
        </w:rPr>
        <w:t xml:space="preserve"> </w:t>
      </w:r>
      <w:r w:rsidR="009A171D" w:rsidRPr="002528F7">
        <w:rPr>
          <w:rFonts w:ascii="Sylfaen" w:hAnsi="Sylfaen" w:cs="Sylfaen"/>
          <w:szCs w:val="24"/>
        </w:rPr>
        <w:t>Հ</w:t>
      </w:r>
      <w:r w:rsidR="005E3501" w:rsidRPr="002528F7">
        <w:rPr>
          <w:rFonts w:ascii="Sylfaen" w:hAnsi="Sylfaen" w:cs="Sylfaen"/>
          <w:szCs w:val="24"/>
        </w:rPr>
        <w:t>անձնաժողովի</w:t>
      </w:r>
      <w:r w:rsidR="005E3501" w:rsidRPr="002528F7">
        <w:rPr>
          <w:rFonts w:ascii="Arial AM" w:hAnsi="Arial AM" w:cs="Sylfaen"/>
          <w:szCs w:val="24"/>
        </w:rPr>
        <w:t xml:space="preserve"> </w:t>
      </w:r>
      <w:r w:rsidR="005E3501" w:rsidRPr="002528F7">
        <w:rPr>
          <w:rFonts w:ascii="Sylfaen" w:hAnsi="Sylfaen" w:cs="Sylfaen"/>
          <w:szCs w:val="24"/>
        </w:rPr>
        <w:t>քարտուղարը</w:t>
      </w:r>
      <w:r w:rsidR="005E3501" w:rsidRPr="002528F7">
        <w:rPr>
          <w:rFonts w:ascii="Arial AM" w:hAnsi="Arial AM" w:cs="Sylfaen"/>
          <w:szCs w:val="24"/>
        </w:rPr>
        <w:t xml:space="preserve"> </w:t>
      </w:r>
      <w:r w:rsidR="00E65F37" w:rsidRPr="002528F7">
        <w:rPr>
          <w:rFonts w:ascii="Sylfaen" w:hAnsi="Sylfaen" w:cs="Sylfaen"/>
          <w:szCs w:val="24"/>
        </w:rPr>
        <w:t>հայտերի</w:t>
      </w:r>
      <w:r w:rsidR="00E65F37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բացման</w:t>
      </w:r>
      <w:r w:rsidR="006D5E0B" w:rsidRPr="002528F7">
        <w:rPr>
          <w:rFonts w:ascii="Arial AM" w:hAnsi="Arial AM" w:cs="Sylfaen"/>
          <w:szCs w:val="24"/>
          <w:lang w:val="hy-AM"/>
        </w:rPr>
        <w:t xml:space="preserve"> </w:t>
      </w:r>
      <w:r w:rsidR="006D5E0B" w:rsidRPr="002528F7">
        <w:rPr>
          <w:rFonts w:ascii="Sylfaen" w:hAnsi="Sylfaen" w:cs="Sylfaen"/>
          <w:szCs w:val="24"/>
          <w:lang w:val="hy-AM"/>
        </w:rPr>
        <w:t>և</w:t>
      </w:r>
      <w:r w:rsidR="006D5E0B" w:rsidRPr="002528F7">
        <w:rPr>
          <w:rFonts w:ascii="Arial AM" w:hAnsi="Arial AM" w:cs="Sylfaen"/>
          <w:szCs w:val="24"/>
          <w:lang w:val="hy-AM"/>
        </w:rPr>
        <w:t xml:space="preserve"> </w:t>
      </w:r>
      <w:r w:rsidR="006D5E0B" w:rsidRPr="002528F7">
        <w:rPr>
          <w:rFonts w:ascii="Sylfaen" w:hAnsi="Sylfaen" w:cs="Sylfaen"/>
          <w:szCs w:val="24"/>
          <w:lang w:val="hy-AM"/>
        </w:rPr>
        <w:t>գնահատման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նիստի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ավարտից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հետո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ոչ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ուշ</w:t>
      </w:r>
      <w:r w:rsidR="00D11611" w:rsidRPr="002528F7">
        <w:rPr>
          <w:rFonts w:ascii="Arial AM" w:hAnsi="Arial AM" w:cs="Sylfaen"/>
          <w:szCs w:val="24"/>
        </w:rPr>
        <w:t xml:space="preserve"> </w:t>
      </w:r>
      <w:r w:rsidR="00D11611" w:rsidRPr="002528F7">
        <w:rPr>
          <w:rFonts w:ascii="Sylfaen" w:hAnsi="Sylfaen" w:cs="Sylfaen"/>
          <w:szCs w:val="24"/>
        </w:rPr>
        <w:t>քան</w:t>
      </w:r>
      <w:r w:rsidR="00D11611" w:rsidRPr="002528F7">
        <w:rPr>
          <w:rFonts w:ascii="Arial AM" w:hAnsi="Arial AM" w:cs="Arial"/>
          <w:spacing w:val="-8"/>
          <w:sz w:val="24"/>
          <w:szCs w:val="24"/>
        </w:rPr>
        <w:t xml:space="preserve"> </w:t>
      </w:r>
      <w:r w:rsidR="00E65F37" w:rsidRPr="002528F7">
        <w:rPr>
          <w:rFonts w:ascii="Arial AM" w:hAnsi="Arial AM" w:cs="Sylfaen"/>
          <w:szCs w:val="24"/>
        </w:rPr>
        <w:t xml:space="preserve"> </w:t>
      </w:r>
      <w:r w:rsidR="00E65F37" w:rsidRPr="002528F7">
        <w:rPr>
          <w:rFonts w:ascii="Sylfaen" w:hAnsi="Sylfaen" w:cs="Sylfaen"/>
          <w:szCs w:val="24"/>
        </w:rPr>
        <w:t>հաջորդող</w:t>
      </w:r>
      <w:r w:rsidR="00E65F37" w:rsidRPr="002528F7">
        <w:rPr>
          <w:rFonts w:ascii="Arial AM" w:hAnsi="Arial AM" w:cs="Sylfaen"/>
          <w:szCs w:val="24"/>
        </w:rPr>
        <w:t xml:space="preserve"> </w:t>
      </w:r>
      <w:r w:rsidR="00E65F37" w:rsidRPr="002528F7">
        <w:rPr>
          <w:rFonts w:ascii="Sylfaen" w:hAnsi="Sylfaen" w:cs="Sylfaen"/>
          <w:szCs w:val="24"/>
        </w:rPr>
        <w:t>աշխատանքային</w:t>
      </w:r>
      <w:r w:rsidR="00E65F37" w:rsidRPr="002528F7">
        <w:rPr>
          <w:rFonts w:ascii="Arial AM" w:hAnsi="Arial AM" w:cs="Sylfaen"/>
          <w:szCs w:val="24"/>
        </w:rPr>
        <w:t xml:space="preserve"> </w:t>
      </w:r>
      <w:r w:rsidR="00E65F37" w:rsidRPr="002528F7">
        <w:rPr>
          <w:rFonts w:ascii="Sylfaen" w:hAnsi="Sylfaen" w:cs="Sylfaen"/>
          <w:szCs w:val="24"/>
        </w:rPr>
        <w:t>օրը</w:t>
      </w:r>
      <w:r w:rsidR="00E65F37" w:rsidRPr="002528F7">
        <w:rPr>
          <w:rFonts w:ascii="Arial AM" w:hAnsi="Arial AM" w:cs="Sylfaen"/>
          <w:szCs w:val="24"/>
        </w:rPr>
        <w:t xml:space="preserve">` </w:t>
      </w:r>
    </w:p>
    <w:p w14:paraId="3EC44B70" w14:textId="77777777" w:rsidR="00794157" w:rsidRPr="002528F7" w:rsidRDefault="00A24827" w:rsidP="00EF3662">
      <w:pPr>
        <w:pStyle w:val="23"/>
        <w:spacing w:line="240" w:lineRule="auto"/>
        <w:ind w:firstLine="567"/>
        <w:rPr>
          <w:rFonts w:ascii="Arial AM" w:hAnsi="Arial AM" w:cs="Sylfaen"/>
          <w:lang w:val="hy-AM"/>
        </w:rPr>
      </w:pPr>
      <w:r w:rsidRPr="002528F7">
        <w:rPr>
          <w:rFonts w:ascii="Arial AM" w:hAnsi="Arial AM" w:cs="Sylfaen"/>
          <w:lang w:val="hy-AM"/>
        </w:rPr>
        <w:t xml:space="preserve">1) </w:t>
      </w:r>
      <w:r w:rsidRPr="002528F7">
        <w:rPr>
          <w:rFonts w:ascii="Sylfaen" w:hAnsi="Sylfaen" w:cs="Sylfaen"/>
          <w:lang w:val="hy-AM"/>
        </w:rPr>
        <w:t>հայտերի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բացման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նիստի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արձանագրության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բնօրինակից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արտատպված</w:t>
      </w:r>
      <w:r w:rsidRPr="002528F7">
        <w:rPr>
          <w:rFonts w:ascii="Arial AM" w:hAnsi="Arial AM" w:cs="Sylfaen"/>
          <w:lang w:val="hy-AM"/>
        </w:rPr>
        <w:t xml:space="preserve"> (</w:t>
      </w:r>
      <w:r w:rsidRPr="002528F7">
        <w:rPr>
          <w:rFonts w:ascii="Sylfaen" w:hAnsi="Sylfaen" w:cs="Sylfaen"/>
          <w:lang w:val="hy-AM"/>
        </w:rPr>
        <w:t>սկանավորված</w:t>
      </w:r>
      <w:r w:rsidRPr="002528F7">
        <w:rPr>
          <w:rFonts w:ascii="Arial AM" w:hAnsi="Arial AM" w:cs="Sylfaen"/>
          <w:lang w:val="hy-AM"/>
        </w:rPr>
        <w:t xml:space="preserve">) </w:t>
      </w:r>
      <w:r w:rsidRPr="002528F7">
        <w:rPr>
          <w:rFonts w:ascii="Sylfaen" w:hAnsi="Sylfaen" w:cs="Sylfaen"/>
          <w:lang w:val="hy-AM"/>
        </w:rPr>
        <w:t>տարբերակը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և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սույն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E30D12" w:rsidRPr="002528F7">
        <w:rPr>
          <w:rFonts w:ascii="Sylfaen" w:hAnsi="Sylfaen" w:cs="Sylfaen"/>
          <w:lang w:val="hy-AM"/>
        </w:rPr>
        <w:t>հրավերի</w:t>
      </w:r>
      <w:r w:rsidR="00E30D12" w:rsidRPr="002528F7">
        <w:rPr>
          <w:rFonts w:ascii="Arial AM" w:hAnsi="Arial AM" w:cs="Sylfaen"/>
          <w:lang w:val="hy-AM"/>
        </w:rPr>
        <w:t xml:space="preserve"> 1-</w:t>
      </w:r>
      <w:r w:rsidR="00E30D12" w:rsidRPr="002528F7">
        <w:rPr>
          <w:rFonts w:ascii="Sylfaen" w:hAnsi="Sylfaen" w:cs="Sylfaen"/>
          <w:lang w:val="hy-AM"/>
        </w:rPr>
        <w:t>ին</w:t>
      </w:r>
      <w:r w:rsidR="00E30D12" w:rsidRPr="002528F7">
        <w:rPr>
          <w:rFonts w:ascii="Arial AM" w:hAnsi="Arial AM" w:cs="Sylfaen"/>
          <w:lang w:val="hy-AM"/>
        </w:rPr>
        <w:t xml:space="preserve"> </w:t>
      </w:r>
      <w:r w:rsidR="00E30D12" w:rsidRPr="002528F7">
        <w:rPr>
          <w:rFonts w:ascii="Sylfaen" w:hAnsi="Sylfaen" w:cs="Sylfaen"/>
          <w:lang w:val="hy-AM"/>
        </w:rPr>
        <w:t>մասի</w:t>
      </w:r>
      <w:r w:rsidR="00E30D12" w:rsidRPr="002528F7">
        <w:rPr>
          <w:rFonts w:ascii="Arial AM" w:hAnsi="Arial AM" w:cs="Sylfaen"/>
          <w:lang w:val="hy-AM"/>
        </w:rPr>
        <w:t xml:space="preserve"> 3.5 </w:t>
      </w:r>
      <w:r w:rsidR="00E30D12" w:rsidRPr="002528F7">
        <w:rPr>
          <w:rFonts w:ascii="Sylfaen" w:hAnsi="Sylfaen" w:cs="Sylfaen"/>
          <w:lang w:val="hy-AM"/>
        </w:rPr>
        <w:t>կետում</w:t>
      </w:r>
      <w:r w:rsidR="00E30D12" w:rsidRPr="002528F7">
        <w:rPr>
          <w:rFonts w:ascii="Arial AM" w:hAnsi="Arial AM" w:cs="Sylfaen"/>
          <w:lang w:val="hy-AM"/>
        </w:rPr>
        <w:t xml:space="preserve"> </w:t>
      </w:r>
      <w:r w:rsidR="00E30D12" w:rsidRPr="002528F7">
        <w:rPr>
          <w:rFonts w:ascii="Sylfaen" w:hAnsi="Sylfaen" w:cs="Sylfaen"/>
          <w:lang w:val="hy-AM"/>
        </w:rPr>
        <w:t>նշված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հիմնավորումների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քննարկման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ամփոփաթերթը</w:t>
      </w:r>
      <w:r w:rsidR="009A30B4" w:rsidRPr="002528F7">
        <w:rPr>
          <w:rFonts w:ascii="Arial AM" w:hAnsi="Arial AM" w:cs="Sylfaen"/>
          <w:lang w:val="hy-AM"/>
        </w:rPr>
        <w:t xml:space="preserve">, </w:t>
      </w:r>
      <w:r w:rsidR="009A30B4" w:rsidRPr="002528F7">
        <w:rPr>
          <w:rFonts w:ascii="Sylfaen" w:hAnsi="Sylfaen" w:cs="Sylfaen"/>
          <w:lang w:val="hy-AM"/>
        </w:rPr>
        <w:t>որը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պարունակում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է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տեղեկություններ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նաև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հիմնավորումները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ստանալու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ամսաթվի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և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էլեկտրոնային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փոստի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հասցեների</w:t>
      </w:r>
      <w:r w:rsidR="009A30B4" w:rsidRPr="002528F7">
        <w:rPr>
          <w:rFonts w:ascii="Arial AM" w:hAnsi="Arial AM" w:cs="Sylfaen"/>
          <w:lang w:val="hy-AM"/>
        </w:rPr>
        <w:t xml:space="preserve"> </w:t>
      </w:r>
      <w:r w:rsidR="009A30B4" w:rsidRPr="002528F7">
        <w:rPr>
          <w:rFonts w:ascii="Sylfaen" w:hAnsi="Sylfaen" w:cs="Sylfaen"/>
          <w:lang w:val="hy-AM"/>
        </w:rPr>
        <w:t>վերաբերյալ</w:t>
      </w:r>
      <w:r w:rsidR="009A30B4" w:rsidRPr="002528F7">
        <w:rPr>
          <w:rFonts w:ascii="Arial AM" w:hAnsi="Arial AM" w:cs="Sylfaen"/>
          <w:lang w:val="hy-AM"/>
        </w:rPr>
        <w:t xml:space="preserve">, 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հրապարակում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է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Sylfaen" w:hAnsi="Sylfaen" w:cs="Sylfaen"/>
          <w:lang w:val="hy-AM"/>
        </w:rPr>
        <w:t>տեղեկագրում</w:t>
      </w:r>
      <w:r w:rsidR="00902BB9" w:rsidRPr="002528F7">
        <w:rPr>
          <w:rFonts w:ascii="Arial AM" w:hAnsi="Arial AM" w:cs="Sylfaen"/>
          <w:lang w:val="hy-AM"/>
        </w:rPr>
        <w:t xml:space="preserve">: </w:t>
      </w:r>
      <w:r w:rsidR="00902BB9" w:rsidRPr="002528F7">
        <w:rPr>
          <w:rFonts w:ascii="Sylfaen" w:hAnsi="Sylfaen" w:cs="Sylfaen"/>
          <w:lang w:val="hy-AM"/>
        </w:rPr>
        <w:t>Եթե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հիմնավորումներ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չեն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ներկայացվել</w:t>
      </w:r>
      <w:r w:rsidR="00902BB9" w:rsidRPr="002528F7">
        <w:rPr>
          <w:rFonts w:ascii="Arial AM" w:hAnsi="Arial AM" w:cs="Sylfaen"/>
          <w:lang w:val="hy-AM"/>
        </w:rPr>
        <w:t xml:space="preserve">, </w:t>
      </w:r>
      <w:r w:rsidR="00902BB9" w:rsidRPr="002528F7">
        <w:rPr>
          <w:rFonts w:ascii="Sylfaen" w:hAnsi="Sylfaen" w:cs="Sylfaen"/>
          <w:lang w:val="hy-AM"/>
        </w:rPr>
        <w:t>ապա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հանձնաժողովի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նիստի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արձանագրության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մեջ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դրա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մասին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կատարվում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են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համապատասխան</w:t>
      </w:r>
      <w:r w:rsidR="00902BB9" w:rsidRPr="002528F7">
        <w:rPr>
          <w:rFonts w:ascii="Arial AM" w:hAnsi="Arial AM" w:cs="Sylfaen"/>
          <w:lang w:val="hy-AM"/>
        </w:rPr>
        <w:t xml:space="preserve"> </w:t>
      </w:r>
      <w:r w:rsidR="00902BB9" w:rsidRPr="002528F7">
        <w:rPr>
          <w:rFonts w:ascii="Sylfaen" w:hAnsi="Sylfaen" w:cs="Sylfaen"/>
          <w:lang w:val="hy-AM"/>
        </w:rPr>
        <w:t>նշումներ</w:t>
      </w:r>
      <w:r w:rsidR="00902BB9" w:rsidRPr="002528F7">
        <w:rPr>
          <w:rFonts w:ascii="Arial AM" w:hAnsi="Arial AM" w:cs="Sylfaen"/>
          <w:lang w:val="hy-AM"/>
        </w:rPr>
        <w:t>.</w:t>
      </w:r>
    </w:p>
    <w:p w14:paraId="0B8EE2A7" w14:textId="3B0CDFEF" w:rsidR="008B73CD" w:rsidRPr="002528F7" w:rsidRDefault="008B73CD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 xml:space="preserve">2) </w:t>
      </w:r>
      <w:r w:rsidRPr="002528F7">
        <w:rPr>
          <w:rFonts w:ascii="Sylfaen" w:hAnsi="Sylfaen" w:cs="Sylfaen"/>
          <w:szCs w:val="24"/>
        </w:rPr>
        <w:t>իր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և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գնահատող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հանձնաժողովի</w:t>
      </w:r>
      <w:r w:rsidRPr="002528F7">
        <w:rPr>
          <w:rFonts w:ascii="Arial AM" w:hAnsi="Arial AM" w:cs="Sylfaen"/>
          <w:szCs w:val="24"/>
        </w:rPr>
        <w:t xml:space="preserve">` </w:t>
      </w:r>
      <w:r w:rsidRPr="002528F7">
        <w:rPr>
          <w:rFonts w:ascii="Sylfaen" w:hAnsi="Sylfaen" w:cs="Sylfaen"/>
          <w:szCs w:val="24"/>
        </w:rPr>
        <w:t>հայտերի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բացման</w:t>
      </w:r>
      <w:r w:rsidRPr="002528F7">
        <w:rPr>
          <w:rFonts w:ascii="Arial AM" w:hAnsi="Arial AM" w:cs="Sylfaen"/>
          <w:szCs w:val="24"/>
        </w:rPr>
        <w:t xml:space="preserve"> </w:t>
      </w:r>
      <w:r w:rsidR="00217530" w:rsidRPr="002528F7">
        <w:rPr>
          <w:rFonts w:ascii="Sylfaen" w:hAnsi="Sylfaen" w:cs="Sylfaen"/>
          <w:szCs w:val="24"/>
          <w:lang w:val="hy-AM"/>
        </w:rPr>
        <w:t>և</w:t>
      </w:r>
      <w:r w:rsidR="00217530" w:rsidRPr="002528F7">
        <w:rPr>
          <w:rFonts w:ascii="Arial AM" w:hAnsi="Arial AM" w:cs="Sylfaen"/>
          <w:szCs w:val="24"/>
          <w:lang w:val="hy-AM"/>
        </w:rPr>
        <w:t xml:space="preserve"> </w:t>
      </w:r>
      <w:r w:rsidR="00217530" w:rsidRPr="002528F7">
        <w:rPr>
          <w:rFonts w:ascii="Sylfaen" w:hAnsi="Sylfaen" w:cs="Sylfaen"/>
          <w:szCs w:val="24"/>
          <w:lang w:val="hy-AM"/>
        </w:rPr>
        <w:t>գնահատման</w:t>
      </w:r>
      <w:r w:rsidR="00217530" w:rsidRPr="002528F7">
        <w:rPr>
          <w:rFonts w:ascii="Arial AM" w:hAnsi="Arial AM" w:cs="Sylfaen"/>
          <w:szCs w:val="24"/>
          <w:lang w:val="hy-AM"/>
        </w:rPr>
        <w:t xml:space="preserve"> </w:t>
      </w:r>
      <w:r w:rsidRPr="002528F7">
        <w:rPr>
          <w:rFonts w:ascii="Sylfaen" w:hAnsi="Sylfaen" w:cs="Sylfaen"/>
          <w:szCs w:val="24"/>
        </w:rPr>
        <w:t>նիստին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ներկա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անդամների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կողմից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ստորագրված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շահերի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բախման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բացակայության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մասին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հայտարարությունների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բնօրինակներից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արտատպված</w:t>
      </w:r>
      <w:r w:rsidRPr="002528F7">
        <w:rPr>
          <w:rFonts w:ascii="Arial AM" w:hAnsi="Arial AM" w:cs="Sylfaen"/>
          <w:szCs w:val="24"/>
        </w:rPr>
        <w:t xml:space="preserve"> (</w:t>
      </w:r>
      <w:r w:rsidRPr="002528F7">
        <w:rPr>
          <w:rFonts w:ascii="Sylfaen" w:hAnsi="Sylfaen" w:cs="Sylfaen"/>
          <w:szCs w:val="24"/>
        </w:rPr>
        <w:t>սկանավորված</w:t>
      </w:r>
      <w:r w:rsidRPr="002528F7">
        <w:rPr>
          <w:rFonts w:ascii="Arial AM" w:hAnsi="Arial AM" w:cs="Sylfaen"/>
          <w:szCs w:val="24"/>
        </w:rPr>
        <w:t xml:space="preserve">) </w:t>
      </w:r>
      <w:r w:rsidRPr="002528F7">
        <w:rPr>
          <w:rFonts w:ascii="Sylfaen" w:hAnsi="Sylfaen" w:cs="Sylfaen"/>
          <w:szCs w:val="24"/>
        </w:rPr>
        <w:t>տարբերակները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հրապարակում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է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տեղեկագրում</w:t>
      </w:r>
      <w:r w:rsidRPr="002528F7">
        <w:rPr>
          <w:rFonts w:ascii="Arial AM" w:hAnsi="Arial AM" w:cs="Sylfaen"/>
          <w:szCs w:val="24"/>
        </w:rPr>
        <w:t xml:space="preserve">: </w:t>
      </w:r>
      <w:r w:rsidR="00CA4AB2" w:rsidRPr="002528F7">
        <w:rPr>
          <w:rFonts w:ascii="Sylfaen" w:hAnsi="Sylfaen" w:cs="Sylfaen"/>
          <w:szCs w:val="24"/>
        </w:rPr>
        <w:t>Հ</w:t>
      </w:r>
      <w:r w:rsidRPr="002528F7">
        <w:rPr>
          <w:rFonts w:ascii="Sylfaen" w:hAnsi="Sylfaen" w:cs="Sylfaen"/>
          <w:szCs w:val="24"/>
        </w:rPr>
        <w:t>անձնաժողովի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այն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անդամները</w:t>
      </w:r>
      <w:r w:rsidRPr="002528F7">
        <w:rPr>
          <w:rFonts w:ascii="Arial AM" w:hAnsi="Arial AM" w:cs="Sylfaen"/>
          <w:szCs w:val="24"/>
        </w:rPr>
        <w:t xml:space="preserve">, </w:t>
      </w:r>
      <w:r w:rsidRPr="002528F7">
        <w:rPr>
          <w:rFonts w:ascii="Sylfaen" w:hAnsi="Sylfaen" w:cs="Sylfaen"/>
          <w:szCs w:val="24"/>
        </w:rPr>
        <w:t>որոնք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հանձնաժողովի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աշխատանքների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մասնակցում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են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հայտերի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բացման</w:t>
      </w:r>
      <w:r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</w:rPr>
        <w:t>և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="007A3F75" w:rsidRPr="002528F7">
        <w:rPr>
          <w:rFonts w:ascii="Sylfaen" w:hAnsi="Sylfaen" w:cs="Sylfaen"/>
          <w:szCs w:val="24"/>
        </w:rPr>
        <w:t>գնահատման</w:t>
      </w:r>
      <w:r w:rsidR="007A3F75"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նիստից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հետո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հրավիրվող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նիստերին</w:t>
      </w:r>
      <w:r w:rsidRPr="002528F7">
        <w:rPr>
          <w:rFonts w:ascii="Arial AM" w:hAnsi="Arial AM" w:cs="Sylfaen"/>
          <w:szCs w:val="24"/>
        </w:rPr>
        <w:t xml:space="preserve">, </w:t>
      </w:r>
      <w:r w:rsidRPr="002528F7">
        <w:rPr>
          <w:rFonts w:ascii="Sylfaen" w:hAnsi="Sylfaen" w:cs="Sylfaen"/>
          <w:szCs w:val="24"/>
        </w:rPr>
        <w:t>ստորագրում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են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սույն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ենթակետում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նախատեսված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հայտարարությունները</w:t>
      </w:r>
      <w:r w:rsidRPr="002528F7">
        <w:rPr>
          <w:rFonts w:ascii="Arial AM" w:hAnsi="Arial AM" w:cs="Sylfaen"/>
          <w:szCs w:val="24"/>
        </w:rPr>
        <w:t xml:space="preserve">, </w:t>
      </w:r>
      <w:r w:rsidRPr="002528F7">
        <w:rPr>
          <w:rFonts w:ascii="Sylfaen" w:hAnsi="Sylfaen" w:cs="Sylfaen"/>
          <w:szCs w:val="24"/>
        </w:rPr>
        <w:t>որոնք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տեղեկագրում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քարտուղարը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հրապարակում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է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ստորագրմանը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հաջորդող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աշխատանքային</w:t>
      </w:r>
      <w:r w:rsidRPr="002528F7">
        <w:rPr>
          <w:rFonts w:ascii="Arial AM" w:hAnsi="Arial AM" w:cs="Sylfaen"/>
          <w:szCs w:val="24"/>
        </w:rPr>
        <w:t xml:space="preserve"> </w:t>
      </w:r>
      <w:r w:rsidRPr="002528F7">
        <w:rPr>
          <w:rFonts w:ascii="Sylfaen" w:hAnsi="Sylfaen" w:cs="Sylfaen"/>
          <w:szCs w:val="24"/>
        </w:rPr>
        <w:t>օրը</w:t>
      </w:r>
      <w:r w:rsidR="00DF2FEF" w:rsidRPr="002528F7">
        <w:rPr>
          <w:rFonts w:ascii="Arial AM" w:hAnsi="Arial AM" w:cs="Sylfaen"/>
          <w:szCs w:val="24"/>
        </w:rPr>
        <w:t>:</w:t>
      </w:r>
    </w:p>
    <w:p w14:paraId="0C616A14" w14:textId="77777777" w:rsidR="00653DBE" w:rsidRPr="002528F7" w:rsidRDefault="00A150A9" w:rsidP="00C8399F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>8</w:t>
      </w:r>
      <w:r w:rsidR="0036230B" w:rsidRPr="002528F7">
        <w:rPr>
          <w:rFonts w:ascii="Arial AM" w:hAnsi="Arial AM" w:cs="Sylfaen"/>
          <w:sz w:val="20"/>
          <w:lang w:val="af-ZA"/>
        </w:rPr>
        <w:t>.</w:t>
      </w:r>
      <w:r w:rsidR="00794157" w:rsidRPr="002528F7">
        <w:rPr>
          <w:rFonts w:ascii="Arial AM" w:hAnsi="Arial AM" w:cs="Sylfaen"/>
          <w:sz w:val="20"/>
          <w:lang w:val="af-ZA"/>
        </w:rPr>
        <w:t>1</w:t>
      </w:r>
      <w:r w:rsidR="006F3F15" w:rsidRPr="002528F7">
        <w:rPr>
          <w:rFonts w:ascii="Arial AM" w:hAnsi="Arial AM" w:cs="Sylfaen"/>
          <w:sz w:val="20"/>
          <w:lang w:val="hy-AM"/>
        </w:rPr>
        <w:t>3</w:t>
      </w:r>
      <w:r w:rsidR="00794157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Օրենքի</w:t>
      </w:r>
      <w:r w:rsidR="0036230B" w:rsidRPr="002528F7">
        <w:rPr>
          <w:rFonts w:ascii="Arial AM" w:hAnsi="Arial AM" w:cs="Sylfaen"/>
          <w:sz w:val="20"/>
          <w:lang w:val="af-ZA"/>
        </w:rPr>
        <w:t xml:space="preserve"> 6-</w:t>
      </w:r>
      <w:r w:rsidR="0036230B" w:rsidRPr="002528F7">
        <w:rPr>
          <w:rFonts w:ascii="Sylfaen" w:hAnsi="Sylfaen" w:cs="Sylfaen"/>
          <w:sz w:val="20"/>
        </w:rPr>
        <w:t>րդ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հոդվածի</w:t>
      </w:r>
      <w:r w:rsidR="0036230B" w:rsidRPr="002528F7">
        <w:rPr>
          <w:rFonts w:ascii="Arial AM" w:hAnsi="Arial AM" w:cs="Sylfaen"/>
          <w:sz w:val="20"/>
          <w:lang w:val="af-ZA"/>
        </w:rPr>
        <w:t xml:space="preserve"> 1-</w:t>
      </w:r>
      <w:r w:rsidR="0036230B" w:rsidRPr="002528F7">
        <w:rPr>
          <w:rFonts w:ascii="Sylfaen" w:hAnsi="Sylfaen" w:cs="Sylfaen"/>
          <w:sz w:val="20"/>
        </w:rPr>
        <w:t>ին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մասի</w:t>
      </w:r>
      <w:r w:rsidR="0036230B" w:rsidRPr="002528F7">
        <w:rPr>
          <w:rFonts w:ascii="Arial AM" w:hAnsi="Arial AM" w:cs="Sylfaen"/>
          <w:sz w:val="20"/>
          <w:lang w:val="af-ZA"/>
        </w:rPr>
        <w:t xml:space="preserve"> 6-</w:t>
      </w:r>
      <w:r w:rsidR="0036230B" w:rsidRPr="002528F7">
        <w:rPr>
          <w:rFonts w:ascii="Sylfaen" w:hAnsi="Sylfaen" w:cs="Sylfaen"/>
          <w:sz w:val="20"/>
        </w:rPr>
        <w:t>րդ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կետով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նախատեսված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հիմքերն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ի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հայտ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36230B" w:rsidRPr="002528F7">
        <w:rPr>
          <w:rFonts w:ascii="Sylfaen" w:hAnsi="Sylfaen" w:cs="Sylfaen"/>
          <w:sz w:val="20"/>
        </w:rPr>
        <w:t>գալու</w:t>
      </w:r>
      <w:r w:rsidR="0036230B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դեպքում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պատվիրատուի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ղեկավարի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պատճառաբանված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որոշման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հիման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վրա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լիազորված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մարմինը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մասնակցին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ներառում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է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գնումների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գործընթացին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մասնակցելու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իրավունք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չունեցող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մասնակիցների</w:t>
      </w:r>
      <w:r w:rsidR="006F3F15" w:rsidRPr="002528F7">
        <w:rPr>
          <w:rFonts w:ascii="Arial AM" w:hAnsi="Arial AM" w:cs="Sylfaen"/>
          <w:sz w:val="20"/>
          <w:lang w:val="af-ZA"/>
        </w:rPr>
        <w:t xml:space="preserve"> </w:t>
      </w:r>
      <w:r w:rsidR="006F3F15" w:rsidRPr="002528F7">
        <w:rPr>
          <w:rFonts w:ascii="Sylfaen" w:hAnsi="Sylfaen" w:cs="Sylfaen"/>
          <w:sz w:val="20"/>
          <w:lang w:val="ru-RU"/>
        </w:rPr>
        <w:t>ցուցակում</w:t>
      </w:r>
      <w:r w:rsidR="00653DBE" w:rsidRPr="002528F7">
        <w:rPr>
          <w:rFonts w:ascii="Arial AM" w:hAnsi="Arial AM" w:cs="Sylfaen"/>
          <w:sz w:val="20"/>
          <w:lang w:val="hy-AM"/>
        </w:rPr>
        <w:t>: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Պատվիրատուի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ղեկավարի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պատճառաբանված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որոշումը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լիազորված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մարմինը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հրապարակում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է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hy-AM"/>
        </w:rPr>
        <w:t>տեղեկագրում</w:t>
      </w:r>
      <w:r w:rsidR="00653DBE" w:rsidRPr="002528F7">
        <w:rPr>
          <w:rFonts w:ascii="Arial AM" w:hAnsi="Arial AM" w:cs="Sylfaen"/>
          <w:sz w:val="20"/>
          <w:lang w:val="hy-AM"/>
        </w:rPr>
        <w:t>:</w:t>
      </w:r>
    </w:p>
    <w:p w14:paraId="0399E7C7" w14:textId="1A033D77" w:rsidR="00C8399F" w:rsidRPr="002528F7" w:rsidRDefault="006F3F15" w:rsidP="00C8399F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Calibri"/>
          <w:sz w:val="20"/>
          <w:lang w:val="af-ZA"/>
        </w:rPr>
        <w:t> 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չկայացած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հայտարարվելու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վերաբերյալ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հայտարարությունը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հրապարակելու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լուծելու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հայտարարությունը</w:t>
      </w:r>
      <w:r w:rsidR="00C8399F" w:rsidRPr="002528F7">
        <w:rPr>
          <w:rFonts w:ascii="Arial AM" w:hAnsi="Arial AM" w:cs="Sylfaen"/>
          <w:sz w:val="20"/>
          <w:lang w:val="hy-AM"/>
        </w:rPr>
        <w:t xml:space="preserve"> </w:t>
      </w:r>
      <w:r w:rsidR="00C8399F" w:rsidRPr="002528F7">
        <w:rPr>
          <w:rFonts w:ascii="Arial AM" w:hAnsi="Arial AM" w:cs="Sylfaen"/>
          <w:sz w:val="20"/>
          <w:lang w:val="af-ZA"/>
        </w:rPr>
        <w:t>(</w:t>
      </w:r>
      <w:r w:rsidR="00C8399F" w:rsidRPr="002528F7">
        <w:rPr>
          <w:rFonts w:ascii="Sylfaen" w:hAnsi="Sylfaen" w:cs="Sylfaen"/>
          <w:sz w:val="20"/>
          <w:lang w:val="hy-AM"/>
        </w:rPr>
        <w:t>ծանուցումը</w:t>
      </w:r>
      <w:r w:rsidR="00C8399F" w:rsidRPr="002528F7">
        <w:rPr>
          <w:rFonts w:ascii="Arial AM" w:hAnsi="Arial AM" w:cs="Sylfaen"/>
          <w:sz w:val="20"/>
          <w:lang w:val="af-ZA"/>
        </w:rPr>
        <w:t>)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հրապարակելու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տասն</w:t>
      </w:r>
      <w:r w:rsidR="00C8399F" w:rsidRPr="002528F7">
        <w:rPr>
          <w:rFonts w:ascii="Sylfaen" w:hAnsi="Sylfaen" w:cs="Sylfaen"/>
          <w:sz w:val="20"/>
          <w:lang w:val="hy-AM"/>
        </w:rPr>
        <w:t>երորդ</w:t>
      </w:r>
      <w:r w:rsidR="00C8399F" w:rsidRPr="002528F7">
        <w:rPr>
          <w:rFonts w:ascii="Arial AM" w:hAnsi="Arial AM" w:cs="Sylfaen"/>
          <w:sz w:val="20"/>
          <w:lang w:val="hy-AM"/>
        </w:rPr>
        <w:t xml:space="preserve"> </w:t>
      </w:r>
      <w:r w:rsidR="00C8399F"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Որոշումը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կայացվելուն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գրավոր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տրամադրվում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մասնակցին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մարմինը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ներառում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գնումների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գործընթացին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իրավունք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չունեցող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ցուցակում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որոշումն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քառասուներորդ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հինգերորդ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որոշումն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քառասուներորդ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դրությամբ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բողոքարկման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վերաբերյալ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հարուցված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չավարտված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դատական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գործի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առկայության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տվյալ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դատական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lastRenderedPageBreak/>
        <w:t>գործով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եզրափակիչ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դատական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ակտն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ուժի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մեջ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մտնելու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հինգերորդ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դատական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քննության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հնարավորությունը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վերացել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425D7F3B" w14:textId="4D6C652A" w:rsidR="00C8399F" w:rsidRPr="002528F7" w:rsidRDefault="00E21C91" w:rsidP="00C8399F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hy-AM"/>
        </w:rPr>
        <w:t>Ե</w:t>
      </w:r>
      <w:r w:rsidR="00C8399F" w:rsidRPr="002528F7">
        <w:rPr>
          <w:rFonts w:ascii="Sylfaen" w:hAnsi="Sylfaen" w:cs="Sylfaen"/>
          <w:sz w:val="20"/>
          <w:lang w:val="af-ZA"/>
        </w:rPr>
        <w:t>թե՝</w:t>
      </w:r>
    </w:p>
    <w:p w14:paraId="17E6CE48" w14:textId="77777777" w:rsidR="00C8399F" w:rsidRPr="002528F7" w:rsidRDefault="00C8399F" w:rsidP="004E649B">
      <w:pPr>
        <w:pStyle w:val="aff3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af-ZA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կետով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նախատեսված՝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մարմ</w:t>
      </w:r>
      <w:r w:rsidRPr="002528F7">
        <w:rPr>
          <w:rFonts w:ascii="Sylfaen" w:hAnsi="Sylfaen" w:cs="Sylfaen"/>
          <w:sz w:val="20"/>
        </w:rPr>
        <w:t>նին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որոշումը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ներկայացվելու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վերջնաժամկետը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լրանալու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օրվա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դրությամբ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մասնակիցը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կամ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պայմանագիրը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կնքած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անձը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վճարել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af-ZA"/>
        </w:rPr>
        <w:t>որակավորան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գումարը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պատվիրատուն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տվյալ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մասնակցին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ցուցակում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ներառելու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պատճառաբանված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որոշումը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մարմին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0C845D73" w14:textId="5FCB7C3D" w:rsidR="00C8399F" w:rsidRPr="002528F7" w:rsidRDefault="00C8399F" w:rsidP="00C8399F">
      <w:pPr>
        <w:pStyle w:val="aff3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af-ZA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պայմանագիրը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կնքած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անձի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կողմից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af-ZA"/>
        </w:rPr>
        <w:t>որակավորան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գումարի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վճարումն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իրականացվել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մարմ</w:t>
      </w:r>
      <w:r w:rsidRPr="002528F7">
        <w:rPr>
          <w:rFonts w:ascii="Sylfaen" w:hAnsi="Sylfaen" w:cs="Sylfaen"/>
          <w:sz w:val="20"/>
        </w:rPr>
        <w:t>նին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որոշումը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ներկայացվելու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վերջնաժամկետը</w:t>
      </w:r>
      <w:r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Sylfaen" w:hAnsi="Sylfaen" w:cs="Sylfaen"/>
          <w:sz w:val="20"/>
        </w:rPr>
        <w:t>լրանալու</w:t>
      </w:r>
      <w:r w:rsidRPr="002528F7">
        <w:rPr>
          <w:rFonts w:ascii="Sylfaen" w:hAnsi="Sylfaen" w:cs="Sylfaen"/>
          <w:sz w:val="20"/>
          <w:lang w:val="en-US"/>
        </w:rPr>
        <w:t>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հետո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en-US"/>
        </w:rPr>
        <w:t>բայց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ուշ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en-US"/>
        </w:rPr>
        <w:t>քան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="000E22D2" w:rsidRPr="002528F7">
        <w:rPr>
          <w:rFonts w:ascii="Sylfaen" w:hAnsi="Sylfaen" w:cs="Sylfaen"/>
          <w:sz w:val="20"/>
        </w:rPr>
        <w:t>լիազորված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մարմնի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կողմից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մասնակցին</w:t>
      </w:r>
      <w:r w:rsidR="000E22D2" w:rsidRPr="002528F7">
        <w:rPr>
          <w:rFonts w:ascii="Arial AM" w:hAnsi="Arial AM" w:cs="Sylfaen"/>
          <w:sz w:val="20"/>
        </w:rPr>
        <w:t xml:space="preserve">  </w:t>
      </w:r>
      <w:r w:rsidR="000E22D2" w:rsidRPr="002528F7">
        <w:rPr>
          <w:rFonts w:ascii="Sylfaen" w:hAnsi="Sylfaen" w:cs="Sylfaen"/>
          <w:sz w:val="20"/>
        </w:rPr>
        <w:t>ցուցակում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ներառելու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համար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սահմանված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քառասունօրյա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ժամկետը</w:t>
      </w:r>
      <w:r w:rsidR="000E22D2" w:rsidRPr="002528F7">
        <w:rPr>
          <w:rFonts w:ascii="Arial AM" w:hAnsi="Arial AM" w:cs="Sylfaen"/>
          <w:sz w:val="20"/>
        </w:rPr>
        <w:t xml:space="preserve"> </w:t>
      </w:r>
      <w:r w:rsidR="000E22D2" w:rsidRPr="002528F7">
        <w:rPr>
          <w:rFonts w:ascii="Sylfaen" w:hAnsi="Sylfaen" w:cs="Sylfaen"/>
          <w:sz w:val="20"/>
        </w:rPr>
        <w:t>լրանալը</w:t>
      </w:r>
      <w:r w:rsidR="00653DBE" w:rsidRPr="002528F7">
        <w:rPr>
          <w:rFonts w:ascii="Arial AM" w:hAnsi="Arial AM" w:cs="Sylfaen"/>
          <w:sz w:val="20"/>
          <w:lang w:val="hy-AM"/>
        </w:rPr>
        <w:t xml:space="preserve"> , 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իսկ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որոշումն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ստանալուն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հաջորդող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քառասուներորդ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օրվա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դրությամբ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մասնակցի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կողմից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որոշման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բողոքարկման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վերաբերյալ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հարուցված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և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չավարտված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դատական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գործի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առկայության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դեպքում</w:t>
      </w:r>
      <w:r w:rsidR="00653DBE" w:rsidRPr="002528F7">
        <w:rPr>
          <w:rFonts w:ascii="Arial AM" w:hAnsi="Arial AM" w:cs="Sylfaen"/>
          <w:sz w:val="20"/>
          <w:lang w:val="af-ZA"/>
        </w:rPr>
        <w:t xml:space="preserve">` </w:t>
      </w:r>
      <w:r w:rsidR="00653DBE" w:rsidRPr="002528F7">
        <w:rPr>
          <w:rFonts w:ascii="Sylfaen" w:hAnsi="Sylfaen" w:cs="Sylfaen"/>
          <w:sz w:val="20"/>
          <w:lang w:val="en-US"/>
        </w:rPr>
        <w:t>ոչ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en-US"/>
        </w:rPr>
        <w:t>ուշ</w:t>
      </w:r>
      <w:r w:rsidR="00653DBE" w:rsidRPr="002528F7">
        <w:rPr>
          <w:rFonts w:ascii="Arial AM" w:hAnsi="Arial AM" w:cs="Sylfaen"/>
          <w:sz w:val="20"/>
          <w:lang w:val="af-ZA"/>
        </w:rPr>
        <w:t xml:space="preserve">, </w:t>
      </w:r>
      <w:r w:rsidR="00653DBE" w:rsidRPr="002528F7">
        <w:rPr>
          <w:rFonts w:ascii="Sylfaen" w:hAnsi="Sylfaen" w:cs="Sylfaen"/>
          <w:sz w:val="20"/>
          <w:lang w:val="en-US"/>
        </w:rPr>
        <w:t>քան</w:t>
      </w:r>
      <w:r w:rsidR="00653DBE" w:rsidRPr="002528F7">
        <w:rPr>
          <w:rFonts w:ascii="Arial AM" w:hAnsi="Arial AM" w:cs="Sylfaen"/>
          <w:sz w:val="20"/>
          <w:lang w:val="hy-AM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տվյալ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դատական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գործով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եզրափակիչ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դատական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ակտն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ուժի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մեջ</w:t>
      </w:r>
      <w:r w:rsidR="00653DBE" w:rsidRPr="002528F7">
        <w:rPr>
          <w:rFonts w:ascii="Arial AM" w:hAnsi="Arial AM" w:cs="Sylfaen"/>
          <w:sz w:val="20"/>
          <w:lang w:val="af-ZA"/>
        </w:rPr>
        <w:t xml:space="preserve"> </w:t>
      </w:r>
      <w:r w:rsidR="00653DBE" w:rsidRPr="002528F7">
        <w:rPr>
          <w:rFonts w:ascii="Sylfaen" w:hAnsi="Sylfaen" w:cs="Sylfaen"/>
          <w:sz w:val="20"/>
          <w:lang w:val="ru-RU"/>
        </w:rPr>
        <w:t>մտնելը</w:t>
      </w:r>
      <w:r w:rsidR="00653DBE" w:rsidRPr="002528F7">
        <w:rPr>
          <w:rFonts w:ascii="Arial AM" w:hAnsi="Arial AM" w:cs="Sylfaen"/>
          <w:sz w:val="20"/>
        </w:rPr>
        <w:t xml:space="preserve"> 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en-US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պատվիրատուն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դրա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մասին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գրավոր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տեղեկացնում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լիազորված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մարմին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en-US"/>
        </w:rPr>
        <w:t>որի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հիման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վրա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մասնակիցը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ներառվում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en-US"/>
        </w:rPr>
        <w:t>ցուցակում</w:t>
      </w:r>
      <w:r w:rsidRPr="002528F7">
        <w:rPr>
          <w:rFonts w:ascii="Arial AM" w:hAnsi="Arial AM" w:cs="Sylfaen"/>
          <w:sz w:val="20"/>
          <w:lang w:val="af-ZA"/>
        </w:rPr>
        <w:t>:</w:t>
      </w:r>
    </w:p>
    <w:p w14:paraId="3CF140E0" w14:textId="5271EC5A" w:rsidR="00217530" w:rsidRPr="002528F7" w:rsidRDefault="00217530" w:rsidP="00217530">
      <w:pPr>
        <w:ind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af-ZA"/>
        </w:rPr>
        <w:t>Ընդ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գնումներին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մասնակցելու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իրավունք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ունենալու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դիմում</w:t>
      </w:r>
      <w:r w:rsidRPr="002528F7">
        <w:rPr>
          <w:rFonts w:ascii="Arial AM" w:hAnsi="Arial AM" w:cs="Sylfaen"/>
          <w:sz w:val="20"/>
          <w:lang w:val="af-ZA"/>
        </w:rPr>
        <w:t>-</w:t>
      </w:r>
      <w:r w:rsidRPr="002528F7">
        <w:rPr>
          <w:rFonts w:ascii="Sylfaen" w:hAnsi="Sylfaen" w:cs="Sylfaen"/>
          <w:sz w:val="20"/>
          <w:lang w:val="af-ZA"/>
        </w:rPr>
        <w:t>հայտարարությունը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որակվում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իրականությանը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չհամապատասխանող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մասնակիցը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հրավերով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կարգով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ժամկետներում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հրավերով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նախատեսված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փաստաթղթերը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af-ZA"/>
        </w:rPr>
        <w:t>այդ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թվում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շտկման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ենթակա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ընտրված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մասնակիցը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ընթացակարգը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կազմակերպված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՞Գնումների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մասին՞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ՀՀ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օրենքի</w:t>
      </w:r>
      <w:r w:rsidRPr="002528F7">
        <w:rPr>
          <w:rFonts w:ascii="Arial AM" w:hAnsi="Arial AM" w:cs="Sylfaen"/>
          <w:sz w:val="20"/>
          <w:lang w:val="af-ZA"/>
        </w:rPr>
        <w:t xml:space="preserve"> 15-</w:t>
      </w:r>
      <w:r w:rsidRPr="002528F7">
        <w:rPr>
          <w:rFonts w:ascii="Sylfaen" w:hAnsi="Sylfaen" w:cs="Sylfaen"/>
          <w:sz w:val="20"/>
          <w:lang w:val="af-ZA"/>
        </w:rPr>
        <w:t>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հոդվածի</w:t>
      </w:r>
      <w:r w:rsidRPr="002528F7">
        <w:rPr>
          <w:rFonts w:ascii="Arial AM" w:hAnsi="Arial AM" w:cs="Sylfaen"/>
          <w:sz w:val="20"/>
          <w:lang w:val="af-ZA"/>
        </w:rPr>
        <w:t xml:space="preserve"> 6-</w:t>
      </w:r>
      <w:r w:rsidRPr="002528F7">
        <w:rPr>
          <w:rFonts w:ascii="Sylfaen" w:hAnsi="Sylfaen" w:cs="Sylfaen"/>
          <w:sz w:val="20"/>
          <w:lang w:val="af-ZA"/>
        </w:rPr>
        <w:t>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մասով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նախատեսված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կարգավորմանը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համապատասխան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դրա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արդյունքում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համաձայնագիր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կնքելու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նպատակով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պայմանագիրը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կնքած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անձը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ժամկետում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միակողմանի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հաստատված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հայտարարության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տուժանքի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այսուհետ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նաև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տուժանք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ձևով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</w:rPr>
        <w:t>որակավորման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ապահովումը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փոխարինում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բանկային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երաշխիք</w:t>
      </w:r>
      <w:r w:rsidRPr="002528F7">
        <w:rPr>
          <w:rFonts w:ascii="Sylfaen" w:hAnsi="Sylfaen" w:cs="Sylfaen"/>
          <w:sz w:val="20"/>
          <w:lang w:val="hy-AM"/>
        </w:rPr>
        <w:t>ո</w:t>
      </w:r>
      <w:r w:rsidRPr="002528F7">
        <w:rPr>
          <w:rFonts w:ascii="Sylfaen" w:hAnsi="Sylfaen" w:cs="Sylfaen"/>
          <w:sz w:val="20"/>
        </w:rPr>
        <w:t>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կանխիկ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փողով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այդ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հանգամանքը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համարվում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որպես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գործընթացի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շրջանակում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մասնակցի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ստանձնված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պարտավորության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խախտում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4D01CE95" w14:textId="33BB8BDC" w:rsidR="003D4374" w:rsidRPr="002528F7" w:rsidRDefault="003D4374" w:rsidP="00EF3662">
      <w:pPr>
        <w:ind w:firstLine="375"/>
        <w:jc w:val="both"/>
        <w:rPr>
          <w:rFonts w:ascii="Arial AM" w:hAnsi="Arial AM" w:cs="Sylfaen"/>
          <w:sz w:val="20"/>
          <w:lang w:val="af-ZA"/>
        </w:rPr>
      </w:pPr>
    </w:p>
    <w:p w14:paraId="595F00BF" w14:textId="77777777" w:rsidR="00B54F63" w:rsidRPr="002528F7" w:rsidRDefault="00B97D91" w:rsidP="00EF3662">
      <w:pPr>
        <w:ind w:firstLine="375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color w:val="000000"/>
          <w:sz w:val="20"/>
          <w:szCs w:val="20"/>
          <w:lang w:val="af-ZA"/>
        </w:rPr>
        <w:t xml:space="preserve">      </w:t>
      </w:r>
      <w:r w:rsidR="00E17B5D" w:rsidRPr="002528F7">
        <w:rPr>
          <w:rFonts w:ascii="Arial AM" w:hAnsi="Arial AM"/>
          <w:color w:val="000000"/>
          <w:sz w:val="20"/>
          <w:szCs w:val="20"/>
          <w:lang w:val="af-ZA"/>
        </w:rPr>
        <w:t>8.</w:t>
      </w:r>
      <w:r w:rsidR="00794157" w:rsidRPr="002528F7">
        <w:rPr>
          <w:rFonts w:ascii="Arial AM" w:hAnsi="Arial AM"/>
          <w:color w:val="000000"/>
          <w:sz w:val="20"/>
          <w:szCs w:val="20"/>
          <w:lang w:val="af-ZA"/>
        </w:rPr>
        <w:t>1</w:t>
      </w:r>
      <w:r w:rsidR="00120F8A" w:rsidRPr="002528F7">
        <w:rPr>
          <w:rFonts w:ascii="Arial AM" w:hAnsi="Arial AM"/>
          <w:color w:val="000000"/>
          <w:sz w:val="20"/>
          <w:szCs w:val="20"/>
          <w:lang w:val="hy-AM"/>
        </w:rPr>
        <w:t>4</w:t>
      </w:r>
      <w:r w:rsidR="00E17B5D" w:rsidRPr="002528F7">
        <w:rPr>
          <w:rFonts w:ascii="Arial AM" w:hAnsi="Arial AM"/>
          <w:color w:val="000000"/>
          <w:sz w:val="20"/>
          <w:szCs w:val="20"/>
          <w:lang w:val="af-ZA"/>
        </w:rPr>
        <w:t xml:space="preserve"> </w:t>
      </w:r>
      <w:r w:rsidR="003A377C" w:rsidRPr="002528F7">
        <w:rPr>
          <w:rFonts w:ascii="Sylfaen" w:hAnsi="Sylfaen" w:cs="Sylfaen"/>
          <w:color w:val="000000"/>
          <w:sz w:val="20"/>
          <w:szCs w:val="20"/>
        </w:rPr>
        <w:t>Ե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թե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մասնակից</w:t>
      </w:r>
      <w:r w:rsidR="00955CC1" w:rsidRPr="002528F7">
        <w:rPr>
          <w:rFonts w:ascii="Sylfaen" w:hAnsi="Sylfaen" w:cs="Sylfaen"/>
          <w:color w:val="000000"/>
          <w:sz w:val="20"/>
          <w:szCs w:val="20"/>
        </w:rPr>
        <w:t>ն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55CC1" w:rsidRPr="002528F7">
        <w:rPr>
          <w:rFonts w:ascii="Sylfaen" w:hAnsi="Sylfaen" w:cs="Sylfaen"/>
          <w:color w:val="000000"/>
          <w:sz w:val="20"/>
          <w:szCs w:val="20"/>
        </w:rPr>
        <w:t>Օ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րենքի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6-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րդ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հոդվածի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1-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5-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րդ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6-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րդ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մասերով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նախատեսված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ցուցակներում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ներառվել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ներկայացնելու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ապա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նրա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տվյալ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չէ</w:t>
      </w:r>
      <w:r w:rsidR="003D437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3D4374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="00B54F63" w:rsidRPr="002528F7">
        <w:rPr>
          <w:rFonts w:ascii="Arial AM" w:hAnsi="Arial AM" w:cs="Sylfaen"/>
          <w:sz w:val="20"/>
          <w:szCs w:val="20"/>
          <w:lang w:val="af-ZA"/>
        </w:rPr>
        <w:t>:</w:t>
      </w:r>
    </w:p>
    <w:p w14:paraId="2CAC7854" w14:textId="77777777" w:rsidR="007A5810" w:rsidRPr="002528F7" w:rsidRDefault="004306D6" w:rsidP="00955CC1">
      <w:pPr>
        <w:pStyle w:val="norm"/>
        <w:spacing w:line="240" w:lineRule="auto"/>
        <w:ind w:firstLine="706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 w:cs="Sylfaen"/>
          <w:sz w:val="20"/>
          <w:szCs w:val="24"/>
          <w:lang w:val="af-ZA" w:eastAsia="en-US"/>
        </w:rPr>
        <w:t>8</w:t>
      </w:r>
      <w:r w:rsidR="00DF2FEF" w:rsidRPr="002528F7">
        <w:rPr>
          <w:rFonts w:ascii="Arial AM" w:hAnsi="Arial AM" w:cs="Sylfaen"/>
          <w:sz w:val="20"/>
          <w:szCs w:val="24"/>
          <w:lang w:val="af-ZA" w:eastAsia="en-US"/>
        </w:rPr>
        <w:t>.</w:t>
      </w:r>
      <w:r w:rsidR="00794157" w:rsidRPr="002528F7">
        <w:rPr>
          <w:rFonts w:ascii="Arial AM" w:hAnsi="Arial AM" w:cs="Sylfaen"/>
          <w:sz w:val="20"/>
          <w:szCs w:val="24"/>
          <w:lang w:val="af-ZA" w:eastAsia="en-US"/>
        </w:rPr>
        <w:t>1</w:t>
      </w:r>
      <w:r w:rsidR="00120F8A" w:rsidRPr="002528F7">
        <w:rPr>
          <w:rFonts w:ascii="Arial AM" w:hAnsi="Arial AM" w:cs="Sylfaen"/>
          <w:sz w:val="20"/>
          <w:szCs w:val="24"/>
          <w:lang w:val="hy-AM" w:eastAsia="en-US"/>
        </w:rPr>
        <w:t>5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Սույն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հրավերի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1-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մասի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441D04" w:rsidRPr="002528F7">
        <w:rPr>
          <w:rFonts w:ascii="Arial AM" w:hAnsi="Arial AM" w:cs="Sylfaen"/>
          <w:sz w:val="20"/>
          <w:szCs w:val="24"/>
          <w:lang w:val="af-ZA" w:eastAsia="en-US"/>
        </w:rPr>
        <w:t>8.</w:t>
      </w:r>
      <w:r w:rsidR="00DF2FEF" w:rsidRPr="002528F7">
        <w:rPr>
          <w:rFonts w:ascii="Arial AM" w:hAnsi="Arial AM" w:cs="Sylfaen"/>
          <w:sz w:val="20"/>
          <w:szCs w:val="24"/>
          <w:lang w:val="af-ZA" w:eastAsia="en-US"/>
        </w:rPr>
        <w:t>8</w:t>
      </w:r>
      <w:r w:rsidR="00441D04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կետում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նշված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փաստաթղթերը</w:t>
      </w:r>
      <w:r w:rsidR="00D371A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2159" w:rsidRPr="002528F7">
        <w:rPr>
          <w:rFonts w:ascii="Sylfaen" w:hAnsi="Sylfaen" w:cs="Sylfaen"/>
          <w:sz w:val="20"/>
          <w:szCs w:val="24"/>
          <w:lang w:val="af-ZA" w:eastAsia="en-US"/>
        </w:rPr>
        <w:t>մասնակիցը</w:t>
      </w:r>
      <w:r w:rsidR="00EF2159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71A7" w:rsidRPr="002528F7">
        <w:rPr>
          <w:rFonts w:ascii="Sylfaen" w:hAnsi="Sylfaen" w:cs="Sylfaen"/>
          <w:sz w:val="20"/>
          <w:szCs w:val="24"/>
          <w:lang w:eastAsia="en-US"/>
        </w:rPr>
        <w:t>սահմանված</w:t>
      </w:r>
      <w:r w:rsidR="00D371A7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D371A7" w:rsidRPr="002528F7">
        <w:rPr>
          <w:rFonts w:ascii="Sylfaen" w:hAnsi="Sylfaen" w:cs="Sylfaen"/>
          <w:sz w:val="20"/>
          <w:szCs w:val="24"/>
          <w:lang w:eastAsia="en-US"/>
        </w:rPr>
        <w:t>ժամկետում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հանձնա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softHyphen/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ժողովի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քարտուղարին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ներկայաց</w:t>
      </w:r>
      <w:r w:rsidR="00EF2159" w:rsidRPr="002528F7">
        <w:rPr>
          <w:rFonts w:ascii="Sylfaen" w:hAnsi="Sylfaen" w:cs="Sylfaen"/>
          <w:sz w:val="20"/>
          <w:szCs w:val="24"/>
          <w:lang w:eastAsia="en-US"/>
        </w:rPr>
        <w:t>ն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ում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2159" w:rsidRPr="002528F7">
        <w:rPr>
          <w:rFonts w:ascii="Sylfaen" w:hAnsi="Sylfaen" w:cs="Sylfaen"/>
          <w:sz w:val="20"/>
          <w:szCs w:val="24"/>
          <w:lang w:eastAsia="en-US"/>
        </w:rPr>
        <w:t>է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FE20B2" w:rsidRPr="002528F7">
        <w:rPr>
          <w:rFonts w:ascii="Sylfaen" w:hAnsi="Sylfaen" w:cs="Sylfaen"/>
          <w:sz w:val="20"/>
          <w:szCs w:val="24"/>
          <w:lang w:val="af-ZA" w:eastAsia="en-US"/>
        </w:rPr>
        <w:t>վերջինիս՝</w:t>
      </w:r>
      <w:r w:rsidR="00FE20B2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սույն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հրավերով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val="ru-RU" w:eastAsia="en-US"/>
        </w:rPr>
        <w:t>փոստին</w:t>
      </w:r>
      <w:r w:rsidR="00FE20B2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FE20B2" w:rsidRPr="002528F7">
        <w:rPr>
          <w:rFonts w:ascii="Sylfaen" w:hAnsi="Sylfaen" w:cs="Sylfaen"/>
          <w:sz w:val="20"/>
          <w:szCs w:val="24"/>
          <w:lang w:eastAsia="en-US"/>
        </w:rPr>
        <w:t>ուղարկելու</w:t>
      </w:r>
      <w:r w:rsidR="00FE20B2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FE20B2" w:rsidRPr="002528F7">
        <w:rPr>
          <w:rFonts w:ascii="Sylfaen" w:hAnsi="Sylfaen" w:cs="Sylfaen"/>
          <w:sz w:val="20"/>
          <w:szCs w:val="24"/>
          <w:lang w:eastAsia="en-US"/>
        </w:rPr>
        <w:t>միջոցով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: 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պարտավոր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է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փաստաթղթերն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ստանալու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օրը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հաստատել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դրանց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ստանալու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հանգամանքը՝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սույն</w:t>
      </w:r>
      <w:r w:rsidR="007A581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հրավերում</w:t>
      </w:r>
      <w:r w:rsidR="007A5810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նշված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իր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փոստից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մասնակցի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փոստին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հավաստում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ուղարկելու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7A5810" w:rsidRPr="002528F7">
        <w:rPr>
          <w:rFonts w:ascii="Sylfaen" w:hAnsi="Sylfaen" w:cs="Sylfaen"/>
          <w:sz w:val="20"/>
          <w:szCs w:val="24"/>
          <w:lang w:val="ru-RU" w:eastAsia="en-US"/>
        </w:rPr>
        <w:t>միջոցով</w:t>
      </w:r>
      <w:r w:rsidR="007A5810" w:rsidRPr="002528F7">
        <w:rPr>
          <w:rFonts w:ascii="Arial AM" w:hAnsi="Arial AM" w:cs="Sylfaen"/>
          <w:sz w:val="20"/>
          <w:szCs w:val="24"/>
          <w:lang w:val="af-ZA" w:eastAsia="en-US"/>
        </w:rPr>
        <w:t>:</w:t>
      </w:r>
    </w:p>
    <w:p w14:paraId="6F90F94B" w14:textId="77777777" w:rsidR="002B121D" w:rsidRPr="002528F7" w:rsidRDefault="00A150A9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>8</w:t>
      </w:r>
      <w:r w:rsidR="002B121D" w:rsidRPr="002528F7">
        <w:rPr>
          <w:rFonts w:ascii="Arial AM" w:hAnsi="Arial AM" w:cs="Sylfaen"/>
          <w:szCs w:val="24"/>
        </w:rPr>
        <w:t>.</w:t>
      </w:r>
      <w:r w:rsidR="00794157" w:rsidRPr="002528F7">
        <w:rPr>
          <w:rFonts w:ascii="Arial AM" w:hAnsi="Arial AM" w:cs="Sylfaen"/>
          <w:szCs w:val="24"/>
        </w:rPr>
        <w:t>1</w:t>
      </w:r>
      <w:r w:rsidR="00120F8A" w:rsidRPr="002528F7">
        <w:rPr>
          <w:rFonts w:ascii="Arial AM" w:hAnsi="Arial AM" w:cs="Sylfaen"/>
          <w:szCs w:val="24"/>
          <w:lang w:val="hy-AM"/>
        </w:rPr>
        <w:t>6</w:t>
      </w:r>
      <w:r w:rsidR="00794157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Մասնակիցները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և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նրանց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ներկայացուցիչները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կարող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են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ներկա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</w:rPr>
        <w:t>լինել</w:t>
      </w:r>
      <w:r w:rsidR="006D4E1D" w:rsidRPr="002528F7">
        <w:rPr>
          <w:rFonts w:ascii="Arial AM" w:hAnsi="Arial AM" w:cs="Sylfaen"/>
          <w:szCs w:val="24"/>
        </w:rPr>
        <w:t xml:space="preserve">  </w:t>
      </w:r>
      <w:r w:rsidR="002B121D" w:rsidRPr="002528F7">
        <w:rPr>
          <w:rFonts w:ascii="Sylfaen" w:hAnsi="Sylfaen" w:cs="Sylfaen"/>
          <w:szCs w:val="24"/>
          <w:lang w:val="ru-RU"/>
        </w:rPr>
        <w:t>հանձնաժողովի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նիստերին։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  <w:lang w:val="ru-RU"/>
        </w:rPr>
        <w:t>Մասնակիցները</w:t>
      </w:r>
      <w:r w:rsidR="006D4E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</w:rPr>
        <w:t>կամ</w:t>
      </w:r>
      <w:r w:rsidR="006D4E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  <w:lang w:val="ru-RU"/>
        </w:rPr>
        <w:t>նրանց</w:t>
      </w:r>
      <w:r w:rsidR="006D4E1D" w:rsidRPr="002528F7">
        <w:rPr>
          <w:rFonts w:ascii="Arial AM" w:hAnsi="Arial AM" w:cs="Sylfaen"/>
          <w:szCs w:val="24"/>
        </w:rPr>
        <w:t xml:space="preserve"> </w:t>
      </w:r>
      <w:r w:rsidR="006D4E1D" w:rsidRPr="002528F7">
        <w:rPr>
          <w:rFonts w:ascii="Sylfaen" w:hAnsi="Sylfaen" w:cs="Sylfaen"/>
          <w:szCs w:val="24"/>
          <w:lang w:val="ru-RU"/>
        </w:rPr>
        <w:t>ներկայացուցիչները</w:t>
      </w:r>
      <w:r w:rsidR="006D4E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կարող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են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պահանջել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հանձնաժողովի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նիստերի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արձանագրությունների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պատճենները</w:t>
      </w:r>
      <w:r w:rsidR="002B121D" w:rsidRPr="002528F7">
        <w:rPr>
          <w:rFonts w:ascii="Arial AM" w:hAnsi="Arial AM" w:cs="Sylfaen"/>
          <w:szCs w:val="24"/>
        </w:rPr>
        <w:t xml:space="preserve">, </w:t>
      </w:r>
      <w:r w:rsidR="002B121D" w:rsidRPr="002528F7">
        <w:rPr>
          <w:rFonts w:ascii="Sylfaen" w:hAnsi="Sylfaen" w:cs="Sylfaen"/>
          <w:szCs w:val="24"/>
          <w:lang w:val="ru-RU"/>
        </w:rPr>
        <w:t>որոնք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տրամադրվում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են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մեկ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օրացուցային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օրվա</w:t>
      </w:r>
      <w:r w:rsidR="002B121D" w:rsidRPr="002528F7">
        <w:rPr>
          <w:rFonts w:ascii="Arial AM" w:hAnsi="Arial AM" w:cs="Sylfaen"/>
          <w:szCs w:val="24"/>
        </w:rPr>
        <w:t xml:space="preserve"> </w:t>
      </w:r>
      <w:r w:rsidR="002B121D" w:rsidRPr="002528F7">
        <w:rPr>
          <w:rFonts w:ascii="Sylfaen" w:hAnsi="Sylfaen" w:cs="Sylfaen"/>
          <w:szCs w:val="24"/>
          <w:lang w:val="ru-RU"/>
        </w:rPr>
        <w:t>ընթացքում։</w:t>
      </w:r>
    </w:p>
    <w:p w14:paraId="27B896BA" w14:textId="77777777" w:rsidR="00260FA1" w:rsidRPr="002528F7" w:rsidRDefault="00A150A9" w:rsidP="00260FA1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8</w:t>
      </w:r>
      <w:r w:rsidR="009B0DA1" w:rsidRPr="002528F7">
        <w:rPr>
          <w:rFonts w:ascii="Arial AM" w:hAnsi="Arial AM" w:cs="Sylfaen"/>
          <w:sz w:val="20"/>
          <w:lang w:val="af-ZA"/>
        </w:rPr>
        <w:t>.</w:t>
      </w:r>
      <w:r w:rsidR="00794157" w:rsidRPr="002528F7">
        <w:rPr>
          <w:rFonts w:ascii="Arial AM" w:hAnsi="Arial AM" w:cs="Sylfaen"/>
          <w:sz w:val="20"/>
          <w:lang w:val="af-ZA"/>
        </w:rPr>
        <w:t>1</w:t>
      </w:r>
      <w:r w:rsidR="00120F8A" w:rsidRPr="002528F7">
        <w:rPr>
          <w:rFonts w:ascii="Arial AM" w:hAnsi="Arial AM" w:cs="Sylfaen"/>
          <w:sz w:val="20"/>
          <w:lang w:val="hy-AM"/>
        </w:rPr>
        <w:t>7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Հանձնաժողովի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և</w:t>
      </w:r>
      <w:r w:rsidR="00260FA1" w:rsidRPr="002528F7">
        <w:rPr>
          <w:rFonts w:ascii="Arial AM" w:hAnsi="Arial AM" w:cs="Sylfaen"/>
          <w:sz w:val="20"/>
          <w:lang w:val="af-ZA"/>
        </w:rPr>
        <w:t xml:space="preserve"> (</w:t>
      </w:r>
      <w:r w:rsidR="00260FA1" w:rsidRPr="002528F7">
        <w:rPr>
          <w:rFonts w:ascii="Sylfaen" w:hAnsi="Sylfaen" w:cs="Sylfaen"/>
          <w:sz w:val="20"/>
          <w:lang w:val="ru-RU"/>
        </w:rPr>
        <w:t>կամ</w:t>
      </w:r>
      <w:r w:rsidR="00260FA1" w:rsidRPr="002528F7">
        <w:rPr>
          <w:rFonts w:ascii="Arial AM" w:hAnsi="Arial AM" w:cs="Sylfaen"/>
          <w:sz w:val="20"/>
          <w:lang w:val="af-ZA"/>
        </w:rPr>
        <w:t xml:space="preserve">) </w:t>
      </w:r>
      <w:r w:rsidR="00260FA1" w:rsidRPr="002528F7">
        <w:rPr>
          <w:rFonts w:ascii="Sylfaen" w:hAnsi="Sylfaen" w:cs="Sylfaen"/>
          <w:sz w:val="20"/>
          <w:lang w:val="ru-RU"/>
        </w:rPr>
        <w:t>պատվիրատուի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կողմից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էլեկտրոնային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ծանուցումներն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ուղարկվում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են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մասնակցի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հայտում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նշված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էլեկտրոնային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փոստին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ուղարկելու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af-ZA"/>
        </w:rPr>
        <w:t>միջոցով</w:t>
      </w:r>
      <w:r w:rsidR="00260FA1" w:rsidRPr="002528F7">
        <w:rPr>
          <w:rFonts w:ascii="Arial AM" w:hAnsi="Arial AM" w:cs="Sylfaen"/>
          <w:sz w:val="20"/>
          <w:lang w:val="af-ZA"/>
        </w:rPr>
        <w:t xml:space="preserve">, </w:t>
      </w:r>
      <w:r w:rsidR="00260FA1" w:rsidRPr="002528F7">
        <w:rPr>
          <w:rFonts w:ascii="Sylfaen" w:hAnsi="Sylfaen" w:cs="Sylfaen"/>
          <w:sz w:val="20"/>
          <w:lang w:val="ru-RU"/>
        </w:rPr>
        <w:t>իսկ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մասնակցի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կողմից</w:t>
      </w:r>
      <w:r w:rsidR="00260FA1" w:rsidRPr="002528F7">
        <w:rPr>
          <w:rFonts w:ascii="Arial AM" w:hAnsi="Arial AM" w:cs="Sylfaen"/>
          <w:sz w:val="20"/>
          <w:lang w:val="af-ZA"/>
        </w:rPr>
        <w:t xml:space="preserve">` </w:t>
      </w:r>
      <w:r w:rsidR="00260FA1" w:rsidRPr="002528F7">
        <w:rPr>
          <w:rFonts w:ascii="Sylfaen" w:hAnsi="Sylfaen" w:cs="Sylfaen"/>
          <w:sz w:val="20"/>
          <w:lang w:val="ru-RU"/>
        </w:rPr>
        <w:t>իր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հայտում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նշված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էլեկտրոնային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փոստից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սույն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հրավերում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նշված</w:t>
      </w:r>
      <w:r w:rsidR="00260FA1" w:rsidRPr="002528F7">
        <w:rPr>
          <w:rFonts w:ascii="Arial AM" w:hAnsi="Arial AM" w:cs="Sylfaen"/>
          <w:sz w:val="20"/>
          <w:lang w:val="af-ZA"/>
        </w:rPr>
        <w:t xml:space="preserve">` </w:t>
      </w:r>
      <w:r w:rsidR="00260FA1" w:rsidRPr="002528F7">
        <w:rPr>
          <w:rFonts w:ascii="Sylfaen" w:hAnsi="Sylfaen" w:cs="Sylfaen"/>
          <w:sz w:val="20"/>
          <w:lang w:val="ru-RU"/>
        </w:rPr>
        <w:t>հանձնաժողովի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քարտուղարի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էլեկտրոնային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lang w:val="ru-RU"/>
        </w:rPr>
        <w:t>փոստին</w:t>
      </w:r>
      <w:r w:rsidR="00260FA1" w:rsidRPr="002528F7">
        <w:rPr>
          <w:rFonts w:ascii="Arial AM" w:hAnsi="Arial AM" w:cs="Sylfaen"/>
          <w:sz w:val="20"/>
          <w:lang w:val="af-ZA"/>
        </w:rPr>
        <w:t xml:space="preserve"> </w:t>
      </w:r>
      <w:r w:rsidR="00260FA1" w:rsidRPr="002528F7">
        <w:rPr>
          <w:rFonts w:ascii="Sylfaen" w:hAnsi="Sylfaen" w:cs="Sylfaen"/>
          <w:sz w:val="20"/>
          <w:szCs w:val="20"/>
          <w:lang w:val="af-ZA" w:eastAsia="x-none"/>
        </w:rPr>
        <w:t>ուղարկվելու</w:t>
      </w:r>
      <w:r w:rsidR="00260FA1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60FA1" w:rsidRPr="002528F7">
        <w:rPr>
          <w:rFonts w:ascii="Sylfaen" w:hAnsi="Sylfaen" w:cs="Sylfaen"/>
          <w:sz w:val="20"/>
          <w:szCs w:val="20"/>
          <w:lang w:val="af-ZA" w:eastAsia="x-none"/>
        </w:rPr>
        <w:t>միջոցով</w:t>
      </w:r>
      <w:r w:rsidR="00260FA1" w:rsidRPr="002528F7">
        <w:rPr>
          <w:rFonts w:ascii="Arial AM" w:hAnsi="Arial AM"/>
          <w:sz w:val="20"/>
          <w:szCs w:val="20"/>
          <w:lang w:val="af-ZA" w:eastAsia="x-none"/>
        </w:rPr>
        <w:t>:</w:t>
      </w:r>
    </w:p>
    <w:p w14:paraId="6F7B275F" w14:textId="77777777" w:rsidR="00260FA1" w:rsidRPr="002528F7" w:rsidRDefault="00260FA1" w:rsidP="00260FA1">
      <w:pPr>
        <w:ind w:firstLine="567"/>
        <w:jc w:val="both"/>
        <w:rPr>
          <w:rFonts w:ascii="Arial AM" w:hAnsi="Arial AM"/>
          <w:sz w:val="20"/>
          <w:szCs w:val="20"/>
          <w:lang w:val="af-ZA" w:eastAsia="x-none"/>
        </w:rPr>
      </w:pPr>
      <w:r w:rsidRPr="002528F7">
        <w:rPr>
          <w:rFonts w:ascii="Sylfaen" w:hAnsi="Sylfaen" w:cs="Sylfaen"/>
          <w:sz w:val="20"/>
          <w:szCs w:val="20"/>
          <w:lang w:val="af-ZA" w:eastAsia="x-none"/>
        </w:rPr>
        <w:t>Տեղեկությունների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փաստաթղթերի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էլեկտրոնային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եղանակով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փոխանակման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դեպքում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մասնակիցը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տեղեկությունները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փաստաթղթերը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ուղարկում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հաստատված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բնօրինակ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փաստաթղթից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արտատպված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սկանավորված</w:t>
      </w:r>
      <w:r w:rsidRPr="002528F7">
        <w:rPr>
          <w:rFonts w:ascii="Arial AM" w:hAnsi="Arial AM"/>
          <w:sz w:val="20"/>
          <w:szCs w:val="20"/>
          <w:lang w:val="af-ZA" w:eastAsia="x-none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af-ZA" w:eastAsia="x-none"/>
        </w:rPr>
        <w:t>տարբերակով</w:t>
      </w:r>
      <w:r w:rsidRPr="002528F7">
        <w:rPr>
          <w:rFonts w:ascii="Arial AM" w:hAnsi="Arial AM"/>
          <w:sz w:val="20"/>
          <w:szCs w:val="20"/>
          <w:lang w:val="af-ZA" w:eastAsia="x-none"/>
        </w:rPr>
        <w:t>:</w:t>
      </w:r>
    </w:p>
    <w:p w14:paraId="62A2647E" w14:textId="5826DA27" w:rsidR="002B103D" w:rsidRPr="002528F7" w:rsidRDefault="00A150A9" w:rsidP="00EF3662">
      <w:pPr>
        <w:pStyle w:val="23"/>
        <w:spacing w:line="240" w:lineRule="auto"/>
        <w:ind w:firstLine="567"/>
        <w:rPr>
          <w:rFonts w:ascii="Arial AM" w:hAnsi="Arial AM"/>
          <w:lang w:val="hy-AM"/>
        </w:rPr>
      </w:pPr>
      <w:r w:rsidRPr="002528F7">
        <w:rPr>
          <w:rFonts w:ascii="Arial AM" w:hAnsi="Arial AM"/>
        </w:rPr>
        <w:t>8</w:t>
      </w:r>
      <w:r w:rsidR="00947D03" w:rsidRPr="002528F7">
        <w:rPr>
          <w:rFonts w:ascii="Arial AM" w:hAnsi="Arial AM"/>
          <w:lang w:val="hy-AM"/>
        </w:rPr>
        <w:t>.</w:t>
      </w:r>
      <w:r w:rsidR="00260FA1" w:rsidRPr="002528F7">
        <w:rPr>
          <w:rFonts w:ascii="Arial AM" w:hAnsi="Arial AM"/>
        </w:rPr>
        <w:t>1</w:t>
      </w:r>
      <w:r w:rsidR="00120F8A" w:rsidRPr="002528F7">
        <w:rPr>
          <w:rFonts w:ascii="Arial AM" w:hAnsi="Arial AM"/>
          <w:lang w:val="hy-AM"/>
        </w:rPr>
        <w:t>8</w:t>
      </w:r>
      <w:r w:rsidR="003F288F" w:rsidRPr="002528F7">
        <w:rPr>
          <w:rFonts w:ascii="Arial AM" w:hAnsi="Arial AM" w:cs="Sylfaen"/>
        </w:rPr>
        <w:t xml:space="preserve"> </w:t>
      </w:r>
      <w:r w:rsidR="00571F29" w:rsidRPr="002528F7">
        <w:rPr>
          <w:rFonts w:ascii="Sylfaen" w:hAnsi="Sylfaen" w:cs="Sylfaen"/>
        </w:rPr>
        <w:t>Հայտերի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գնահատումը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և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ընտրված</w:t>
      </w:r>
      <w:r w:rsidR="00571F29" w:rsidRPr="002528F7">
        <w:rPr>
          <w:rFonts w:ascii="Arial AM" w:hAnsi="Arial AM" w:cs="Sylfaen"/>
        </w:rPr>
        <w:t xml:space="preserve"> </w:t>
      </w:r>
      <w:r w:rsidR="00571F29" w:rsidRPr="002528F7">
        <w:rPr>
          <w:rFonts w:ascii="Sylfaen" w:hAnsi="Sylfaen" w:cs="Sylfaen"/>
        </w:rPr>
        <w:t>մասնակցի</w:t>
      </w:r>
      <w:r w:rsidR="00571F29" w:rsidRPr="002528F7">
        <w:rPr>
          <w:rFonts w:ascii="Arial AM" w:hAnsi="Arial AM" w:cs="Sylfaen"/>
        </w:rPr>
        <w:t xml:space="preserve"> </w:t>
      </w:r>
      <w:r w:rsidR="00571F29" w:rsidRPr="002528F7">
        <w:rPr>
          <w:rFonts w:ascii="Sylfaen" w:hAnsi="Sylfaen" w:cs="Sylfaen"/>
        </w:rPr>
        <w:t>որոշումն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իրականացվում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է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ըստ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առանձին</w:t>
      </w:r>
      <w:r w:rsidR="00571F29" w:rsidRPr="002528F7">
        <w:rPr>
          <w:rFonts w:ascii="Arial AM" w:hAnsi="Arial AM" w:cs="Arial"/>
        </w:rPr>
        <w:t xml:space="preserve"> </w:t>
      </w:r>
      <w:r w:rsidR="00571F29" w:rsidRPr="002528F7">
        <w:rPr>
          <w:rFonts w:ascii="Sylfaen" w:hAnsi="Sylfaen" w:cs="Sylfaen"/>
        </w:rPr>
        <w:t>չափաբաժինների</w:t>
      </w:r>
      <w:r w:rsidR="00F84B2C" w:rsidRPr="002528F7">
        <w:rPr>
          <w:rFonts w:ascii="Arial AM" w:hAnsi="Arial AM" w:cs="Sylfaen"/>
          <w:vertAlign w:val="superscript"/>
          <w:lang w:val="hy-AM"/>
        </w:rPr>
        <w:t>:</w:t>
      </w:r>
      <w:r w:rsidR="00F84B2C" w:rsidRPr="002528F7">
        <w:rPr>
          <w:rStyle w:val="af6"/>
          <w:rFonts w:ascii="Arial AM" w:hAnsi="Arial AM" w:cs="Sylfaen"/>
          <w:lang w:val="hy-AM"/>
        </w:rPr>
        <w:footnoteReference w:id="12"/>
      </w:r>
    </w:p>
    <w:p w14:paraId="0AF60EB8" w14:textId="77777777" w:rsidR="00583092" w:rsidRPr="002528F7" w:rsidRDefault="00A150A9" w:rsidP="00EF3662">
      <w:pPr>
        <w:ind w:firstLine="567"/>
        <w:jc w:val="both"/>
        <w:rPr>
          <w:rFonts w:ascii="Arial AM" w:hAnsi="Arial AM"/>
          <w:sz w:val="20"/>
          <w:szCs w:val="20"/>
          <w:lang w:val="af-ZA" w:eastAsia="x-none"/>
        </w:rPr>
      </w:pPr>
      <w:r w:rsidRPr="002528F7">
        <w:rPr>
          <w:rFonts w:ascii="Arial AM" w:hAnsi="Arial AM"/>
          <w:sz w:val="20"/>
          <w:szCs w:val="20"/>
          <w:lang w:val="af-ZA" w:eastAsia="x-none"/>
        </w:rPr>
        <w:t>8</w:t>
      </w:r>
      <w:r w:rsidR="009E35C5" w:rsidRPr="002528F7">
        <w:rPr>
          <w:rFonts w:ascii="Arial AM" w:hAnsi="Arial AM"/>
          <w:sz w:val="20"/>
          <w:szCs w:val="20"/>
          <w:lang w:val="af-ZA" w:eastAsia="x-none"/>
        </w:rPr>
        <w:t>.</w:t>
      </w:r>
      <w:r w:rsidR="00260FA1" w:rsidRPr="002528F7">
        <w:rPr>
          <w:rFonts w:ascii="Arial AM" w:hAnsi="Arial AM"/>
          <w:sz w:val="20"/>
          <w:szCs w:val="20"/>
          <w:lang w:val="af-ZA" w:eastAsia="x-none"/>
        </w:rPr>
        <w:t>1</w:t>
      </w:r>
      <w:r w:rsidR="00120F8A" w:rsidRPr="002528F7">
        <w:rPr>
          <w:rFonts w:ascii="Arial AM" w:hAnsi="Arial AM"/>
          <w:sz w:val="20"/>
          <w:szCs w:val="20"/>
          <w:lang w:val="hy-AM" w:eastAsia="x-none"/>
        </w:rPr>
        <w:t>9</w:t>
      </w:r>
      <w:r w:rsidR="003F288F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Ընտրված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մասնակցի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կողմից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պայմանագիրը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չկնքելու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(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հրաժարվելու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)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կամ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պայմանագիր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կնքելու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իրավունքից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զրկվելու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դեպքում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հանձնաժողով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ի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որոշմամբ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ընտրված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մասնակ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ից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է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ճանաչվում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հաջորդող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տեղ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զբաղեցրած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af-ZA" w:eastAsia="x-none"/>
        </w:rPr>
        <w:t>մասնակիցը՝</w:t>
      </w:r>
      <w:r w:rsidR="002E0966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af-ZA" w:eastAsia="x-none"/>
        </w:rPr>
        <w:t>սույն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 xml:space="preserve"> </w:t>
      </w:r>
      <w:r w:rsidR="00583092" w:rsidRPr="002528F7">
        <w:rPr>
          <w:rFonts w:ascii="Sylfaen" w:hAnsi="Sylfaen" w:cs="Sylfaen"/>
          <w:sz w:val="20"/>
          <w:szCs w:val="20"/>
          <w:lang w:val="hy-AM" w:eastAsia="x-none"/>
        </w:rPr>
        <w:t>հրավեր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ի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1-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ին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մասի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8.1</w:t>
      </w:r>
      <w:r w:rsidR="00260FA1" w:rsidRPr="002528F7">
        <w:rPr>
          <w:rFonts w:ascii="Arial AM" w:hAnsi="Arial AM"/>
          <w:sz w:val="20"/>
          <w:szCs w:val="20"/>
          <w:lang w:val="hy-AM" w:eastAsia="x-none"/>
        </w:rPr>
        <w:t>2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>-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ից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8.</w:t>
      </w:r>
      <w:r w:rsidR="00260FA1" w:rsidRPr="002528F7">
        <w:rPr>
          <w:rFonts w:ascii="Arial AM" w:hAnsi="Arial AM"/>
          <w:sz w:val="20"/>
          <w:szCs w:val="20"/>
          <w:lang w:val="hy-AM" w:eastAsia="x-none"/>
        </w:rPr>
        <w:t>1</w:t>
      </w:r>
      <w:r w:rsidR="00842EC4" w:rsidRPr="002528F7">
        <w:rPr>
          <w:rFonts w:ascii="Arial AM" w:hAnsi="Arial AM"/>
          <w:sz w:val="20"/>
          <w:szCs w:val="20"/>
          <w:lang w:val="hy-AM" w:eastAsia="x-none"/>
        </w:rPr>
        <w:t>8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>-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րդ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կետերով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սահմանված</w:t>
      </w:r>
      <w:r w:rsidR="00537173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537173" w:rsidRPr="002528F7">
        <w:rPr>
          <w:rFonts w:ascii="Sylfaen" w:hAnsi="Sylfaen" w:cs="Sylfaen"/>
          <w:sz w:val="20"/>
          <w:szCs w:val="20"/>
          <w:lang w:val="hy-AM" w:eastAsia="x-none"/>
        </w:rPr>
        <w:t>ընթացակարգ</w:t>
      </w:r>
      <w:r w:rsidR="002E0966" w:rsidRPr="002528F7">
        <w:rPr>
          <w:rFonts w:ascii="Sylfaen" w:hAnsi="Sylfaen" w:cs="Sylfaen"/>
          <w:sz w:val="20"/>
          <w:szCs w:val="20"/>
          <w:lang w:val="hy-AM" w:eastAsia="x-none"/>
        </w:rPr>
        <w:t>ի</w:t>
      </w:r>
      <w:r w:rsidR="002E0966" w:rsidRPr="002528F7">
        <w:rPr>
          <w:rFonts w:ascii="Arial AM" w:hAnsi="Arial AM"/>
          <w:sz w:val="20"/>
          <w:szCs w:val="20"/>
          <w:lang w:val="hy-AM" w:eastAsia="x-none"/>
        </w:rPr>
        <w:t xml:space="preserve"> </w:t>
      </w:r>
      <w:r w:rsidR="002E0966" w:rsidRPr="002528F7">
        <w:rPr>
          <w:rFonts w:ascii="Sylfaen" w:hAnsi="Sylfaen" w:cs="Sylfaen"/>
          <w:sz w:val="20"/>
          <w:szCs w:val="20"/>
          <w:lang w:val="hy-AM" w:eastAsia="x-none"/>
        </w:rPr>
        <w:t>կիրառմամբ</w:t>
      </w:r>
      <w:r w:rsidR="00583092" w:rsidRPr="002528F7">
        <w:rPr>
          <w:rFonts w:ascii="Arial AM" w:hAnsi="Arial AM"/>
          <w:sz w:val="20"/>
          <w:szCs w:val="20"/>
          <w:lang w:val="af-ZA" w:eastAsia="x-none"/>
        </w:rPr>
        <w:t>:</w:t>
      </w:r>
    </w:p>
    <w:p w14:paraId="1C9F4D43" w14:textId="77777777" w:rsidR="00583092" w:rsidRPr="002528F7" w:rsidRDefault="00A150A9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>8</w:t>
      </w:r>
      <w:r w:rsidR="00201DA0" w:rsidRPr="002528F7">
        <w:rPr>
          <w:rFonts w:ascii="Arial AM" w:hAnsi="Arial AM" w:cs="Sylfaen"/>
          <w:szCs w:val="24"/>
          <w:lang w:val="hy-AM"/>
        </w:rPr>
        <w:t>.</w:t>
      </w:r>
      <w:r w:rsidR="00120F8A" w:rsidRPr="002528F7">
        <w:rPr>
          <w:rFonts w:ascii="Arial AM" w:hAnsi="Arial AM" w:cs="Sylfaen"/>
          <w:szCs w:val="24"/>
          <w:lang w:val="hy-AM"/>
        </w:rPr>
        <w:t>20</w:t>
      </w:r>
      <w:r w:rsidR="00794157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Մասնակից</w:t>
      </w:r>
      <w:r w:rsidR="00196487" w:rsidRPr="002528F7">
        <w:rPr>
          <w:rFonts w:ascii="Sylfaen" w:hAnsi="Sylfaen" w:cs="Sylfaen"/>
          <w:szCs w:val="24"/>
          <w:lang w:val="en-US"/>
        </w:rPr>
        <w:t>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իրեն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ներկայացված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պահանջների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համապատասխանության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հիմնավորման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նպատակով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կարող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է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ներկայացնել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լրացուցիչ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այլ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փաստաթղթեր</w:t>
      </w:r>
      <w:r w:rsidR="00583092" w:rsidRPr="002528F7">
        <w:rPr>
          <w:rFonts w:ascii="Arial AM" w:hAnsi="Arial AM" w:cs="Sylfaen"/>
          <w:szCs w:val="24"/>
        </w:rPr>
        <w:t xml:space="preserve">, </w:t>
      </w:r>
      <w:r w:rsidR="00583092" w:rsidRPr="002528F7">
        <w:rPr>
          <w:rFonts w:ascii="Sylfaen" w:hAnsi="Sylfaen" w:cs="Sylfaen"/>
          <w:szCs w:val="24"/>
          <w:lang w:val="ru-RU"/>
        </w:rPr>
        <w:t>տեղեկություններ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և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նյութեր։</w:t>
      </w:r>
    </w:p>
    <w:p w14:paraId="2663C175" w14:textId="77777777" w:rsidR="00583092" w:rsidRPr="002528F7" w:rsidRDefault="00662165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Sylfaen" w:hAnsi="Sylfaen" w:cs="Sylfaen"/>
          <w:szCs w:val="24"/>
          <w:lang w:val="en-US"/>
        </w:rPr>
        <w:t>Հ</w:t>
      </w:r>
      <w:r w:rsidR="00583092" w:rsidRPr="002528F7">
        <w:rPr>
          <w:rFonts w:ascii="Sylfaen" w:hAnsi="Sylfaen" w:cs="Sylfaen"/>
          <w:szCs w:val="24"/>
          <w:lang w:val="ru-RU"/>
        </w:rPr>
        <w:t>անձնաժողովը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կարող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է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ստուգել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Sylfaen" w:hAnsi="Sylfaen" w:cs="Sylfaen"/>
          <w:szCs w:val="24"/>
          <w:lang w:val="en-US"/>
        </w:rPr>
        <w:t>մ</w:t>
      </w:r>
      <w:r w:rsidR="00583092" w:rsidRPr="002528F7">
        <w:rPr>
          <w:rFonts w:ascii="Sylfaen" w:hAnsi="Sylfaen" w:cs="Sylfaen"/>
          <w:szCs w:val="24"/>
          <w:lang w:val="ru-RU"/>
        </w:rPr>
        <w:t>ասնակցի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ներկայացրած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տվյալների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իսկությունը</w:t>
      </w:r>
      <w:r w:rsidR="00583092" w:rsidRPr="002528F7">
        <w:rPr>
          <w:rFonts w:ascii="Arial AM" w:hAnsi="Arial AM" w:cs="Sylfaen"/>
          <w:szCs w:val="24"/>
        </w:rPr>
        <w:t xml:space="preserve">` </w:t>
      </w:r>
      <w:r w:rsidR="00583092" w:rsidRPr="002528F7">
        <w:rPr>
          <w:rFonts w:ascii="Sylfaen" w:hAnsi="Sylfaen" w:cs="Sylfaen"/>
          <w:szCs w:val="24"/>
          <w:lang w:val="ru-RU"/>
        </w:rPr>
        <w:t>օգտագործելով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պաշտոնական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աղբյուրներից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ստացված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տվյալներ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կամ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դրա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մասին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ստանալով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իրավասու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մարմինների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գրավոր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եզրակացությունը</w:t>
      </w:r>
      <w:r w:rsidR="00583092" w:rsidRPr="002528F7">
        <w:rPr>
          <w:rFonts w:ascii="Arial AM" w:hAnsi="Arial AM" w:cs="Sylfaen"/>
          <w:szCs w:val="24"/>
        </w:rPr>
        <w:t xml:space="preserve">: </w:t>
      </w:r>
      <w:r w:rsidR="00583092" w:rsidRPr="002528F7">
        <w:rPr>
          <w:rFonts w:ascii="Sylfaen" w:hAnsi="Sylfaen" w:cs="Sylfaen"/>
          <w:szCs w:val="24"/>
          <w:lang w:val="ru-RU"/>
        </w:rPr>
        <w:t>Նման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հարցում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ուղարկվելու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դեպքում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համապատասխան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պետական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և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տեղական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ինքնակառավարման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մարմինները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հարցումն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ստանալու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օրվան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հաջորդող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երկու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աշխատանքային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օրվա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ընթացքում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տրամադրում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գրավոր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եզրակացություն</w:t>
      </w:r>
      <w:r w:rsidR="00583092" w:rsidRPr="002528F7">
        <w:rPr>
          <w:rFonts w:ascii="Arial AM" w:hAnsi="Arial AM" w:cs="Sylfaen"/>
          <w:szCs w:val="24"/>
        </w:rPr>
        <w:t xml:space="preserve">: </w:t>
      </w:r>
      <w:r w:rsidR="00583092" w:rsidRPr="002528F7">
        <w:rPr>
          <w:rFonts w:ascii="Sylfaen" w:hAnsi="Sylfaen" w:cs="Sylfaen"/>
          <w:szCs w:val="24"/>
          <w:lang w:val="ru-RU"/>
        </w:rPr>
        <w:t>Եթե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Sylfaen" w:hAnsi="Sylfaen" w:cs="Sylfaen"/>
          <w:szCs w:val="24"/>
          <w:lang w:val="en-US"/>
        </w:rPr>
        <w:t>մ</w:t>
      </w:r>
      <w:r w:rsidR="00583092" w:rsidRPr="002528F7">
        <w:rPr>
          <w:rFonts w:ascii="Sylfaen" w:hAnsi="Sylfaen" w:cs="Sylfaen"/>
          <w:szCs w:val="24"/>
          <w:lang w:val="ru-RU"/>
        </w:rPr>
        <w:t>ասնակցի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ներկայացրած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տվյալների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իսկության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ստուգման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lastRenderedPageBreak/>
        <w:t>արդյունքում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տվյալները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որակվում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են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իրականությանը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ru-RU"/>
        </w:rPr>
        <w:t>չհամապա</w:t>
      </w:r>
      <w:r w:rsidR="00583092" w:rsidRPr="002528F7">
        <w:rPr>
          <w:rFonts w:ascii="Arial AM" w:hAnsi="Arial AM" w:cs="Sylfaen"/>
          <w:szCs w:val="24"/>
        </w:rPr>
        <w:softHyphen/>
      </w:r>
      <w:r w:rsidR="00583092" w:rsidRPr="002528F7">
        <w:rPr>
          <w:rFonts w:ascii="Sylfaen" w:hAnsi="Sylfaen" w:cs="Sylfaen"/>
          <w:szCs w:val="24"/>
          <w:lang w:val="ru-RU"/>
        </w:rPr>
        <w:t>տասխանող</w:t>
      </w:r>
      <w:r w:rsidR="00583092" w:rsidRPr="002528F7">
        <w:rPr>
          <w:rFonts w:ascii="Arial AM" w:hAnsi="Arial AM" w:cs="Sylfaen"/>
          <w:szCs w:val="24"/>
        </w:rPr>
        <w:t xml:space="preserve">, </w:t>
      </w:r>
      <w:r w:rsidR="00583092" w:rsidRPr="002528F7">
        <w:rPr>
          <w:rFonts w:ascii="Sylfaen" w:hAnsi="Sylfaen" w:cs="Sylfaen"/>
          <w:szCs w:val="24"/>
          <w:lang w:val="ru-RU"/>
        </w:rPr>
        <w:t>ապա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</w:rPr>
        <w:t>տվյալ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Sylfaen" w:hAnsi="Sylfaen" w:cs="Sylfaen"/>
          <w:szCs w:val="24"/>
        </w:rPr>
        <w:t>մ</w:t>
      </w:r>
      <w:r w:rsidR="00583092" w:rsidRPr="002528F7">
        <w:rPr>
          <w:rFonts w:ascii="Sylfaen" w:hAnsi="Sylfaen" w:cs="Sylfaen"/>
          <w:szCs w:val="24"/>
        </w:rPr>
        <w:t>ասնակցի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</w:rPr>
        <w:t>հայտը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</w:rPr>
        <w:t>մերժվում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</w:rPr>
        <w:t>է</w:t>
      </w:r>
      <w:r w:rsidR="00196487" w:rsidRPr="002528F7">
        <w:rPr>
          <w:rFonts w:ascii="Arial AM" w:hAnsi="Arial AM" w:cs="Sylfaen"/>
          <w:szCs w:val="24"/>
        </w:rPr>
        <w:t>:</w:t>
      </w:r>
    </w:p>
    <w:p w14:paraId="5C016F3B" w14:textId="77777777" w:rsidR="00583092" w:rsidRPr="002528F7" w:rsidRDefault="00A150A9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</w:rPr>
        <w:t>8</w:t>
      </w:r>
      <w:r w:rsidR="00201DA0" w:rsidRPr="002528F7">
        <w:rPr>
          <w:rFonts w:ascii="Arial AM" w:hAnsi="Arial AM" w:cs="Sylfaen"/>
          <w:szCs w:val="24"/>
          <w:lang w:val="hy-AM"/>
        </w:rPr>
        <w:t>.</w:t>
      </w:r>
      <w:r w:rsidR="00794157" w:rsidRPr="002528F7">
        <w:rPr>
          <w:rFonts w:ascii="Arial AM" w:hAnsi="Arial AM" w:cs="Sylfaen"/>
          <w:szCs w:val="24"/>
        </w:rPr>
        <w:t>2</w:t>
      </w:r>
      <w:r w:rsidR="00120F8A" w:rsidRPr="002528F7">
        <w:rPr>
          <w:rFonts w:ascii="Arial AM" w:hAnsi="Arial AM" w:cs="Sylfaen"/>
          <w:szCs w:val="24"/>
          <w:lang w:val="hy-AM"/>
        </w:rPr>
        <w:t>1</w:t>
      </w:r>
      <w:r w:rsidR="00794157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Սույն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հրավերի</w:t>
      </w:r>
      <w:r w:rsidR="005D3674" w:rsidRPr="002528F7">
        <w:rPr>
          <w:rFonts w:ascii="Arial AM" w:hAnsi="Arial AM" w:cs="Sylfaen"/>
          <w:szCs w:val="24"/>
        </w:rPr>
        <w:t xml:space="preserve"> 1-</w:t>
      </w:r>
      <w:r w:rsidR="005D3674" w:rsidRPr="002528F7">
        <w:rPr>
          <w:rFonts w:ascii="Sylfaen" w:hAnsi="Sylfaen" w:cs="Sylfaen"/>
          <w:szCs w:val="24"/>
          <w:lang w:val="hy-AM"/>
        </w:rPr>
        <w:t>ին</w:t>
      </w:r>
      <w:r w:rsidR="005D3674" w:rsidRPr="002528F7">
        <w:rPr>
          <w:rFonts w:ascii="Arial AM" w:hAnsi="Arial AM" w:cs="Sylfaen"/>
          <w:szCs w:val="24"/>
        </w:rPr>
        <w:t xml:space="preserve"> </w:t>
      </w:r>
      <w:r w:rsidR="005D3674" w:rsidRPr="002528F7">
        <w:rPr>
          <w:rFonts w:ascii="Sylfaen" w:hAnsi="Sylfaen" w:cs="Sylfaen"/>
          <w:szCs w:val="24"/>
          <w:lang w:val="hy-AM"/>
        </w:rPr>
        <w:t>մասի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Arial AM" w:hAnsi="Arial AM" w:cs="Sylfaen"/>
          <w:szCs w:val="24"/>
        </w:rPr>
        <w:t>8</w:t>
      </w:r>
      <w:r w:rsidR="009C3B73" w:rsidRPr="002528F7">
        <w:rPr>
          <w:rFonts w:ascii="Arial AM" w:hAnsi="Arial AM" w:cs="Sylfaen"/>
          <w:szCs w:val="24"/>
        </w:rPr>
        <w:t>.</w:t>
      </w:r>
      <w:r w:rsidR="00794157" w:rsidRPr="002528F7">
        <w:rPr>
          <w:rFonts w:ascii="Arial AM" w:hAnsi="Arial AM" w:cs="Sylfaen"/>
          <w:szCs w:val="24"/>
        </w:rPr>
        <w:t xml:space="preserve">19 </w:t>
      </w:r>
      <w:r w:rsidR="00583092" w:rsidRPr="002528F7">
        <w:rPr>
          <w:rFonts w:ascii="Sylfaen" w:hAnsi="Sylfaen" w:cs="Sylfaen"/>
          <w:szCs w:val="24"/>
          <w:lang w:val="hy-AM"/>
        </w:rPr>
        <w:t>կետի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կիրառման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նպատակով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F96621" w:rsidRPr="002528F7">
        <w:rPr>
          <w:rFonts w:ascii="Sylfaen" w:hAnsi="Sylfaen" w:cs="Sylfaen"/>
          <w:szCs w:val="24"/>
        </w:rPr>
        <w:t>կարող</w:t>
      </w:r>
      <w:r w:rsidR="00F96621" w:rsidRPr="002528F7">
        <w:rPr>
          <w:rFonts w:ascii="Arial AM" w:hAnsi="Arial AM" w:cs="Sylfaen"/>
          <w:szCs w:val="24"/>
        </w:rPr>
        <w:t xml:space="preserve"> </w:t>
      </w:r>
      <w:r w:rsidR="00F96621" w:rsidRPr="002528F7">
        <w:rPr>
          <w:rFonts w:ascii="Sylfaen" w:hAnsi="Sylfaen" w:cs="Sylfaen"/>
          <w:szCs w:val="24"/>
        </w:rPr>
        <w:t>է</w:t>
      </w:r>
      <w:r w:rsidR="00F96621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հրավիրվ</w:t>
      </w:r>
      <w:r w:rsidR="00F96621" w:rsidRPr="002528F7">
        <w:rPr>
          <w:rFonts w:ascii="Sylfaen" w:hAnsi="Sylfaen" w:cs="Sylfaen"/>
          <w:szCs w:val="24"/>
          <w:lang w:val="hy-AM"/>
        </w:rPr>
        <w:t>ել</w:t>
      </w:r>
      <w:r w:rsidR="00F96621" w:rsidRPr="002528F7">
        <w:rPr>
          <w:rFonts w:ascii="Arial AM" w:hAnsi="Arial AM" w:cs="Sylfaen"/>
          <w:szCs w:val="24"/>
          <w:lang w:val="hy-AM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հանձնաժողովի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արտահերթ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նիստ։</w:t>
      </w:r>
    </w:p>
    <w:p w14:paraId="3E152072" w14:textId="77777777" w:rsidR="00E45ACA" w:rsidRPr="002528F7" w:rsidRDefault="00A150A9" w:rsidP="00EF3662">
      <w:pPr>
        <w:pStyle w:val="norm"/>
        <w:spacing w:line="240" w:lineRule="auto"/>
        <w:ind w:firstLine="567"/>
        <w:rPr>
          <w:rFonts w:ascii="Arial AM" w:hAnsi="Arial AM" w:cs="Tahoma"/>
          <w:sz w:val="20"/>
          <w:lang w:val="hy-AM"/>
        </w:rPr>
      </w:pPr>
      <w:r w:rsidRPr="002528F7">
        <w:rPr>
          <w:rFonts w:ascii="Arial AM" w:hAnsi="Arial AM"/>
          <w:spacing w:val="-6"/>
          <w:sz w:val="20"/>
          <w:lang w:val="hy-AM"/>
        </w:rPr>
        <w:t>8</w:t>
      </w:r>
      <w:r w:rsidR="00201DA0" w:rsidRPr="002528F7">
        <w:rPr>
          <w:rFonts w:ascii="Arial AM" w:hAnsi="Arial AM"/>
          <w:spacing w:val="-6"/>
          <w:sz w:val="20"/>
          <w:lang w:val="hy-AM"/>
        </w:rPr>
        <w:t>.</w:t>
      </w:r>
      <w:r w:rsidR="00794157" w:rsidRPr="002528F7">
        <w:rPr>
          <w:rFonts w:ascii="Arial AM" w:hAnsi="Arial AM"/>
          <w:spacing w:val="-6"/>
          <w:sz w:val="20"/>
          <w:lang w:val="af-ZA"/>
        </w:rPr>
        <w:t>2</w:t>
      </w:r>
      <w:r w:rsidR="00120F8A" w:rsidRPr="002528F7">
        <w:rPr>
          <w:rFonts w:ascii="Arial AM" w:hAnsi="Arial AM"/>
          <w:spacing w:val="-6"/>
          <w:sz w:val="20"/>
          <w:lang w:val="hy-AM"/>
        </w:rPr>
        <w:t>2</w:t>
      </w:r>
      <w:r w:rsidR="00794157" w:rsidRPr="002528F7">
        <w:rPr>
          <w:rFonts w:ascii="Arial AM" w:hAnsi="Arial AM"/>
          <w:spacing w:val="-6"/>
          <w:sz w:val="20"/>
          <w:lang w:val="af-ZA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Մինչև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պայմանագիր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կնքելը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4B383E" w:rsidRPr="002528F7">
        <w:rPr>
          <w:rFonts w:ascii="Sylfaen" w:hAnsi="Sylfaen" w:cs="Sylfaen"/>
          <w:sz w:val="20"/>
          <w:lang w:val="hy-AM"/>
        </w:rPr>
        <w:t>պ</w:t>
      </w:r>
      <w:r w:rsidR="00E45ACA" w:rsidRPr="002528F7">
        <w:rPr>
          <w:rFonts w:ascii="Sylfaen" w:hAnsi="Sylfaen" w:cs="Sylfaen"/>
          <w:sz w:val="20"/>
          <w:lang w:val="hy-AM"/>
        </w:rPr>
        <w:t>ատվիրատուն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տեղեկագրում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հրապարակում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է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հայտարարություն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պայմանագիր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կնքելու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որոշման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ոչ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ուշ</w:t>
      </w:r>
      <w:r w:rsidR="00E45ACA" w:rsidRPr="002528F7">
        <w:rPr>
          <w:rFonts w:ascii="Arial AM" w:hAnsi="Arial AM" w:cs="Tahoma"/>
          <w:sz w:val="20"/>
          <w:lang w:val="hy-AM"/>
        </w:rPr>
        <w:t xml:space="preserve">, </w:t>
      </w:r>
      <w:r w:rsidR="00E45ACA" w:rsidRPr="002528F7">
        <w:rPr>
          <w:rFonts w:ascii="Sylfaen" w:hAnsi="Sylfaen" w:cs="Sylfaen"/>
          <w:sz w:val="20"/>
          <w:lang w:val="hy-AM"/>
        </w:rPr>
        <w:t>քան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ընտրված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մասնակցի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որոշման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ընդունմանը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հաջորդող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առաջին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աշխատանքային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օրը</w:t>
      </w:r>
      <w:r w:rsidR="00E45ACA" w:rsidRPr="002528F7">
        <w:rPr>
          <w:rFonts w:ascii="Arial AM" w:hAnsi="Arial AM" w:cs="Tahoma"/>
          <w:sz w:val="20"/>
          <w:lang w:val="hy-AM"/>
        </w:rPr>
        <w:t>:</w:t>
      </w:r>
      <w:r w:rsidR="00E45ACA" w:rsidRPr="002528F7">
        <w:rPr>
          <w:rFonts w:ascii="Arial AM" w:hAnsi="Arial AM" w:cs="Sylfaen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Պայմանագիր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կնքելու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որոշումը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պարունակում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է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ամփոփ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տեղեկատվություն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հայտերի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գնահատման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և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ընտրված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մասնակցի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ընտրությունը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հիմնավորող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պատճառների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մասին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ու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հայտարարություն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անգործության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ժամկետի</w:t>
      </w:r>
      <w:r w:rsidR="00E45ACA" w:rsidRPr="002528F7">
        <w:rPr>
          <w:rFonts w:ascii="Arial AM" w:hAnsi="Arial AM" w:cs="Tahoma"/>
          <w:sz w:val="20"/>
          <w:lang w:val="hy-AM"/>
        </w:rPr>
        <w:t xml:space="preserve"> </w:t>
      </w:r>
      <w:r w:rsidR="00E45ACA" w:rsidRPr="002528F7">
        <w:rPr>
          <w:rFonts w:ascii="Sylfaen" w:hAnsi="Sylfaen" w:cs="Sylfaen"/>
          <w:sz w:val="20"/>
          <w:lang w:val="hy-AM"/>
        </w:rPr>
        <w:t>վերաբերյալ</w:t>
      </w:r>
      <w:r w:rsidR="00E45ACA" w:rsidRPr="002528F7">
        <w:rPr>
          <w:rFonts w:ascii="Arial AM" w:hAnsi="Arial AM" w:cs="Tahoma"/>
          <w:sz w:val="20"/>
          <w:lang w:val="hy-AM"/>
        </w:rPr>
        <w:t>:</w:t>
      </w:r>
    </w:p>
    <w:p w14:paraId="4B8A927A" w14:textId="77777777" w:rsidR="00583092" w:rsidRPr="002528F7" w:rsidRDefault="00A150A9" w:rsidP="00EF3662">
      <w:pPr>
        <w:pStyle w:val="23"/>
        <w:spacing w:line="240" w:lineRule="auto"/>
        <w:ind w:firstLine="567"/>
        <w:rPr>
          <w:rFonts w:ascii="Arial AM" w:hAnsi="Arial AM" w:cs="Sylfaen"/>
          <w:szCs w:val="24"/>
        </w:rPr>
      </w:pPr>
      <w:r w:rsidRPr="002528F7">
        <w:rPr>
          <w:rFonts w:ascii="Arial AM" w:hAnsi="Arial AM" w:cs="Sylfaen"/>
          <w:szCs w:val="24"/>
          <w:lang w:val="hy-AM"/>
        </w:rPr>
        <w:t>8</w:t>
      </w:r>
      <w:r w:rsidR="00201DA0" w:rsidRPr="002528F7">
        <w:rPr>
          <w:rFonts w:ascii="Arial AM" w:hAnsi="Arial AM" w:cs="Sylfaen"/>
          <w:szCs w:val="24"/>
          <w:lang w:val="hy-AM"/>
        </w:rPr>
        <w:t>.</w:t>
      </w:r>
      <w:r w:rsidR="00794157" w:rsidRPr="002528F7">
        <w:rPr>
          <w:rFonts w:ascii="Arial AM" w:hAnsi="Arial AM" w:cs="Sylfaen"/>
          <w:szCs w:val="24"/>
          <w:lang w:val="hy-AM"/>
        </w:rPr>
        <w:t>2</w:t>
      </w:r>
      <w:r w:rsidR="00120F8A" w:rsidRPr="002528F7">
        <w:rPr>
          <w:rFonts w:ascii="Arial AM" w:hAnsi="Arial AM" w:cs="Sylfaen"/>
          <w:szCs w:val="24"/>
          <w:lang w:val="hy-AM"/>
        </w:rPr>
        <w:t>3</w:t>
      </w:r>
      <w:r w:rsidR="00794157" w:rsidRPr="002528F7">
        <w:rPr>
          <w:rFonts w:ascii="Arial AM" w:hAnsi="Arial AM" w:cs="Sylfaen"/>
          <w:szCs w:val="24"/>
          <w:lang w:val="hy-AM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Անգործության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ժամկետը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պայմանագիր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կնքելու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մասին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որոշման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հայտարարության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հրապարակման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օրվան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հաջորդող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օրվա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և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4B383E" w:rsidRPr="002528F7">
        <w:rPr>
          <w:rFonts w:ascii="Sylfaen" w:hAnsi="Sylfaen" w:cs="Sylfaen"/>
          <w:szCs w:val="24"/>
        </w:rPr>
        <w:t>պ</w:t>
      </w:r>
      <w:r w:rsidR="00583092" w:rsidRPr="002528F7">
        <w:rPr>
          <w:rFonts w:ascii="Sylfaen" w:hAnsi="Sylfaen" w:cs="Sylfaen"/>
          <w:szCs w:val="24"/>
          <w:lang w:val="hy-AM"/>
        </w:rPr>
        <w:t>ատվիրատուի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կողմից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պայմանագիրը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կնքելու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իրավասության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առաջացման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օրվա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միջև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ընկած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ժամանակահատվածն</w:t>
      </w:r>
      <w:r w:rsidR="00583092" w:rsidRPr="002528F7">
        <w:rPr>
          <w:rFonts w:ascii="Arial AM" w:hAnsi="Arial AM" w:cs="Sylfaen"/>
          <w:szCs w:val="24"/>
        </w:rPr>
        <w:t xml:space="preserve"> </w:t>
      </w:r>
      <w:r w:rsidR="00583092" w:rsidRPr="002528F7">
        <w:rPr>
          <w:rFonts w:ascii="Sylfaen" w:hAnsi="Sylfaen" w:cs="Sylfaen"/>
          <w:szCs w:val="24"/>
          <w:lang w:val="hy-AM"/>
        </w:rPr>
        <w:t>է։</w:t>
      </w:r>
    </w:p>
    <w:p w14:paraId="1E221CBA" w14:textId="7F8F4105" w:rsidR="00120F8A" w:rsidRPr="002528F7" w:rsidRDefault="00120F8A" w:rsidP="00120F8A">
      <w:pPr>
        <w:pStyle w:val="23"/>
        <w:spacing w:line="240" w:lineRule="auto"/>
        <w:ind w:firstLine="567"/>
        <w:rPr>
          <w:rFonts w:ascii="Arial AM" w:hAnsi="Arial AM" w:cs="Sylfaen"/>
          <w:lang w:val="hy-AM"/>
        </w:rPr>
      </w:pPr>
      <w:r w:rsidRPr="002528F7">
        <w:rPr>
          <w:rFonts w:ascii="Sylfaen" w:hAnsi="Sylfaen" w:cs="Sylfaen"/>
          <w:lang w:val="es-ES"/>
        </w:rPr>
        <w:t>Անգործության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ժամկետը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սույն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ընթացակարգի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դեպքում</w:t>
      </w:r>
      <w:r w:rsidRPr="002528F7">
        <w:rPr>
          <w:rFonts w:ascii="Arial AM" w:hAnsi="Arial AM" w:cs="Sylfaen"/>
          <w:lang w:val="es-ES"/>
        </w:rPr>
        <w:t xml:space="preserve"> </w:t>
      </w:r>
      <w:r w:rsidRPr="002528F7">
        <w:rPr>
          <w:rFonts w:ascii="Arial AM" w:hAnsi="Arial AM" w:cs="Arial AM"/>
          <w:lang w:val="es-ES"/>
        </w:rPr>
        <w:t>«</w:t>
      </w:r>
      <w:r w:rsidRPr="002528F7">
        <w:rPr>
          <w:rFonts w:ascii="Arial AM" w:hAnsi="Arial AM" w:cs="Sylfaen"/>
          <w:lang w:val="es-ES"/>
        </w:rPr>
        <w:t xml:space="preserve">  </w:t>
      </w:r>
      <w:r w:rsidR="008B54CB">
        <w:rPr>
          <w:rFonts w:asciiTheme="minorHAnsi" w:hAnsiTheme="minorHAnsi" w:cs="Sylfaen"/>
          <w:lang w:val="hy-AM"/>
        </w:rPr>
        <w:t>10</w:t>
      </w:r>
      <w:r w:rsidRPr="002528F7">
        <w:rPr>
          <w:rFonts w:ascii="Arial AM" w:hAnsi="Arial AM" w:cs="Sylfaen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օրացուցային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օր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է</w:t>
      </w:r>
      <w:r w:rsidRPr="002528F7">
        <w:rPr>
          <w:rFonts w:ascii="Tahoma" w:hAnsi="Tahoma" w:cs="Tahoma"/>
          <w:lang w:val="es-ES"/>
        </w:rPr>
        <w:t>։</w:t>
      </w:r>
      <w:r w:rsidRPr="002528F7">
        <w:rPr>
          <w:rFonts w:ascii="Arial AM" w:hAnsi="Arial AM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Անգործության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ժամկետը</w:t>
      </w:r>
      <w:r w:rsidRPr="002528F7">
        <w:rPr>
          <w:rFonts w:ascii="Arial AM" w:hAnsi="Arial AM" w:cs="Arial"/>
          <w:lang w:val="es-ES"/>
        </w:rPr>
        <w:t xml:space="preserve"> </w:t>
      </w:r>
      <w:r w:rsidRPr="002528F7">
        <w:rPr>
          <w:rFonts w:ascii="Sylfaen" w:hAnsi="Sylfaen" w:cs="Sylfaen"/>
          <w:lang w:val="es-ES"/>
        </w:rPr>
        <w:t>կիրառելի</w:t>
      </w:r>
      <w:r w:rsidRPr="002528F7">
        <w:rPr>
          <w:rFonts w:ascii="Arial AM" w:hAnsi="Arial AM" w:cs="Sylfaen"/>
          <w:lang w:val="hy-AM"/>
        </w:rPr>
        <w:t>.</w:t>
      </w:r>
    </w:p>
    <w:p w14:paraId="1DB4CD36" w14:textId="77777777" w:rsidR="00120F8A" w:rsidRPr="002528F7" w:rsidRDefault="00120F8A" w:rsidP="00120F8A">
      <w:pPr>
        <w:ind w:firstLine="567"/>
        <w:jc w:val="both"/>
        <w:rPr>
          <w:rFonts w:ascii="Arial AM" w:hAnsi="Arial AM" w:cs="Arial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եթե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միայն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մեկ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մասնակից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ներկայացրել</w:t>
      </w:r>
      <w:r w:rsidRPr="002528F7">
        <w:rPr>
          <w:rFonts w:ascii="Arial AM" w:hAnsi="Arial AM"/>
          <w:i/>
          <w:sz w:val="20"/>
          <w:szCs w:val="20"/>
          <w:lang w:val="es-ES"/>
        </w:rPr>
        <w:t>,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որի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հետ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կնքվում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պայմանագիր</w:t>
      </w:r>
      <w:r w:rsidRPr="002528F7">
        <w:rPr>
          <w:rFonts w:ascii="Arial AM" w:hAnsi="Arial AM" w:cs="Arial"/>
          <w:sz w:val="20"/>
          <w:szCs w:val="20"/>
          <w:lang w:val="hy-AM"/>
        </w:rPr>
        <w:t>,</w:t>
      </w:r>
    </w:p>
    <w:p w14:paraId="3C314897" w14:textId="77777777" w:rsidR="00120F8A" w:rsidRPr="002528F7" w:rsidRDefault="00120F8A" w:rsidP="00120F8A">
      <w:pPr>
        <w:ind w:firstLine="567"/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Sylfaen"/>
          <w:sz w:val="20"/>
          <w:szCs w:val="20"/>
          <w:lang w:val="es-ES"/>
        </w:rPr>
        <w:t xml:space="preserve">- 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նաև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դեպքում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երբ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միայն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մեկ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մասնակից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ներկայացրել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մերժվել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es-ES"/>
        </w:rPr>
        <w:t>Սույն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կետի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կիրառման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դեպքում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անգործության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ժամկետը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սահմանվում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գնման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ընթացակարգը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չկայացած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հայտարարելու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մասին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հայտարարությամբ</w:t>
      </w:r>
      <w:r w:rsidRPr="002528F7">
        <w:rPr>
          <w:rFonts w:ascii="Arial AM" w:hAnsi="Arial AM" w:cs="Sylfaen"/>
          <w:sz w:val="20"/>
          <w:szCs w:val="20"/>
          <w:lang w:val="es-ES"/>
        </w:rPr>
        <w:t>:</w:t>
      </w:r>
    </w:p>
    <w:p w14:paraId="49BA96A1" w14:textId="77777777" w:rsidR="00120F8A" w:rsidRPr="002528F7" w:rsidRDefault="00120F8A" w:rsidP="00120F8A">
      <w:pPr>
        <w:jc w:val="both"/>
        <w:rPr>
          <w:rFonts w:ascii="Arial AM" w:hAnsi="Arial AM"/>
          <w:i/>
          <w:sz w:val="20"/>
          <w:szCs w:val="20"/>
          <w:lang w:val="hy-AM"/>
        </w:rPr>
      </w:pPr>
    </w:p>
    <w:p w14:paraId="16318D29" w14:textId="77777777" w:rsidR="00120F8A" w:rsidRPr="002528F7" w:rsidRDefault="00120F8A" w:rsidP="00120F8A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անգործության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որևէ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մ</w:t>
      </w:r>
      <w:r w:rsidRPr="002528F7">
        <w:rPr>
          <w:rFonts w:ascii="Sylfaen" w:hAnsi="Sylfaen" w:cs="Sylfaen"/>
          <w:sz w:val="20"/>
          <w:lang w:val="hy-AM"/>
        </w:rPr>
        <w:t>ասնակից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բողոքարկում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պայմանագիր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կնքելու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որոշումը։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Մինչև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անգործության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ժամկետը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լրանալը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առանց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պայմանագիր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կնքելու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չկայացած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մասին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հայտարարության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հրապարակման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կնք</w:t>
      </w:r>
      <w:r w:rsidRPr="002528F7">
        <w:rPr>
          <w:rFonts w:ascii="Sylfaen" w:hAnsi="Sylfaen" w:cs="Sylfaen"/>
          <w:sz w:val="20"/>
        </w:rPr>
        <w:t>վ</w:t>
      </w:r>
      <w:r w:rsidRPr="002528F7">
        <w:rPr>
          <w:rFonts w:ascii="Sylfaen" w:hAnsi="Sylfaen" w:cs="Sylfaen"/>
          <w:sz w:val="20"/>
          <w:lang w:val="ru-RU"/>
        </w:rPr>
        <w:t>ած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պայմանագիրն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ոչինչ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է։</w:t>
      </w:r>
    </w:p>
    <w:p w14:paraId="06011C3D" w14:textId="77777777" w:rsidR="00120F8A" w:rsidRPr="002528F7" w:rsidRDefault="00120F8A" w:rsidP="00120F8A">
      <w:pPr>
        <w:pStyle w:val="23"/>
        <w:spacing w:line="240" w:lineRule="auto"/>
        <w:ind w:firstLine="567"/>
        <w:rPr>
          <w:rFonts w:ascii="Arial AM" w:hAnsi="Arial AM" w:cs="Sylfaen"/>
          <w:szCs w:val="24"/>
          <w:lang w:val="es-ES"/>
        </w:rPr>
      </w:pPr>
    </w:p>
    <w:p w14:paraId="6D4B3801" w14:textId="77777777" w:rsidR="000313A6" w:rsidRPr="002528F7" w:rsidRDefault="00AA0AD8" w:rsidP="00EF3662">
      <w:pPr>
        <w:jc w:val="center"/>
        <w:rPr>
          <w:rFonts w:ascii="Arial AM" w:hAnsi="Arial AM" w:cs="Arial"/>
          <w:b/>
          <w:iCs/>
          <w:sz w:val="20"/>
          <w:lang w:val="af-ZA"/>
        </w:rPr>
      </w:pPr>
      <w:r w:rsidRPr="002528F7">
        <w:rPr>
          <w:rFonts w:ascii="Arial AM" w:hAnsi="Arial AM"/>
          <w:b/>
          <w:iCs/>
          <w:sz w:val="20"/>
          <w:lang w:val="es-ES"/>
        </w:rPr>
        <w:t>9</w:t>
      </w:r>
      <w:r w:rsidR="008D5016" w:rsidRPr="002528F7">
        <w:rPr>
          <w:rFonts w:ascii="Arial AM" w:hAnsi="Arial AM"/>
          <w:b/>
          <w:iCs/>
          <w:sz w:val="20"/>
          <w:lang w:val="af-ZA"/>
        </w:rPr>
        <w:t xml:space="preserve">. 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ՊԱՅՄԱՆԱԳՐԻ</w:t>
      </w:r>
      <w:r w:rsidR="008D5016" w:rsidRPr="002528F7">
        <w:rPr>
          <w:rFonts w:ascii="Arial AM" w:hAnsi="Arial AM" w:cs="Arial"/>
          <w:b/>
          <w:iCs/>
          <w:sz w:val="20"/>
          <w:lang w:val="af-ZA"/>
        </w:rPr>
        <w:t xml:space="preserve"> 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ԿՆՔՈՒՄԸ</w:t>
      </w:r>
      <w:r w:rsidR="008D5016" w:rsidRPr="002528F7">
        <w:rPr>
          <w:rFonts w:ascii="Arial AM" w:hAnsi="Arial AM" w:cs="Arial"/>
          <w:b/>
          <w:iCs/>
          <w:sz w:val="20"/>
          <w:lang w:val="af-ZA"/>
        </w:rPr>
        <w:t xml:space="preserve"> </w:t>
      </w:r>
    </w:p>
    <w:p w14:paraId="79B07280" w14:textId="77777777" w:rsidR="00096865" w:rsidRPr="002528F7" w:rsidRDefault="00096865" w:rsidP="00EF3662">
      <w:pPr>
        <w:jc w:val="center"/>
        <w:rPr>
          <w:rFonts w:ascii="Arial AM" w:hAnsi="Arial AM"/>
          <w:b/>
          <w:iCs/>
          <w:sz w:val="20"/>
          <w:lang w:val="af-ZA"/>
        </w:rPr>
      </w:pPr>
    </w:p>
    <w:p w14:paraId="01258753" w14:textId="77777777" w:rsidR="00096865" w:rsidRPr="002528F7" w:rsidRDefault="00AA0AD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/>
          <w:iCs/>
          <w:sz w:val="20"/>
          <w:lang w:val="es-ES"/>
        </w:rPr>
        <w:t>9</w:t>
      </w:r>
      <w:r w:rsidR="00096865" w:rsidRPr="002528F7">
        <w:rPr>
          <w:rFonts w:ascii="Arial AM" w:hAnsi="Arial AM"/>
          <w:iCs/>
          <w:sz w:val="20"/>
          <w:lang w:val="af-ZA"/>
        </w:rPr>
        <w:t xml:space="preserve">.1 </w:t>
      </w:r>
      <w:r w:rsidR="00096865" w:rsidRPr="002528F7">
        <w:rPr>
          <w:rFonts w:ascii="Sylfaen" w:hAnsi="Sylfaen" w:cs="Sylfaen"/>
          <w:sz w:val="20"/>
          <w:lang w:val="ru-RU"/>
        </w:rPr>
        <w:t>Պայմանագիր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կնքվում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է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հանձնաժողովի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որոշման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հիման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վրա</w:t>
      </w:r>
      <w:r w:rsidR="00096865"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</w:rPr>
        <w:t>պ</w:t>
      </w:r>
      <w:r w:rsidR="00096865" w:rsidRPr="002528F7">
        <w:rPr>
          <w:rFonts w:ascii="Sylfaen" w:hAnsi="Sylfaen" w:cs="Sylfaen"/>
          <w:sz w:val="20"/>
          <w:lang w:val="ru-RU"/>
        </w:rPr>
        <w:t>ատվիրատուի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կողմից</w:t>
      </w:r>
      <w:r w:rsidR="004D5671" w:rsidRPr="002528F7">
        <w:rPr>
          <w:rFonts w:ascii="Tahoma" w:hAnsi="Tahoma" w:cs="Tahoma"/>
          <w:sz w:val="20"/>
          <w:lang w:val="ru-RU"/>
        </w:rPr>
        <w:t>։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Պայմանագիրը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կնքվում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է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գրավոր</w:t>
      </w:r>
      <w:r w:rsidR="00096865" w:rsidRPr="002528F7">
        <w:rPr>
          <w:rFonts w:ascii="Arial AM" w:hAnsi="Arial AM" w:cs="Sylfaen"/>
          <w:sz w:val="20"/>
          <w:lang w:val="af-ZA"/>
        </w:rPr>
        <w:t xml:space="preserve">` </w:t>
      </w:r>
      <w:r w:rsidR="00096865" w:rsidRPr="002528F7">
        <w:rPr>
          <w:rFonts w:ascii="Sylfaen" w:hAnsi="Sylfaen" w:cs="Sylfaen"/>
          <w:sz w:val="20"/>
          <w:lang w:val="ru-RU"/>
        </w:rPr>
        <w:t>մեկ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փաստաթուղթ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կազմելու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միջոցով</w:t>
      </w:r>
      <w:r w:rsidR="004D5671" w:rsidRPr="002528F7">
        <w:rPr>
          <w:rFonts w:ascii="Tahoma" w:hAnsi="Tahoma" w:cs="Tahoma"/>
          <w:sz w:val="20"/>
          <w:lang w:val="ru-RU"/>
        </w:rPr>
        <w:t>։</w:t>
      </w:r>
    </w:p>
    <w:p w14:paraId="17C52125" w14:textId="77777777" w:rsidR="00EB6E54" w:rsidRPr="002528F7" w:rsidRDefault="00AA0AD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9</w:t>
      </w:r>
      <w:r w:rsidR="00096865" w:rsidRPr="002528F7">
        <w:rPr>
          <w:rFonts w:ascii="Arial AM" w:hAnsi="Arial AM" w:cs="Sylfaen"/>
          <w:sz w:val="20"/>
          <w:lang w:val="af-ZA"/>
        </w:rPr>
        <w:t xml:space="preserve">.2 </w:t>
      </w:r>
      <w:r w:rsidR="00EB6E54" w:rsidRPr="002528F7">
        <w:rPr>
          <w:rFonts w:ascii="Sylfaen" w:hAnsi="Sylfaen" w:cs="Sylfaen"/>
          <w:sz w:val="20"/>
          <w:lang w:val="ru-RU"/>
        </w:rPr>
        <w:t>Սույն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հրավերի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Arial AM" w:hAnsi="Arial AM" w:cs="Sylfaen"/>
          <w:sz w:val="20"/>
          <w:lang w:val="af-ZA"/>
        </w:rPr>
        <w:t>1-</w:t>
      </w:r>
      <w:r w:rsidR="005D3674" w:rsidRPr="002528F7">
        <w:rPr>
          <w:rFonts w:ascii="Sylfaen" w:hAnsi="Sylfaen" w:cs="Sylfaen"/>
          <w:sz w:val="20"/>
        </w:rPr>
        <w:t>ին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</w:rPr>
        <w:t>մասի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Sylfaen"/>
          <w:sz w:val="20"/>
          <w:lang w:val="af-ZA"/>
        </w:rPr>
        <w:t>8</w:t>
      </w:r>
      <w:r w:rsidR="003717D2" w:rsidRPr="002528F7">
        <w:rPr>
          <w:rFonts w:ascii="Arial AM" w:hAnsi="Arial AM" w:cs="Sylfaen"/>
          <w:sz w:val="20"/>
          <w:lang w:val="hy-AM"/>
        </w:rPr>
        <w:t>.</w:t>
      </w:r>
      <w:r w:rsidR="00794157" w:rsidRPr="002528F7">
        <w:rPr>
          <w:rFonts w:ascii="Arial AM" w:hAnsi="Arial AM" w:cs="Sylfaen"/>
          <w:sz w:val="20"/>
          <w:lang w:val="af-ZA"/>
        </w:rPr>
        <w:t>2</w:t>
      </w:r>
      <w:r w:rsidR="00120F8A" w:rsidRPr="002528F7">
        <w:rPr>
          <w:rFonts w:ascii="Arial AM" w:hAnsi="Arial AM" w:cs="Sylfaen"/>
          <w:sz w:val="20"/>
          <w:lang w:val="hy-AM"/>
        </w:rPr>
        <w:t>3</w:t>
      </w:r>
      <w:r w:rsidR="00794157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կետով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սահմանված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անգործության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ժամկետը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լրանալուն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հաջորդող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չոր</w:t>
      </w:r>
      <w:r w:rsidR="00120F8A" w:rsidRPr="002528F7">
        <w:rPr>
          <w:rFonts w:ascii="Sylfaen" w:hAnsi="Sylfaen" w:cs="Sylfaen"/>
          <w:sz w:val="20"/>
          <w:lang w:val="hy-AM"/>
        </w:rPr>
        <w:t>րորդ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աշխատանքային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օրը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պ</w:t>
      </w:r>
      <w:r w:rsidR="00EB6E54" w:rsidRPr="002528F7">
        <w:rPr>
          <w:rFonts w:ascii="Sylfaen" w:hAnsi="Sylfaen" w:cs="Sylfaen"/>
          <w:sz w:val="20"/>
          <w:lang w:val="ru-RU"/>
        </w:rPr>
        <w:t>ատվիրատուն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ծանուցում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է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ընտրված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5457B4" w:rsidRPr="002528F7">
        <w:rPr>
          <w:rFonts w:ascii="Sylfaen" w:hAnsi="Sylfaen" w:cs="Sylfaen"/>
          <w:sz w:val="20"/>
        </w:rPr>
        <w:t>մ</w:t>
      </w:r>
      <w:r w:rsidR="00EB6E54" w:rsidRPr="002528F7">
        <w:rPr>
          <w:rFonts w:ascii="Sylfaen" w:hAnsi="Sylfaen" w:cs="Sylfaen"/>
          <w:sz w:val="20"/>
          <w:lang w:val="ru-RU"/>
        </w:rPr>
        <w:t>ասնակցին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` </w:t>
      </w:r>
      <w:r w:rsidR="00EB6E54" w:rsidRPr="002528F7">
        <w:rPr>
          <w:rFonts w:ascii="Sylfaen" w:hAnsi="Sylfaen" w:cs="Sylfaen"/>
          <w:sz w:val="20"/>
          <w:lang w:val="ru-RU"/>
        </w:rPr>
        <w:t>ներկայացնելով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պայմանագիր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կնքելու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առաջարկը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և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պայմանագրի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նախագիծը</w:t>
      </w:r>
      <w:r w:rsidR="00EB6E54" w:rsidRPr="002528F7">
        <w:rPr>
          <w:rFonts w:ascii="Arial AM" w:hAnsi="Arial AM" w:cs="Sylfaen"/>
          <w:sz w:val="20"/>
          <w:lang w:val="af-ZA"/>
        </w:rPr>
        <w:t xml:space="preserve">: </w:t>
      </w:r>
      <w:r w:rsidR="00EB6E54" w:rsidRPr="002528F7">
        <w:rPr>
          <w:rFonts w:ascii="Sylfaen" w:hAnsi="Sylfaen" w:cs="Sylfaen"/>
          <w:sz w:val="20"/>
          <w:lang w:val="ru-RU"/>
        </w:rPr>
        <w:t>Ընդ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որում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, </w:t>
      </w:r>
      <w:r w:rsidR="00EB6E54" w:rsidRPr="002528F7">
        <w:rPr>
          <w:rFonts w:ascii="Sylfaen" w:hAnsi="Sylfaen" w:cs="Sylfaen"/>
          <w:sz w:val="20"/>
          <w:lang w:val="ru-RU"/>
        </w:rPr>
        <w:t>պայմանագիրը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կարող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է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կնքվել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ոչ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շուտ</w:t>
      </w:r>
      <w:r w:rsidR="00EB6E54" w:rsidRPr="002528F7">
        <w:rPr>
          <w:rFonts w:ascii="Arial AM" w:hAnsi="Arial AM" w:cs="Sylfaen"/>
          <w:sz w:val="20"/>
          <w:lang w:val="af-ZA"/>
        </w:rPr>
        <w:t xml:space="preserve">, </w:t>
      </w:r>
      <w:r w:rsidR="00EB6E54" w:rsidRPr="002528F7">
        <w:rPr>
          <w:rFonts w:ascii="Sylfaen" w:hAnsi="Sylfaen" w:cs="Sylfaen"/>
          <w:sz w:val="20"/>
          <w:lang w:val="ru-RU"/>
        </w:rPr>
        <w:t>քան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սույն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հրավերի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Arial AM" w:hAnsi="Arial AM" w:cs="Sylfaen"/>
          <w:sz w:val="20"/>
          <w:lang w:val="af-ZA"/>
        </w:rPr>
        <w:t>1-</w:t>
      </w:r>
      <w:r w:rsidR="005D3674" w:rsidRPr="002528F7">
        <w:rPr>
          <w:rFonts w:ascii="Sylfaen" w:hAnsi="Sylfaen" w:cs="Sylfaen"/>
          <w:sz w:val="20"/>
        </w:rPr>
        <w:t>ին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</w:rPr>
        <w:t>մասի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Sylfaen"/>
          <w:sz w:val="20"/>
          <w:lang w:val="af-ZA"/>
        </w:rPr>
        <w:t>8</w:t>
      </w:r>
      <w:r w:rsidR="003717D2" w:rsidRPr="002528F7">
        <w:rPr>
          <w:rFonts w:ascii="Arial AM" w:hAnsi="Arial AM" w:cs="Sylfaen"/>
          <w:sz w:val="20"/>
          <w:lang w:val="hy-AM"/>
        </w:rPr>
        <w:t>.</w:t>
      </w:r>
      <w:r w:rsidR="00794157" w:rsidRPr="002528F7">
        <w:rPr>
          <w:rFonts w:ascii="Arial AM" w:hAnsi="Arial AM" w:cs="Sylfaen"/>
          <w:sz w:val="20"/>
          <w:lang w:val="af-ZA"/>
        </w:rPr>
        <w:t>2</w:t>
      </w:r>
      <w:r w:rsidR="00120F8A" w:rsidRPr="002528F7">
        <w:rPr>
          <w:rFonts w:ascii="Arial AM" w:hAnsi="Arial AM" w:cs="Sylfaen"/>
          <w:sz w:val="20"/>
          <w:lang w:val="hy-AM"/>
        </w:rPr>
        <w:t>3</w:t>
      </w:r>
      <w:r w:rsidR="00794157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կետով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սահմանված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անգործության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ժամկետը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լրանալու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օրվան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հաջորդող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չորրորդ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աշխատանքային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օրը</w:t>
      </w:r>
      <w:r w:rsidR="00EB6E54" w:rsidRPr="002528F7">
        <w:rPr>
          <w:rFonts w:ascii="Arial AM" w:hAnsi="Arial AM" w:cs="Sylfaen"/>
          <w:sz w:val="20"/>
          <w:lang w:val="af-ZA"/>
        </w:rPr>
        <w:t>:</w:t>
      </w:r>
    </w:p>
    <w:p w14:paraId="00953F72" w14:textId="77777777" w:rsidR="00F23A51" w:rsidRPr="002528F7" w:rsidRDefault="00AA0AD8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9</w:t>
      </w:r>
      <w:r w:rsidR="003717D2" w:rsidRPr="002528F7">
        <w:rPr>
          <w:rFonts w:ascii="Arial AM" w:hAnsi="Arial AM" w:cs="Sylfaen"/>
          <w:sz w:val="20"/>
          <w:lang w:val="hy-AM"/>
        </w:rPr>
        <w:t>.3</w:t>
      </w:r>
      <w:r w:rsidR="00F23A51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Ընտրված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</w:rPr>
        <w:t>մ</w:t>
      </w:r>
      <w:r w:rsidR="00EB6E54" w:rsidRPr="002528F7">
        <w:rPr>
          <w:rFonts w:ascii="Sylfaen" w:hAnsi="Sylfaen" w:cs="Sylfaen"/>
          <w:sz w:val="20"/>
          <w:lang w:val="ru-RU"/>
        </w:rPr>
        <w:t>ասնակցին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պայմանագիր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կնքելու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առաջարկը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և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կնքվելիք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պայմանագրի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նախագիծը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հանձնաժողովի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քարտուղարը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տրամադրում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է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էլեկտրոնային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եղանակով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: </w:t>
      </w:r>
      <w:r w:rsidR="00443B7A" w:rsidRPr="002528F7">
        <w:rPr>
          <w:rFonts w:ascii="Sylfaen" w:hAnsi="Sylfaen" w:cs="Sylfaen"/>
          <w:sz w:val="20"/>
          <w:lang w:val="ru-RU"/>
        </w:rPr>
        <w:t>Ընդ</w:t>
      </w:r>
      <w:r w:rsidR="00443B7A" w:rsidRPr="002528F7">
        <w:rPr>
          <w:rFonts w:ascii="Arial AM" w:hAnsi="Arial AM" w:cs="Sylfaen"/>
          <w:sz w:val="20"/>
          <w:lang w:val="af-ZA"/>
        </w:rPr>
        <w:t xml:space="preserve"> </w:t>
      </w:r>
      <w:r w:rsidR="00443B7A" w:rsidRPr="002528F7">
        <w:rPr>
          <w:rFonts w:ascii="Sylfaen" w:hAnsi="Sylfaen" w:cs="Sylfaen"/>
          <w:sz w:val="20"/>
          <w:lang w:val="ru-RU"/>
        </w:rPr>
        <w:t>որում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շինարարական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աշխատանքների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գնման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դեպքում</w:t>
      </w:r>
      <w:r w:rsidR="0005035B" w:rsidRPr="002528F7">
        <w:rPr>
          <w:rFonts w:ascii="Arial AM" w:hAnsi="Arial AM" w:cs="Sylfaen"/>
          <w:sz w:val="20"/>
          <w:lang w:val="af-ZA"/>
        </w:rPr>
        <w:t xml:space="preserve">  </w:t>
      </w:r>
      <w:r w:rsidR="00EB6E54" w:rsidRPr="002528F7">
        <w:rPr>
          <w:rFonts w:ascii="Sylfaen" w:hAnsi="Sylfaen" w:cs="Sylfaen"/>
          <w:sz w:val="20"/>
          <w:lang w:val="ru-RU"/>
        </w:rPr>
        <w:t>պայմանագրում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ներառվում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</w:rPr>
        <w:t>են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ընտրված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մասնակցի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կողմից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հայտով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EB6E54" w:rsidRPr="002528F7">
        <w:rPr>
          <w:rFonts w:ascii="Sylfaen" w:hAnsi="Sylfaen" w:cs="Sylfaen"/>
          <w:sz w:val="20"/>
          <w:lang w:val="ru-RU"/>
        </w:rPr>
        <w:t>ներկայացված</w:t>
      </w:r>
      <w:r w:rsidR="00EB6E54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սարքերը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և</w:t>
      </w:r>
      <w:r w:rsidR="0005035B" w:rsidRPr="002528F7">
        <w:rPr>
          <w:rFonts w:ascii="Arial AM" w:hAnsi="Arial AM" w:cs="Sylfaen"/>
          <w:sz w:val="20"/>
          <w:lang w:val="af-ZA"/>
        </w:rPr>
        <w:t xml:space="preserve"> </w:t>
      </w:r>
      <w:r w:rsidR="0005035B" w:rsidRPr="002528F7">
        <w:rPr>
          <w:rFonts w:ascii="Sylfaen" w:hAnsi="Sylfaen" w:cs="Sylfaen"/>
          <w:sz w:val="20"/>
          <w:lang w:val="af-ZA"/>
        </w:rPr>
        <w:t>սարքավորումները</w:t>
      </w:r>
      <w:r w:rsidR="00443B7A"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78AF9D77" w14:textId="6FDF61A0" w:rsidR="00120F8A" w:rsidRPr="002528F7" w:rsidRDefault="00AA0AD8" w:rsidP="00120F8A">
      <w:pPr>
        <w:ind w:firstLine="567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>9</w:t>
      </w:r>
      <w:r w:rsidR="003717D2" w:rsidRPr="002528F7">
        <w:rPr>
          <w:rFonts w:ascii="Arial AM" w:hAnsi="Arial AM" w:cs="Sylfaen"/>
          <w:sz w:val="20"/>
          <w:lang w:val="hy-AM"/>
        </w:rPr>
        <w:t>.</w:t>
      </w:r>
      <w:r w:rsidR="00B26608" w:rsidRPr="002528F7">
        <w:rPr>
          <w:rFonts w:ascii="Arial AM" w:hAnsi="Arial AM" w:cs="Sylfaen"/>
          <w:sz w:val="20"/>
          <w:lang w:val="af-ZA"/>
        </w:rPr>
        <w:t>4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Եթե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ընտրված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մասնակիցը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պայմանագիր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կնքելու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մասին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ծանուցումը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նախագիծն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ստանալուց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հետո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Arial AM" w:hAnsi="Arial AM" w:cs="Sylfaen"/>
          <w:sz w:val="20"/>
          <w:lang w:val="af-ZA"/>
        </w:rPr>
        <w:t xml:space="preserve">` </w:t>
      </w:r>
      <w:r w:rsidR="00120F8A" w:rsidRPr="002528F7">
        <w:rPr>
          <w:rFonts w:ascii="Sylfaen" w:hAnsi="Sylfaen" w:cs="Sylfaen"/>
          <w:sz w:val="20"/>
          <w:lang w:val="hy-AM"/>
        </w:rPr>
        <w:t>սույն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հրավերի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10</w:t>
      </w:r>
      <w:r w:rsidR="00120F8A" w:rsidRPr="002528F7">
        <w:rPr>
          <w:rFonts w:ascii="MS Gothic" w:eastAsia="MS Gothic" w:hAnsi="MS Gothic" w:cs="MS Gothic" w:hint="eastAsia"/>
          <w:sz w:val="20"/>
          <w:lang w:val="hy-AM"/>
        </w:rPr>
        <w:t>․</w:t>
      </w:r>
      <w:r w:rsidR="00120F8A" w:rsidRPr="002528F7">
        <w:rPr>
          <w:rFonts w:ascii="Arial AM" w:hAnsi="Arial AM" w:cs="Sylfaen"/>
          <w:sz w:val="20"/>
          <w:lang w:val="hy-AM"/>
        </w:rPr>
        <w:t xml:space="preserve">1 </w:t>
      </w:r>
      <w:r w:rsidR="00120F8A" w:rsidRPr="002528F7">
        <w:rPr>
          <w:rFonts w:ascii="Sylfaen" w:hAnsi="Sylfaen" w:cs="Sylfaen"/>
          <w:sz w:val="20"/>
          <w:lang w:val="hy-AM"/>
        </w:rPr>
        <w:t>կետով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նախատեսված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ժամկետում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, </w:t>
      </w:r>
      <w:r w:rsidR="00120F8A" w:rsidRPr="002528F7">
        <w:rPr>
          <w:rFonts w:ascii="Sylfaen" w:hAnsi="Sylfaen" w:cs="Sylfaen"/>
          <w:sz w:val="20"/>
          <w:lang w:val="hy-AM"/>
        </w:rPr>
        <w:t>իսկ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կնքվելիք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նախագծով</w:t>
      </w:r>
      <w:r w:rsidR="00120F8A" w:rsidRPr="002528F7">
        <w:rPr>
          <w:rFonts w:ascii="Arial AM" w:hAnsi="Arial AM" w:cs="Courier New"/>
          <w:sz w:val="20"/>
          <w:lang w:val="hy-AM"/>
        </w:rPr>
        <w:t> </w:t>
      </w:r>
      <w:r w:rsidR="00120F8A" w:rsidRPr="002528F7">
        <w:rPr>
          <w:rFonts w:ascii="Sylfaen" w:hAnsi="Sylfaen" w:cs="Sylfaen"/>
          <w:sz w:val="20"/>
          <w:lang w:val="hy-AM"/>
        </w:rPr>
        <w:t>կանխավճար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նախատեսված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լինելու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դեպքում՝</w:t>
      </w:r>
      <w:r w:rsidR="00120F8A" w:rsidRPr="002528F7">
        <w:rPr>
          <w:rFonts w:ascii="Arial AM" w:hAnsi="Arial AM" w:cs="Sylfaen"/>
          <w:sz w:val="20"/>
          <w:lang w:val="hy-AM"/>
        </w:rPr>
        <w:t xml:space="preserve"> 10 </w:t>
      </w:r>
      <w:r w:rsidR="00120F8A" w:rsidRPr="002528F7">
        <w:rPr>
          <w:rFonts w:ascii="Sylfaen" w:hAnsi="Sylfaen" w:cs="Sylfaen"/>
          <w:sz w:val="20"/>
          <w:lang w:val="hy-AM"/>
        </w:rPr>
        <w:t>աշխատանքային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օրվա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ընթացքում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չի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ստորագրում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պայմանագիրը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af-ZA"/>
        </w:rPr>
        <w:t>պ</w:t>
      </w:r>
      <w:r w:rsidR="00120F8A" w:rsidRPr="002528F7">
        <w:rPr>
          <w:rFonts w:ascii="Sylfaen" w:hAnsi="Sylfaen" w:cs="Sylfaen"/>
          <w:sz w:val="20"/>
          <w:lang w:val="hy-AM"/>
        </w:rPr>
        <w:t>ատվիրատուին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ներկայացնում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af-ZA"/>
        </w:rPr>
        <w:t>որակավորման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af-ZA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ապահովումները</w:t>
      </w:r>
      <w:r w:rsidR="00120F8A" w:rsidRPr="002528F7">
        <w:rPr>
          <w:rFonts w:ascii="Arial AM" w:hAnsi="Arial AM" w:cs="Sylfaen"/>
          <w:sz w:val="20"/>
          <w:lang w:val="af-ZA"/>
        </w:rPr>
        <w:t>,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իսկ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կնքվելիք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նախագծով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կանխավճար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նախատեսված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լինելու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ընտրված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մասնակցի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կողմից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այդ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ընդունվելու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դեպքում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նաև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կանխավճարի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ապահովումը</w:t>
      </w:r>
      <w:r w:rsidR="00120F8A" w:rsidRPr="002528F7">
        <w:rPr>
          <w:rFonts w:ascii="Arial AM" w:hAnsi="Arial AM" w:cs="Sylfaen"/>
          <w:sz w:val="20"/>
          <w:lang w:val="hy-AM"/>
        </w:rPr>
        <w:t>,</w:t>
      </w:r>
      <w:r w:rsidR="00120F8A" w:rsidRPr="002528F7">
        <w:rPr>
          <w:rFonts w:ascii="Arial AM" w:hAnsi="Arial AM" w:cs="Sylfaen"/>
          <w:i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զրկվում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պայմանագիրը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ստորագրելու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իրավունքից։</w:t>
      </w:r>
    </w:p>
    <w:p w14:paraId="0438C466" w14:textId="77777777" w:rsidR="000313A6" w:rsidRPr="002528F7" w:rsidRDefault="000313A6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ընտրված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նախագիծը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A6756D" w:rsidRPr="002528F7">
        <w:rPr>
          <w:rFonts w:ascii="Sylfaen" w:hAnsi="Sylfaen" w:cs="Sylfaen"/>
          <w:sz w:val="20"/>
          <w:lang w:val="hy-AM"/>
        </w:rPr>
        <w:t>պ</w:t>
      </w:r>
      <w:r w:rsidRPr="002528F7">
        <w:rPr>
          <w:rFonts w:ascii="Sylfaen" w:hAnsi="Sylfaen" w:cs="Sylfaen"/>
          <w:sz w:val="20"/>
          <w:lang w:val="hy-AM"/>
        </w:rPr>
        <w:t>ատվիրատուին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գրությունը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հաշվառվում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A6756D" w:rsidRPr="002528F7">
        <w:rPr>
          <w:rFonts w:ascii="Sylfaen" w:hAnsi="Sylfaen" w:cs="Sylfaen"/>
          <w:sz w:val="20"/>
          <w:lang w:val="hy-AM"/>
        </w:rPr>
        <w:t>պ</w:t>
      </w:r>
      <w:r w:rsidRPr="002528F7">
        <w:rPr>
          <w:rFonts w:ascii="Sylfaen" w:hAnsi="Sylfaen" w:cs="Sylfaen"/>
          <w:sz w:val="20"/>
          <w:lang w:val="hy-AM"/>
        </w:rPr>
        <w:t>ատվիրատուի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փաստաթղթաշրջանառ</w:t>
      </w:r>
      <w:r w:rsidR="005F7C1D" w:rsidRPr="002528F7">
        <w:rPr>
          <w:rFonts w:ascii="Sylfaen" w:hAnsi="Sylfaen" w:cs="Sylfaen"/>
          <w:sz w:val="20"/>
          <w:lang w:val="hy-AM"/>
        </w:rPr>
        <w:t>ության</w:t>
      </w:r>
      <w:r w:rsidR="005F7C1D" w:rsidRPr="002528F7">
        <w:rPr>
          <w:rFonts w:ascii="Arial AM" w:hAnsi="Arial AM" w:cs="Sylfaen"/>
          <w:sz w:val="20"/>
          <w:lang w:val="hy-AM"/>
        </w:rPr>
        <w:t xml:space="preserve"> </w:t>
      </w:r>
      <w:r w:rsidR="005F7C1D" w:rsidRPr="002528F7">
        <w:rPr>
          <w:rFonts w:ascii="Sylfaen" w:hAnsi="Sylfaen" w:cs="Sylfaen"/>
          <w:sz w:val="20"/>
          <w:lang w:val="hy-AM"/>
        </w:rPr>
        <w:t>համակարգում</w:t>
      </w:r>
      <w:r w:rsidR="005F7C1D" w:rsidRPr="002528F7">
        <w:rPr>
          <w:rFonts w:ascii="Arial AM" w:hAnsi="Arial AM" w:cs="Sylfaen"/>
          <w:sz w:val="20"/>
          <w:lang w:val="hy-AM"/>
        </w:rPr>
        <w:t xml:space="preserve">:  </w:t>
      </w:r>
      <w:r w:rsidR="005F7C1D" w:rsidRPr="002528F7">
        <w:rPr>
          <w:rFonts w:ascii="Sylfaen" w:hAnsi="Sylfaen" w:cs="Sylfaen"/>
          <w:sz w:val="20"/>
          <w:lang w:val="hy-AM"/>
        </w:rPr>
        <w:t>Պա</w:t>
      </w:r>
      <w:r w:rsidRPr="002528F7">
        <w:rPr>
          <w:rFonts w:ascii="Sylfaen" w:hAnsi="Sylfaen" w:cs="Sylfaen"/>
          <w:sz w:val="20"/>
          <w:lang w:val="hy-AM"/>
        </w:rPr>
        <w:t>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ղեկավարի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նախագիծը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իրավասության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առաջացմանը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երկու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ընթացքում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և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հաստատմանը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հաջորդող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աշխատանքային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օրը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ուղեկցող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գրությամբ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տրամադրվում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է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ընտրված</w:t>
      </w:r>
      <w:r w:rsidR="005D3674" w:rsidRPr="002528F7">
        <w:rPr>
          <w:rFonts w:ascii="Arial AM" w:hAnsi="Arial AM" w:cs="Sylfaen"/>
          <w:sz w:val="20"/>
          <w:lang w:val="af-ZA"/>
        </w:rPr>
        <w:t xml:space="preserve"> </w:t>
      </w:r>
      <w:r w:rsidR="005D3674" w:rsidRPr="002528F7">
        <w:rPr>
          <w:rFonts w:ascii="Sylfaen" w:hAnsi="Sylfaen" w:cs="Sylfaen"/>
          <w:sz w:val="20"/>
          <w:lang w:val="hy-AM"/>
        </w:rPr>
        <w:t>մասնակցին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10D34284" w14:textId="77777777" w:rsidR="00D612BC" w:rsidRPr="002528F7" w:rsidRDefault="00AA0AD8" w:rsidP="00EF3662">
      <w:pPr>
        <w:pStyle w:val="a3"/>
        <w:spacing w:line="240" w:lineRule="auto"/>
        <w:ind w:firstLine="567"/>
        <w:rPr>
          <w:rFonts w:ascii="Arial AM" w:hAnsi="Arial AM" w:cs="Sylfaen"/>
          <w:i w:val="0"/>
          <w:szCs w:val="24"/>
          <w:lang w:val="af-ZA"/>
        </w:rPr>
      </w:pPr>
      <w:r w:rsidRPr="002528F7">
        <w:rPr>
          <w:rFonts w:ascii="Arial AM" w:hAnsi="Arial AM" w:cs="Sylfaen"/>
          <w:i w:val="0"/>
          <w:szCs w:val="24"/>
          <w:lang w:val="af-ZA"/>
        </w:rPr>
        <w:t>9</w:t>
      </w:r>
      <w:r w:rsidR="00D17258" w:rsidRPr="002528F7">
        <w:rPr>
          <w:rFonts w:ascii="Arial AM" w:hAnsi="Arial AM" w:cs="Sylfaen"/>
          <w:i w:val="0"/>
          <w:szCs w:val="24"/>
          <w:lang w:val="af-ZA"/>
        </w:rPr>
        <w:t>.</w:t>
      </w:r>
      <w:r w:rsidR="00B26608" w:rsidRPr="002528F7">
        <w:rPr>
          <w:rFonts w:ascii="Arial AM" w:hAnsi="Arial AM" w:cs="Sylfaen"/>
          <w:i w:val="0"/>
          <w:szCs w:val="24"/>
          <w:lang w:val="af-ZA"/>
        </w:rPr>
        <w:t>5</w:t>
      </w:r>
      <w:r w:rsidR="00D17258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Մինչև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սույն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հրավերի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447FFD" w:rsidRPr="002528F7">
        <w:rPr>
          <w:rFonts w:ascii="Arial AM" w:hAnsi="Arial AM" w:cs="Sylfaen"/>
          <w:i w:val="0"/>
          <w:szCs w:val="24"/>
          <w:lang w:val="af-ZA"/>
        </w:rPr>
        <w:t>1-</w:t>
      </w:r>
      <w:r w:rsidR="00447FFD" w:rsidRPr="002528F7">
        <w:rPr>
          <w:rFonts w:ascii="Sylfaen" w:hAnsi="Sylfaen" w:cs="Sylfaen"/>
          <w:i w:val="0"/>
          <w:szCs w:val="24"/>
          <w:lang w:val="af-ZA"/>
        </w:rPr>
        <w:t>ին</w:t>
      </w:r>
      <w:r w:rsidR="00447FFD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447FFD" w:rsidRPr="002528F7">
        <w:rPr>
          <w:rFonts w:ascii="Sylfaen" w:hAnsi="Sylfaen" w:cs="Sylfaen"/>
          <w:i w:val="0"/>
          <w:szCs w:val="24"/>
          <w:lang w:val="af-ZA"/>
        </w:rPr>
        <w:t>մասի</w:t>
      </w:r>
      <w:r w:rsidR="00447FFD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A6756D" w:rsidRPr="002528F7">
        <w:rPr>
          <w:rFonts w:ascii="Arial AM" w:hAnsi="Arial AM" w:cs="Sylfaen"/>
          <w:i w:val="0"/>
          <w:szCs w:val="24"/>
          <w:lang w:val="af-ZA"/>
        </w:rPr>
        <w:t>9</w:t>
      </w:r>
      <w:r w:rsidR="005B1DD6" w:rsidRPr="002528F7">
        <w:rPr>
          <w:rFonts w:ascii="Arial AM" w:hAnsi="Arial AM" w:cs="Sylfaen"/>
          <w:i w:val="0"/>
          <w:szCs w:val="24"/>
          <w:lang w:val="hy-AM"/>
        </w:rPr>
        <w:t>.</w:t>
      </w:r>
      <w:r w:rsidR="00B26608" w:rsidRPr="002528F7">
        <w:rPr>
          <w:rFonts w:ascii="Arial AM" w:hAnsi="Arial AM" w:cs="Sylfaen"/>
          <w:i w:val="0"/>
          <w:szCs w:val="24"/>
          <w:lang w:val="af-ZA"/>
        </w:rPr>
        <w:t>4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կետով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նախատեսված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ժամկետի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ավարտը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կողմերի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համաձայնությամբ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կարող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են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պայմանագրի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նախագծում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կատարվել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փոփոխություններ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սակայն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դրանք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չեն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կարող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հանգեցնել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գնման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առարկայի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բնութագրերի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փոփոխմանը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, </w:t>
      </w:r>
      <w:r w:rsidR="00120F8A" w:rsidRPr="002528F7">
        <w:rPr>
          <w:rFonts w:ascii="Sylfaen" w:hAnsi="Sylfaen" w:cs="Sylfaen"/>
          <w:i w:val="0"/>
          <w:szCs w:val="24"/>
          <w:lang w:val="hy-AM"/>
        </w:rPr>
        <w:t>կանխավճարի</w:t>
      </w:r>
      <w:r w:rsidR="00120F8A" w:rsidRPr="002528F7">
        <w:rPr>
          <w:rFonts w:ascii="Arial AM" w:hAnsi="Arial AM" w:cs="Sylfaen"/>
          <w:i w:val="0"/>
          <w:szCs w:val="24"/>
          <w:lang w:val="hy-AM"/>
        </w:rPr>
        <w:t xml:space="preserve"> </w:t>
      </w:r>
      <w:r w:rsidR="00120F8A" w:rsidRPr="002528F7">
        <w:rPr>
          <w:rFonts w:ascii="Sylfaen" w:hAnsi="Sylfaen" w:cs="Sylfaen"/>
          <w:i w:val="0"/>
          <w:szCs w:val="24"/>
          <w:lang w:val="hy-AM"/>
        </w:rPr>
        <w:t>չափի</w:t>
      </w:r>
      <w:r w:rsidR="00120F8A" w:rsidRPr="002528F7">
        <w:rPr>
          <w:rFonts w:ascii="Arial AM" w:hAnsi="Arial AM" w:cs="Sylfaen"/>
          <w:i w:val="0"/>
          <w:szCs w:val="24"/>
          <w:lang w:val="hy-AM"/>
        </w:rPr>
        <w:t xml:space="preserve"> </w:t>
      </w:r>
      <w:r w:rsidR="00120F8A" w:rsidRPr="002528F7">
        <w:rPr>
          <w:rFonts w:ascii="Sylfaen" w:hAnsi="Sylfaen" w:cs="Sylfaen"/>
          <w:i w:val="0"/>
          <w:szCs w:val="24"/>
          <w:lang w:val="hy-AM"/>
        </w:rPr>
        <w:t>կամ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ընտրված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մասնակցի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առաջարկած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գնի</w:t>
      </w:r>
      <w:r w:rsidR="00096865" w:rsidRPr="002528F7">
        <w:rPr>
          <w:rFonts w:ascii="Arial AM" w:hAnsi="Arial AM" w:cs="Sylfaen"/>
          <w:i w:val="0"/>
          <w:szCs w:val="24"/>
          <w:lang w:val="af-ZA"/>
        </w:rPr>
        <w:t xml:space="preserve"> </w:t>
      </w:r>
      <w:r w:rsidR="00096865" w:rsidRPr="002528F7">
        <w:rPr>
          <w:rFonts w:ascii="Sylfaen" w:hAnsi="Sylfaen" w:cs="Sylfaen"/>
          <w:i w:val="0"/>
          <w:szCs w:val="24"/>
          <w:lang w:val="ru-RU"/>
        </w:rPr>
        <w:t>ավելացմանը</w:t>
      </w:r>
      <w:r w:rsidR="004D5671" w:rsidRPr="002528F7">
        <w:rPr>
          <w:rFonts w:ascii="Tahoma" w:hAnsi="Tahoma" w:cs="Tahoma"/>
          <w:i w:val="0"/>
          <w:szCs w:val="24"/>
          <w:lang w:val="ru-RU"/>
        </w:rPr>
        <w:t>։</w:t>
      </w:r>
      <w:r w:rsidR="00D612BC" w:rsidRPr="002528F7">
        <w:rPr>
          <w:rFonts w:ascii="Arial AM" w:hAnsi="Arial AM"/>
          <w:spacing w:val="-8"/>
          <w:lang w:val="af-ZA"/>
        </w:rPr>
        <w:t xml:space="preserve"> </w:t>
      </w:r>
    </w:p>
    <w:p w14:paraId="13AB840B" w14:textId="77777777" w:rsidR="00096865" w:rsidRPr="002528F7" w:rsidRDefault="00096865" w:rsidP="00EF3662">
      <w:pPr>
        <w:jc w:val="center"/>
        <w:rPr>
          <w:rFonts w:ascii="Arial AM" w:hAnsi="Arial AM"/>
          <w:b/>
          <w:iCs/>
          <w:sz w:val="20"/>
          <w:lang w:val="af-ZA"/>
        </w:rPr>
      </w:pPr>
    </w:p>
    <w:p w14:paraId="35F5556A" w14:textId="77777777" w:rsidR="00096865" w:rsidRPr="002528F7" w:rsidRDefault="00030D40" w:rsidP="00EF3662">
      <w:pPr>
        <w:jc w:val="center"/>
        <w:rPr>
          <w:rFonts w:ascii="Arial AM" w:hAnsi="Arial AM" w:cs="Arial"/>
          <w:b/>
          <w:iCs/>
          <w:sz w:val="20"/>
          <w:lang w:val="af-ZA"/>
        </w:rPr>
      </w:pPr>
      <w:r w:rsidRPr="002528F7">
        <w:rPr>
          <w:rFonts w:ascii="Arial AM" w:hAnsi="Arial AM"/>
          <w:b/>
          <w:iCs/>
          <w:sz w:val="20"/>
          <w:lang w:val="af-ZA"/>
        </w:rPr>
        <w:t>10</w:t>
      </w:r>
      <w:r w:rsidR="008D5016" w:rsidRPr="002528F7">
        <w:rPr>
          <w:rFonts w:ascii="Arial AM" w:hAnsi="Arial AM"/>
          <w:b/>
          <w:iCs/>
          <w:sz w:val="20"/>
          <w:lang w:val="af-ZA"/>
        </w:rPr>
        <w:t xml:space="preserve">. </w:t>
      </w:r>
      <w:r w:rsidR="00E2245F" w:rsidRPr="002528F7">
        <w:rPr>
          <w:rFonts w:ascii="Sylfaen" w:hAnsi="Sylfaen" w:cs="Sylfaen"/>
          <w:b/>
          <w:iCs/>
          <w:sz w:val="20"/>
          <w:lang w:val="hy-AM"/>
        </w:rPr>
        <w:t>ՈՐԱԿԱՎՈՐՄԱՆ</w:t>
      </w:r>
      <w:r w:rsidR="00E2245F" w:rsidRPr="002528F7">
        <w:rPr>
          <w:rFonts w:ascii="Arial AM" w:hAnsi="Arial AM" w:cs="Arial"/>
          <w:b/>
          <w:iCs/>
          <w:sz w:val="20"/>
          <w:lang w:val="af-ZA"/>
        </w:rPr>
        <w:t xml:space="preserve"> </w:t>
      </w:r>
      <w:r w:rsidR="00E2245F" w:rsidRPr="002528F7">
        <w:rPr>
          <w:rFonts w:ascii="Sylfaen" w:hAnsi="Sylfaen" w:cs="Sylfaen"/>
          <w:b/>
          <w:iCs/>
          <w:sz w:val="20"/>
          <w:lang w:val="hy-AM"/>
        </w:rPr>
        <w:t>ԵՎ</w:t>
      </w:r>
      <w:r w:rsidR="00E2245F" w:rsidRPr="002528F7">
        <w:rPr>
          <w:rFonts w:ascii="Arial AM" w:hAnsi="Arial AM" w:cs="Sylfaen"/>
          <w:b/>
          <w:iCs/>
          <w:sz w:val="20"/>
          <w:lang w:val="af-ZA"/>
        </w:rPr>
        <w:t xml:space="preserve"> 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ՊԱՅՄԱՆԱԳՐԻ</w:t>
      </w:r>
      <w:r w:rsidR="00EE0172" w:rsidRPr="002528F7">
        <w:rPr>
          <w:rFonts w:ascii="Arial AM" w:hAnsi="Arial AM" w:cs="Sylfaen"/>
          <w:b/>
          <w:iCs/>
          <w:sz w:val="20"/>
          <w:lang w:val="hy-AM"/>
        </w:rPr>
        <w:t xml:space="preserve"> 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ԱՊԱՀՈՎՈՒՄ</w:t>
      </w:r>
      <w:r w:rsidR="00E2245F" w:rsidRPr="002528F7">
        <w:rPr>
          <w:rFonts w:ascii="Sylfaen" w:hAnsi="Sylfaen" w:cs="Sylfaen"/>
          <w:b/>
          <w:iCs/>
          <w:sz w:val="20"/>
          <w:lang w:val="hy-AM"/>
        </w:rPr>
        <w:t>ՆԵՐ</w:t>
      </w:r>
      <w:r w:rsidR="008D5016" w:rsidRPr="002528F7">
        <w:rPr>
          <w:rFonts w:ascii="Sylfaen" w:hAnsi="Sylfaen" w:cs="Sylfaen"/>
          <w:b/>
          <w:iCs/>
          <w:sz w:val="20"/>
          <w:lang w:val="af-ZA"/>
        </w:rPr>
        <w:t>Ը</w:t>
      </w:r>
      <w:r w:rsidR="008D5016" w:rsidRPr="002528F7">
        <w:rPr>
          <w:rFonts w:ascii="Arial AM" w:hAnsi="Arial AM" w:cs="Arial"/>
          <w:b/>
          <w:iCs/>
          <w:sz w:val="20"/>
          <w:lang w:val="af-ZA"/>
        </w:rPr>
        <w:t xml:space="preserve"> </w:t>
      </w:r>
    </w:p>
    <w:p w14:paraId="1FDA9EEC" w14:textId="77777777" w:rsidR="00096865" w:rsidRPr="002528F7" w:rsidRDefault="00096865" w:rsidP="00EF3662">
      <w:pPr>
        <w:jc w:val="center"/>
        <w:rPr>
          <w:rFonts w:ascii="Arial AM" w:hAnsi="Arial AM"/>
          <w:b/>
          <w:iCs/>
          <w:sz w:val="20"/>
          <w:lang w:val="af-ZA"/>
        </w:rPr>
      </w:pPr>
    </w:p>
    <w:p w14:paraId="4AAEC21E" w14:textId="717583B7" w:rsidR="00265A5A" w:rsidRPr="002528F7" w:rsidRDefault="00030D40" w:rsidP="008D6C6C">
      <w:pPr>
        <w:ind w:firstLine="567"/>
        <w:jc w:val="both"/>
        <w:rPr>
          <w:rFonts w:ascii="Arial AM" w:hAnsi="Arial AM" w:cs="Sylfaen"/>
          <w:sz w:val="20"/>
          <w:vertAlign w:val="superscript"/>
          <w:lang w:val="hy-AM"/>
        </w:rPr>
      </w:pPr>
      <w:r w:rsidRPr="002528F7">
        <w:rPr>
          <w:rFonts w:ascii="Arial AM" w:hAnsi="Arial AM"/>
          <w:iCs/>
          <w:sz w:val="20"/>
          <w:lang w:val="af-ZA"/>
        </w:rPr>
        <w:t>10</w:t>
      </w:r>
      <w:r w:rsidR="00096865" w:rsidRPr="002528F7">
        <w:rPr>
          <w:rFonts w:ascii="Arial AM" w:hAnsi="Arial AM"/>
          <w:iCs/>
          <w:sz w:val="20"/>
          <w:lang w:val="af-ZA"/>
        </w:rPr>
        <w:t>.</w:t>
      </w:r>
      <w:r w:rsidR="00096865" w:rsidRPr="002528F7">
        <w:rPr>
          <w:rFonts w:ascii="Arial AM" w:hAnsi="Arial AM" w:cs="Sylfaen"/>
          <w:sz w:val="20"/>
          <w:lang w:val="af-ZA"/>
        </w:rPr>
        <w:t xml:space="preserve">1 </w:t>
      </w:r>
      <w:r w:rsidR="00120F8A" w:rsidRPr="002528F7">
        <w:rPr>
          <w:rFonts w:ascii="Sylfaen" w:hAnsi="Sylfaen" w:cs="Sylfaen"/>
          <w:sz w:val="20"/>
          <w:lang w:val="hy-AM"/>
        </w:rPr>
        <w:t>Որակավորման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</w:t>
      </w:r>
      <w:r w:rsidR="00120F8A" w:rsidRPr="002528F7">
        <w:rPr>
          <w:rFonts w:ascii="Sylfaen" w:hAnsi="Sylfaen" w:cs="Sylfaen"/>
          <w:sz w:val="20"/>
          <w:lang w:val="ru-RU"/>
        </w:rPr>
        <w:t>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ապահովում</w:t>
      </w:r>
      <w:r w:rsidR="00120F8A" w:rsidRPr="002528F7">
        <w:rPr>
          <w:rFonts w:ascii="Sylfaen" w:hAnsi="Sylfaen" w:cs="Sylfaen"/>
          <w:sz w:val="20"/>
          <w:lang w:val="hy-AM"/>
        </w:rPr>
        <w:t>ները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ներկայացնելու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պահանջի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հիման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վրա</w:t>
      </w:r>
      <w:r w:rsidR="00120F8A" w:rsidRPr="002528F7">
        <w:rPr>
          <w:rFonts w:ascii="Arial AM" w:hAnsi="Arial AM" w:cs="Sylfaen"/>
          <w:sz w:val="20"/>
          <w:lang w:val="af-ZA"/>
        </w:rPr>
        <w:t xml:space="preserve">, </w:t>
      </w:r>
      <w:r w:rsidR="00120F8A" w:rsidRPr="002528F7">
        <w:rPr>
          <w:rFonts w:ascii="Sylfaen" w:hAnsi="Sylfaen" w:cs="Sylfaen"/>
          <w:sz w:val="20"/>
          <w:lang w:val="ru-RU"/>
        </w:rPr>
        <w:t>այն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ստանալու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օրվանից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217530" w:rsidRPr="002528F7">
        <w:rPr>
          <w:rFonts w:ascii="Sylfaen" w:hAnsi="Sylfaen" w:cs="Sylfaen"/>
          <w:sz w:val="20"/>
          <w:lang w:val="hy-AM"/>
        </w:rPr>
        <w:t>հետո</w:t>
      </w:r>
      <w:r w:rsidR="00217530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Arial AM" w:hAnsi="Arial AM" w:cs="Sylfaen"/>
          <w:sz w:val="20"/>
          <w:lang w:val="hy-AM"/>
        </w:rPr>
        <w:t xml:space="preserve">5 </w:t>
      </w:r>
      <w:r w:rsidR="00120F8A" w:rsidRPr="002528F7">
        <w:rPr>
          <w:rFonts w:ascii="Sylfaen" w:hAnsi="Sylfaen" w:cs="Sylfaen"/>
          <w:sz w:val="20"/>
          <w:lang w:val="af-ZA"/>
        </w:rPr>
        <w:t>աշխատանքային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օրվա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ընթացքում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, </w:t>
      </w:r>
      <w:r w:rsidR="00120F8A" w:rsidRPr="002528F7">
        <w:rPr>
          <w:rFonts w:ascii="Sylfaen" w:hAnsi="Sylfaen" w:cs="Sylfaen"/>
          <w:sz w:val="20"/>
          <w:lang w:val="ru-RU"/>
        </w:rPr>
        <w:t>ընտրված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մասնակիցը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պարտավոր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է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ներկայացնել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որակավորման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պայմանագրի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ru-RU"/>
        </w:rPr>
        <w:t>ապահովում</w:t>
      </w:r>
      <w:r w:rsidR="00120F8A" w:rsidRPr="002528F7">
        <w:rPr>
          <w:rFonts w:ascii="Sylfaen" w:hAnsi="Sylfaen" w:cs="Sylfaen"/>
          <w:sz w:val="20"/>
          <w:lang w:val="hy-AM"/>
        </w:rPr>
        <w:t>ներ</w:t>
      </w:r>
      <w:r w:rsidR="00120F8A" w:rsidRPr="002528F7">
        <w:rPr>
          <w:rFonts w:ascii="Tahoma" w:hAnsi="Tahoma" w:cs="Tahoma"/>
          <w:sz w:val="20"/>
          <w:lang w:val="ru-RU"/>
        </w:rPr>
        <w:t>։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Եթե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ապահովումը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ներկայացվում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բանկային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երաշխիքի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ձևով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, </w:t>
      </w:r>
      <w:r w:rsidR="00120F8A" w:rsidRPr="002528F7">
        <w:rPr>
          <w:rFonts w:ascii="Sylfaen" w:hAnsi="Sylfaen" w:cs="Sylfaen"/>
          <w:sz w:val="20"/>
          <w:lang w:val="hy-AM"/>
        </w:rPr>
        <w:t>ապա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սույն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կետով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նախատեսված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ժամկետը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սահմանվում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hy-AM"/>
        </w:rPr>
        <w:t xml:space="preserve"> 10 </w:t>
      </w:r>
      <w:r w:rsidR="00120F8A" w:rsidRPr="002528F7">
        <w:rPr>
          <w:rFonts w:ascii="Sylfaen" w:hAnsi="Sylfaen" w:cs="Sylfaen"/>
          <w:sz w:val="20"/>
          <w:lang w:val="hy-AM"/>
        </w:rPr>
        <w:t>աշխատանքային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օր։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Ընտրված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մասնակցի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հետ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lastRenderedPageBreak/>
        <w:t>պայմանագիր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կնքվում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af-ZA"/>
        </w:rPr>
        <w:t xml:space="preserve">, </w:t>
      </w:r>
      <w:r w:rsidR="00120F8A" w:rsidRPr="002528F7">
        <w:rPr>
          <w:rFonts w:ascii="Sylfaen" w:hAnsi="Sylfaen" w:cs="Sylfaen"/>
          <w:sz w:val="20"/>
          <w:lang w:val="hy-AM"/>
        </w:rPr>
        <w:t>եթե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վերջինս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ներկայացնում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որակավորման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և</w:t>
      </w:r>
      <w:r w:rsidR="00120F8A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պայմանագրի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Arial AM" w:hAnsi="Arial AM" w:cs="Sylfaen"/>
          <w:sz w:val="20"/>
          <w:lang w:val="af-ZA"/>
        </w:rPr>
        <w:t>(</w:t>
      </w:r>
      <w:r w:rsidR="00120F8A" w:rsidRPr="002528F7">
        <w:rPr>
          <w:rFonts w:ascii="Sylfaen" w:hAnsi="Sylfaen" w:cs="Sylfaen"/>
          <w:sz w:val="20"/>
          <w:lang w:val="hy-AM"/>
        </w:rPr>
        <w:t>կանխավճարի</w:t>
      </w:r>
      <w:r w:rsidR="00120F8A" w:rsidRPr="002528F7">
        <w:rPr>
          <w:rFonts w:ascii="Arial AM" w:hAnsi="Arial AM" w:cs="Sylfaen"/>
          <w:sz w:val="20"/>
          <w:lang w:val="af-ZA"/>
        </w:rPr>
        <w:t xml:space="preserve">) 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ապահովումները</w:t>
      </w:r>
      <w:r w:rsidR="00F84B2C" w:rsidRPr="002528F7">
        <w:rPr>
          <w:rStyle w:val="af6"/>
          <w:rFonts w:ascii="Arial AM" w:hAnsi="Arial AM" w:cs="Sylfaen"/>
          <w:sz w:val="20"/>
          <w:lang w:val="hy-AM"/>
        </w:rPr>
        <w:footnoteReference w:id="13"/>
      </w:r>
    </w:p>
    <w:p w14:paraId="210F8E4A" w14:textId="64DF4A9C" w:rsidR="008D6C6C" w:rsidRPr="008B54CB" w:rsidRDefault="00AD6D6A" w:rsidP="008D6C6C">
      <w:pPr>
        <w:ind w:firstLine="567"/>
        <w:jc w:val="both"/>
        <w:rPr>
          <w:rFonts w:ascii="Arial AM" w:hAnsi="Arial AM" w:cs="Arial"/>
          <w:sz w:val="20"/>
          <w:lang w:val="af-ZA"/>
        </w:rPr>
      </w:pPr>
      <w:r w:rsidRPr="002528F7">
        <w:rPr>
          <w:rFonts w:ascii="Arial AM" w:hAnsi="Arial AM" w:cs="Sylfaen"/>
          <w:sz w:val="20"/>
          <w:lang w:val="hy-AM"/>
        </w:rPr>
        <w:t>10.2</w:t>
      </w:r>
      <w:r w:rsidR="00F96621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Որակավորման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ապահովման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չափը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հավասար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է</w:t>
      </w:r>
      <w:r w:rsidR="008D6C6C" w:rsidRPr="002528F7">
        <w:rPr>
          <w:rFonts w:ascii="Arial AM" w:hAnsi="Arial AM" w:cs="Sylfaen"/>
          <w:sz w:val="20"/>
          <w:lang w:val="af-ZA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սույն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ընթացակարգի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շրջանակում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գնվելիք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աշխատանքների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գնման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8B54CB" w:rsidRPr="008B54CB">
        <w:rPr>
          <w:rFonts w:asciiTheme="minorHAnsi" w:hAnsiTheme="minorHAnsi" w:cs="Sylfaen"/>
          <w:sz w:val="20"/>
          <w:lang w:val="hy-AM"/>
        </w:rPr>
        <w:t>30</w:t>
      </w:r>
      <w:r w:rsidR="005D30FC" w:rsidRPr="008B54CB">
        <w:rPr>
          <w:rFonts w:ascii="Arial AM" w:hAnsi="Arial AM" w:cs="Sylfaen"/>
          <w:sz w:val="20"/>
          <w:lang w:val="hy-AM"/>
        </w:rPr>
        <w:t xml:space="preserve"> </w:t>
      </w:r>
      <w:r w:rsidR="005D30FC" w:rsidRPr="008B54CB">
        <w:rPr>
          <w:rFonts w:ascii="Sylfaen" w:hAnsi="Sylfaen" w:cs="Sylfaen"/>
          <w:sz w:val="20"/>
          <w:lang w:val="hy-AM"/>
        </w:rPr>
        <w:t>տոկոսին</w:t>
      </w:r>
      <w:r w:rsidR="005D30FC" w:rsidRPr="008B54CB">
        <w:rPr>
          <w:rFonts w:ascii="Arial AM" w:hAnsi="Arial AM" w:cs="Sylfaen"/>
          <w:sz w:val="20"/>
          <w:lang w:val="hy-AM"/>
        </w:rPr>
        <w:t>:</w:t>
      </w:r>
      <w:r w:rsidR="00120F8A" w:rsidRPr="008B54CB">
        <w:rPr>
          <w:rFonts w:ascii="Arial AM" w:hAnsi="Arial AM" w:cs="Sylfaen"/>
          <w:sz w:val="20"/>
          <w:lang w:val="hy-AM"/>
        </w:rPr>
        <w:t xml:space="preserve">  </w:t>
      </w:r>
      <w:r w:rsidR="00120F8A" w:rsidRPr="008B54CB">
        <w:rPr>
          <w:rFonts w:ascii="Sylfaen" w:hAnsi="Sylfaen" w:cs="Sylfaen"/>
          <w:sz w:val="20"/>
          <w:lang w:val="hy-AM"/>
        </w:rPr>
        <w:t>Եթե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աշխատանքների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գնման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գինը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պակաս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է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կնքվելիք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պայմանագրի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գնից</w:t>
      </w:r>
      <w:r w:rsidR="00120F8A" w:rsidRPr="008B54CB">
        <w:rPr>
          <w:rFonts w:ascii="Arial AM" w:hAnsi="Arial AM" w:cs="Sylfaen"/>
          <w:sz w:val="20"/>
          <w:lang w:val="hy-AM"/>
        </w:rPr>
        <w:t xml:space="preserve">, </w:t>
      </w:r>
      <w:r w:rsidR="00120F8A" w:rsidRPr="008B54CB">
        <w:rPr>
          <w:rFonts w:ascii="Sylfaen" w:hAnsi="Sylfaen" w:cs="Sylfaen"/>
          <w:sz w:val="20"/>
          <w:lang w:val="hy-AM"/>
        </w:rPr>
        <w:t>ապա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որակավորման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ապահովման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չափը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հաշվարկվում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է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պայմանագրի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գնի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120F8A" w:rsidRPr="008B54CB">
        <w:rPr>
          <w:rFonts w:ascii="Sylfaen" w:hAnsi="Sylfaen" w:cs="Sylfaen"/>
          <w:sz w:val="20"/>
          <w:lang w:val="hy-AM"/>
        </w:rPr>
        <w:t>նկատմամբ։</w:t>
      </w:r>
      <w:r w:rsidR="00120F8A" w:rsidRPr="008B54CB">
        <w:rPr>
          <w:rFonts w:ascii="Arial AM" w:hAnsi="Arial AM" w:cs="Sylfaen"/>
          <w:sz w:val="20"/>
          <w:lang w:val="hy-AM"/>
        </w:rPr>
        <w:t xml:space="preserve"> 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Որակավորման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ապահովումը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ներկայացվում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է</w:t>
      </w:r>
      <w:r w:rsidR="00BD4564" w:rsidRPr="008B54CB">
        <w:rPr>
          <w:rFonts w:ascii="Arial AM" w:hAnsi="Arial AM" w:cs="Sylfaen"/>
          <w:sz w:val="20"/>
          <w:lang w:val="hy-AM"/>
        </w:rPr>
        <w:t xml:space="preserve"> </w:t>
      </w:r>
      <w:r w:rsidR="005D30FC" w:rsidRPr="008B54CB">
        <w:rPr>
          <w:rFonts w:ascii="Sylfaen" w:hAnsi="Sylfaen" w:cs="Sylfaen"/>
          <w:sz w:val="20"/>
        </w:rPr>
        <w:t>տուժանքի</w:t>
      </w:r>
      <w:r w:rsidR="005D30FC" w:rsidRPr="008B54CB">
        <w:rPr>
          <w:rFonts w:ascii="Arial AM" w:hAnsi="Arial AM" w:cs="Sylfaen"/>
          <w:sz w:val="20"/>
          <w:lang w:val="af-ZA"/>
        </w:rPr>
        <w:t xml:space="preserve"> (</w:t>
      </w:r>
      <w:r w:rsidR="005D30FC" w:rsidRPr="008B54CB">
        <w:rPr>
          <w:rFonts w:ascii="Sylfaen" w:hAnsi="Sylfaen" w:cs="Sylfaen"/>
          <w:sz w:val="20"/>
        </w:rPr>
        <w:t>հավելված</w:t>
      </w:r>
      <w:r w:rsidR="005D30FC" w:rsidRPr="008B54CB">
        <w:rPr>
          <w:rFonts w:ascii="Arial AM" w:hAnsi="Arial AM" w:cs="Sylfaen"/>
          <w:sz w:val="20"/>
          <w:lang w:val="af-ZA"/>
        </w:rPr>
        <w:t xml:space="preserve"> 4</w:t>
      </w:r>
      <w:r w:rsidR="005D30FC" w:rsidRPr="008B54CB">
        <w:rPr>
          <w:rFonts w:ascii="MS Gothic" w:eastAsia="MS Gothic" w:hAnsi="MS Gothic" w:cs="MS Gothic" w:hint="eastAsia"/>
          <w:sz w:val="20"/>
          <w:lang w:val="af-ZA"/>
        </w:rPr>
        <w:t>․</w:t>
      </w:r>
      <w:r w:rsidR="005D30FC" w:rsidRPr="008B54CB">
        <w:rPr>
          <w:rFonts w:ascii="Arial AM" w:hAnsi="Arial AM" w:cs="Sylfaen"/>
          <w:sz w:val="20"/>
          <w:lang w:val="af-ZA"/>
        </w:rPr>
        <w:t xml:space="preserve">2)  </w:t>
      </w:r>
      <w:r w:rsidR="005D30FC" w:rsidRPr="008B54CB">
        <w:rPr>
          <w:rFonts w:ascii="Sylfaen" w:hAnsi="Sylfaen" w:cs="Sylfaen"/>
          <w:sz w:val="20"/>
        </w:rPr>
        <w:t>կամ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կանխիկ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փողի</w:t>
      </w:r>
      <w:r w:rsidR="005D30FC" w:rsidRPr="008B54CB">
        <w:rPr>
          <w:rFonts w:ascii="Arial AM" w:hAnsi="Arial AM" w:cs="Sylfaen"/>
          <w:sz w:val="20"/>
          <w:lang w:val="af-ZA"/>
        </w:rPr>
        <w:t xml:space="preserve">, </w:t>
      </w:r>
      <w:r w:rsidR="005D30FC" w:rsidRPr="008B54CB">
        <w:rPr>
          <w:rFonts w:ascii="Sylfaen" w:hAnsi="Sylfaen" w:cs="Sylfaen"/>
          <w:sz w:val="20"/>
        </w:rPr>
        <w:t>կամ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բանկերի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կողմից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տրամադրված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երաշխիքների</w:t>
      </w:r>
      <w:r w:rsidR="005D30FC" w:rsidRPr="008B54CB">
        <w:rPr>
          <w:rFonts w:ascii="Arial AM" w:hAnsi="Arial AM" w:cs="Sylfaen"/>
          <w:sz w:val="20"/>
          <w:lang w:val="af-ZA"/>
        </w:rPr>
        <w:t xml:space="preserve"> </w:t>
      </w:r>
      <w:r w:rsidR="005D30FC" w:rsidRPr="008B54CB">
        <w:rPr>
          <w:rFonts w:ascii="Sylfaen" w:hAnsi="Sylfaen" w:cs="Sylfaen"/>
          <w:sz w:val="20"/>
        </w:rPr>
        <w:t>ձևով</w:t>
      </w:r>
      <w:r w:rsidR="005D30FC" w:rsidRPr="008B54CB" w:rsidDel="000A6F09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Arial AM" w:hAnsi="Arial AM" w:cs="Sylfaen"/>
          <w:sz w:val="20"/>
          <w:lang w:val="af-ZA"/>
        </w:rPr>
        <w:t>:</w:t>
      </w:r>
      <w:r w:rsidR="008D6C6C" w:rsidRPr="008B54CB">
        <w:rPr>
          <w:rFonts w:ascii="Sylfaen" w:hAnsi="Sylfaen" w:cs="Sylfaen"/>
          <w:sz w:val="20"/>
          <w:lang w:val="af-ZA"/>
        </w:rPr>
        <w:t>Ընդ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  <w:lang w:val="af-ZA"/>
        </w:rPr>
        <w:t>որում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  <w:lang w:val="af-ZA"/>
        </w:rPr>
        <w:t>ապահովումը</w:t>
      </w:r>
      <w:r w:rsidR="008D6C6C" w:rsidRPr="008B54CB">
        <w:rPr>
          <w:rFonts w:ascii="Arial AM" w:hAnsi="Arial AM"/>
          <w:color w:val="000000"/>
          <w:shd w:val="clear" w:color="auto" w:fill="FFFFFF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պետք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է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վավեր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լինի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առնվազն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մինչև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պայմանագրի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կատարման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արդյունքը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պատվիրատուից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կողմից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ամբողջական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ընդունվելու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օրվան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հաջորդող</w:t>
      </w:r>
      <w:r w:rsidR="00624D21" w:rsidRPr="008B54CB">
        <w:rPr>
          <w:rFonts w:ascii="Arial AM" w:hAnsi="Arial AM" w:cs="Sylfaen"/>
          <w:sz w:val="20"/>
          <w:lang w:val="af-ZA"/>
        </w:rPr>
        <w:t xml:space="preserve"> </w:t>
      </w:r>
      <w:r w:rsidR="008B54CB" w:rsidRPr="008B54CB">
        <w:rPr>
          <w:rFonts w:asciiTheme="minorHAnsi" w:hAnsiTheme="minorHAnsi" w:cs="Sylfaen"/>
          <w:sz w:val="20"/>
          <w:lang w:val="hy-AM"/>
        </w:rPr>
        <w:t>9</w:t>
      </w:r>
      <w:r w:rsidR="008D6C6C" w:rsidRPr="008B54CB">
        <w:rPr>
          <w:rFonts w:ascii="Arial AM" w:hAnsi="Arial AM" w:cs="Sylfaen"/>
          <w:sz w:val="20"/>
          <w:lang w:val="af-ZA"/>
        </w:rPr>
        <w:t>0-</w:t>
      </w:r>
      <w:r w:rsidR="008D6C6C" w:rsidRPr="008B54CB">
        <w:rPr>
          <w:rFonts w:ascii="Sylfaen" w:hAnsi="Sylfaen" w:cs="Sylfaen"/>
          <w:sz w:val="20"/>
        </w:rPr>
        <w:t>րդ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աշխատանքային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օրը</w:t>
      </w:r>
      <w:r w:rsidR="008D6C6C" w:rsidRPr="008B54CB">
        <w:rPr>
          <w:rFonts w:ascii="Arial AM" w:hAnsi="Arial AM" w:cs="Sylfaen"/>
          <w:sz w:val="20"/>
          <w:lang w:val="af-ZA"/>
        </w:rPr>
        <w:t xml:space="preserve"> </w:t>
      </w:r>
      <w:r w:rsidR="008D6C6C" w:rsidRPr="008B54CB">
        <w:rPr>
          <w:rFonts w:ascii="Sylfaen" w:hAnsi="Sylfaen" w:cs="Sylfaen"/>
          <w:sz w:val="20"/>
        </w:rPr>
        <w:t>ներառյալ</w:t>
      </w:r>
      <w:r w:rsidR="008D6C6C" w:rsidRPr="008B54CB">
        <w:rPr>
          <w:rFonts w:ascii="Arial AM" w:hAnsi="Arial AM" w:cs="Arial"/>
          <w:sz w:val="20"/>
          <w:lang w:val="af-ZA"/>
        </w:rPr>
        <w:t>:</w:t>
      </w:r>
      <w:r w:rsidR="00D90E1A" w:rsidRPr="008B54CB">
        <w:rPr>
          <w:rStyle w:val="af6"/>
          <w:rFonts w:ascii="Arial AM" w:hAnsi="Arial AM" w:cs="Arial"/>
          <w:sz w:val="20"/>
          <w:lang w:val="af-ZA"/>
        </w:rPr>
        <w:footnoteReference w:id="14"/>
      </w:r>
      <w:r w:rsidR="001D2074" w:rsidRPr="008B54CB">
        <w:rPr>
          <w:rStyle w:val="af6"/>
          <w:rFonts w:ascii="Arial AM" w:hAnsi="Arial AM" w:cs="Arial"/>
          <w:sz w:val="20"/>
          <w:lang w:val="af-ZA"/>
        </w:rPr>
        <w:t xml:space="preserve"> </w:t>
      </w:r>
    </w:p>
    <w:p w14:paraId="6CD27C74" w14:textId="66A3DD1F" w:rsidR="008D6C6C" w:rsidRPr="002528F7" w:rsidRDefault="008D6C6C" w:rsidP="008D6C6C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8B54CB">
        <w:rPr>
          <w:rFonts w:ascii="Sylfaen" w:hAnsi="Sylfaen" w:cs="Sylfaen"/>
          <w:sz w:val="20"/>
        </w:rPr>
        <w:t>Եթե</w:t>
      </w:r>
      <w:r w:rsidRPr="008B54CB">
        <w:rPr>
          <w:rFonts w:ascii="Arial AM" w:hAnsi="Arial AM" w:cs="Arial"/>
          <w:sz w:val="20"/>
          <w:lang w:val="af-ZA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գնման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ընթացակարգը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կազմակերպված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է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չափաբաժիններով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և</w:t>
      </w:r>
      <w:r w:rsidRPr="008B54CB">
        <w:rPr>
          <w:rFonts w:ascii="Arial AM" w:hAnsi="Arial AM" w:cs="Arial"/>
          <w:sz w:val="20"/>
          <w:lang w:val="hy-AM"/>
        </w:rPr>
        <w:t xml:space="preserve"> </w:t>
      </w:r>
      <w:r w:rsidRPr="008B54CB">
        <w:rPr>
          <w:rFonts w:ascii="Sylfaen" w:hAnsi="Sylfaen" w:cs="Sylfaen"/>
          <w:sz w:val="20"/>
          <w:lang w:val="hy-AM"/>
        </w:rPr>
        <w:t>մասնակիցը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ընտրված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ճանաչվում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չափաբաժինների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մասով</w:t>
      </w:r>
      <w:r w:rsidR="004F5648" w:rsidRPr="002528F7">
        <w:rPr>
          <w:rFonts w:ascii="Sylfaen" w:hAnsi="Sylfaen" w:cs="Sylfaen"/>
          <w:sz w:val="20"/>
          <w:lang w:val="hy-AM"/>
        </w:rPr>
        <w:t>ապա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կարող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է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ներկայացնել՝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ինչպես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յուրաքանչյուր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չափաբաժնի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համար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առանձին</w:t>
      </w:r>
      <w:r w:rsidR="004F5648" w:rsidRPr="002528F7">
        <w:rPr>
          <w:rFonts w:ascii="Arial AM" w:hAnsi="Arial AM" w:cs="Arial"/>
          <w:sz w:val="20"/>
          <w:lang w:val="hy-AM"/>
        </w:rPr>
        <w:t xml:space="preserve">, </w:t>
      </w:r>
      <w:r w:rsidR="004F5648" w:rsidRPr="002528F7">
        <w:rPr>
          <w:rFonts w:ascii="Sylfaen" w:hAnsi="Sylfaen" w:cs="Sylfaen"/>
          <w:sz w:val="20"/>
          <w:lang w:val="hy-AM"/>
        </w:rPr>
        <w:t>այնպես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էլ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մեկ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որակավորման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ապահովում</w:t>
      </w:r>
      <w:r w:rsidR="004F5648" w:rsidRPr="002528F7">
        <w:rPr>
          <w:rFonts w:ascii="Arial AM" w:hAnsi="Arial AM" w:cs="Arial"/>
          <w:sz w:val="20"/>
          <w:lang w:val="hy-AM"/>
        </w:rPr>
        <w:t xml:space="preserve">` </w:t>
      </w:r>
      <w:r w:rsidR="004F5648" w:rsidRPr="002528F7">
        <w:rPr>
          <w:rFonts w:ascii="Sylfaen" w:hAnsi="Sylfaen" w:cs="Sylfaen"/>
          <w:sz w:val="20"/>
          <w:lang w:val="hy-AM"/>
        </w:rPr>
        <w:t>բոլոր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չափաբաժինների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համար</w:t>
      </w:r>
      <w:r w:rsidR="004F5648" w:rsidRPr="002528F7">
        <w:rPr>
          <w:rFonts w:ascii="Arial AM" w:hAnsi="Arial AM" w:cs="Arial"/>
          <w:sz w:val="20"/>
          <w:lang w:val="hy-AM"/>
        </w:rPr>
        <w:t xml:space="preserve">: </w:t>
      </w:r>
      <w:r w:rsidR="004F5648" w:rsidRPr="002528F7">
        <w:rPr>
          <w:rFonts w:ascii="Sylfaen" w:hAnsi="Sylfaen" w:cs="Sylfaen"/>
          <w:sz w:val="20"/>
          <w:lang w:val="hy-AM"/>
        </w:rPr>
        <w:t>Մեկ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որակավորման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ապահովում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ներկայացվելու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դեպքում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դրա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գումարը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հաշվարկվում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է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ներկայացված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չափաբաժինների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գնման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գների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հանրագումարի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նկատմամբ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՝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հաշվի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առնելով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Կարգի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32-</w:t>
      </w:r>
      <w:r w:rsidR="00120F8A" w:rsidRPr="002528F7">
        <w:rPr>
          <w:rFonts w:ascii="Sylfaen" w:hAnsi="Sylfaen" w:cs="Sylfaen"/>
          <w:sz w:val="20"/>
          <w:lang w:val="hy-AM"/>
        </w:rPr>
        <w:t>րդ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կետի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1-</w:t>
      </w:r>
      <w:r w:rsidR="00120F8A" w:rsidRPr="002528F7">
        <w:rPr>
          <w:rFonts w:ascii="Sylfaen" w:hAnsi="Sylfaen" w:cs="Sylfaen"/>
          <w:sz w:val="20"/>
          <w:lang w:val="hy-AM"/>
        </w:rPr>
        <w:t>ին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ենթակետի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Arial AM" w:hAnsi="Arial AM" w:cs="Arial AM"/>
          <w:sz w:val="20"/>
          <w:lang w:val="hy-AM"/>
        </w:rPr>
        <w:t>«</w:t>
      </w:r>
      <w:r w:rsidR="00120F8A" w:rsidRPr="002528F7">
        <w:rPr>
          <w:rFonts w:ascii="Sylfaen" w:hAnsi="Sylfaen" w:cs="Sylfaen"/>
          <w:sz w:val="20"/>
          <w:lang w:val="hy-AM"/>
        </w:rPr>
        <w:t>գ</w:t>
      </w:r>
      <w:r w:rsidR="00120F8A" w:rsidRPr="002528F7">
        <w:rPr>
          <w:rFonts w:ascii="Arial AM" w:hAnsi="Arial AM" w:cs="Arial AM"/>
          <w:sz w:val="20"/>
          <w:lang w:val="hy-AM"/>
        </w:rPr>
        <w:t>»</w:t>
      </w:r>
      <w:r w:rsidR="00120F8A" w:rsidRPr="002528F7">
        <w:rPr>
          <w:rFonts w:ascii="Arial AM" w:hAnsi="Arial AM" w:cs="Sylfaen"/>
          <w:sz w:val="20"/>
          <w:lang w:val="hy-AM"/>
        </w:rPr>
        <w:t xml:space="preserve"> </w:t>
      </w:r>
      <w:r w:rsidR="00120F8A" w:rsidRPr="002528F7">
        <w:rPr>
          <w:rFonts w:ascii="Sylfaen" w:hAnsi="Sylfaen" w:cs="Sylfaen"/>
          <w:sz w:val="20"/>
          <w:lang w:val="hy-AM"/>
        </w:rPr>
        <w:t>պարբերության</w:t>
      </w:r>
      <w:r w:rsidR="00120F8A" w:rsidRPr="002528F7">
        <w:rPr>
          <w:rFonts w:ascii="Arial AM" w:hAnsi="Arial AM" w:cs="Sylfaen"/>
          <w:sz w:val="20"/>
          <w:lang w:val="hy-AM"/>
        </w:rPr>
        <w:t xml:space="preserve">  </w:t>
      </w:r>
      <w:r w:rsidR="00120F8A" w:rsidRPr="002528F7">
        <w:rPr>
          <w:rFonts w:ascii="Sylfaen" w:hAnsi="Sylfaen" w:cs="Sylfaen"/>
          <w:sz w:val="20"/>
          <w:lang w:val="hy-AM"/>
        </w:rPr>
        <w:t>պահանջները</w:t>
      </w:r>
      <w:r w:rsidR="00120F8A" w:rsidRPr="002528F7">
        <w:rPr>
          <w:rFonts w:ascii="Arial AM" w:hAnsi="Arial AM" w:cs="Sylfaen"/>
          <w:sz w:val="20"/>
          <w:lang w:val="hy-AM"/>
        </w:rPr>
        <w:t>: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Կանխիկ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փողի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ձևով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պետք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փոխանցվի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Կենտրոնական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գանձապետարանում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անվամբ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բացված</w:t>
      </w:r>
      <w:r w:rsidRPr="002528F7">
        <w:rPr>
          <w:rFonts w:ascii="Arial AM" w:hAnsi="Arial AM" w:cs="Arial"/>
          <w:sz w:val="20"/>
          <w:lang w:val="hy-AM"/>
        </w:rPr>
        <w:t>«</w:t>
      </w:r>
      <w:r w:rsidR="009C5F34">
        <w:rPr>
          <w:rFonts w:asciiTheme="minorHAnsi" w:hAnsiTheme="minorHAnsi" w:cs="Arial"/>
          <w:sz w:val="20"/>
          <w:lang w:val="hy-AM"/>
        </w:rPr>
        <w:t xml:space="preserve"> </w:t>
      </w:r>
      <w:r w:rsidR="009C5F34" w:rsidRPr="009C5F34">
        <w:rPr>
          <w:rFonts w:ascii="Arial AM" w:hAnsi="Arial AM" w:cs="Arial"/>
          <w:sz w:val="20"/>
          <w:lang w:val="hy-AM"/>
        </w:rPr>
        <w:t>900008000698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հաշվին</w:t>
      </w:r>
      <w:r w:rsidRPr="002528F7">
        <w:rPr>
          <w:rFonts w:ascii="Arial AM" w:hAnsi="Arial AM" w:cs="Arial"/>
          <w:sz w:val="20"/>
          <w:lang w:val="hy-AM"/>
        </w:rPr>
        <w:t xml:space="preserve">.  </w:t>
      </w:r>
    </w:p>
    <w:p w14:paraId="61FD6A98" w14:textId="77777777" w:rsidR="008D6C6C" w:rsidRPr="002528F7" w:rsidRDefault="008D6C6C" w:rsidP="008D6C6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ներկայացնողին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ընդունվելուն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ընթացքում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51EF3E2E" w14:textId="77777777" w:rsidR="008D6C6C" w:rsidRPr="002528F7" w:rsidRDefault="008D6C6C" w:rsidP="008D6C6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փուլային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յուրաքանչյուր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փուլի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ուղղակիորեն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փոխկապակցված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պահանջներին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ստացվելիք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վերջնարդյունքի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յուրաքանչյուր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փուլի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ընդունվելուց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հետո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նվազեցվում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այդ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փուլի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գումարի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նկատմամբ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հաշվարկված</w:t>
      </w:r>
      <w:r w:rsidR="004F5648" w:rsidRPr="002528F7">
        <w:rPr>
          <w:rFonts w:ascii="Arial AM" w:hAnsi="Arial AM" w:cs="Arial"/>
          <w:sz w:val="20"/>
          <w:lang w:val="hy-AM"/>
        </w:rPr>
        <w:t xml:space="preserve"> </w:t>
      </w:r>
      <w:r w:rsidR="004F5648" w:rsidRPr="002528F7">
        <w:rPr>
          <w:rFonts w:ascii="Sylfaen" w:hAnsi="Sylfaen" w:cs="Sylfaen"/>
          <w:sz w:val="20"/>
          <w:lang w:val="hy-AM"/>
        </w:rPr>
        <w:t>համամասնությամբ</w:t>
      </w:r>
      <w:r w:rsidR="004F5648" w:rsidRPr="002528F7" w:rsidDel="004F5648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lang w:val="hy-AM"/>
        </w:rPr>
        <w:t xml:space="preserve">: </w:t>
      </w:r>
    </w:p>
    <w:p w14:paraId="06830C4C" w14:textId="2B1207B0" w:rsidR="00CF12EE" w:rsidRPr="002528F7" w:rsidRDefault="00AA53FD" w:rsidP="008D6C6C">
      <w:pPr>
        <w:ind w:firstLine="567"/>
        <w:jc w:val="both"/>
        <w:rPr>
          <w:rFonts w:ascii="Arial AM" w:hAnsi="Arial AM" w:cs="Arial"/>
          <w:color w:val="FFFFFF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Բանկային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</w:t>
      </w:r>
      <w:r w:rsidR="008D6C6C" w:rsidRPr="002528F7">
        <w:rPr>
          <w:rFonts w:ascii="Sylfaen" w:hAnsi="Sylfaen" w:cs="Sylfaen"/>
          <w:sz w:val="20"/>
          <w:lang w:val="hy-AM"/>
        </w:rPr>
        <w:t>րաշխիքի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ձևով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որակավորման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ապահովումը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ընտրված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մասնակիցը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ներկայացնում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է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հավելված</w:t>
      </w:r>
      <w:r w:rsidR="008D6C6C" w:rsidRPr="002528F7">
        <w:rPr>
          <w:rFonts w:ascii="Arial AM" w:hAnsi="Arial AM" w:cs="Arial"/>
          <w:sz w:val="20"/>
          <w:lang w:val="hy-AM"/>
        </w:rPr>
        <w:t xml:space="preserve"> 4-</w:t>
      </w:r>
      <w:r w:rsidR="008D6C6C" w:rsidRPr="002528F7">
        <w:rPr>
          <w:rFonts w:ascii="Sylfaen" w:hAnsi="Sylfaen" w:cs="Sylfaen"/>
          <w:sz w:val="20"/>
          <w:lang w:val="hy-AM"/>
        </w:rPr>
        <w:t>ի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կամ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հավելված</w:t>
      </w:r>
      <w:r w:rsidR="008D6C6C" w:rsidRPr="002528F7">
        <w:rPr>
          <w:rFonts w:ascii="Arial AM" w:hAnsi="Arial AM" w:cs="Arial"/>
          <w:sz w:val="20"/>
          <w:lang w:val="hy-AM"/>
        </w:rPr>
        <w:t xml:space="preserve"> 4.1-</w:t>
      </w:r>
      <w:r w:rsidR="008D6C6C" w:rsidRPr="002528F7">
        <w:rPr>
          <w:rFonts w:ascii="Sylfaen" w:hAnsi="Sylfaen" w:cs="Sylfaen"/>
          <w:sz w:val="20"/>
          <w:lang w:val="hy-AM"/>
        </w:rPr>
        <w:t>ի</w:t>
      </w:r>
      <w:r w:rsidR="008D6C6C" w:rsidRPr="002528F7">
        <w:rPr>
          <w:rFonts w:ascii="Arial AM" w:hAnsi="Arial AM" w:cs="Arial"/>
          <w:sz w:val="20"/>
          <w:lang w:val="hy-AM"/>
        </w:rPr>
        <w:t xml:space="preserve"> </w:t>
      </w:r>
      <w:r w:rsidR="008D6C6C" w:rsidRPr="002528F7">
        <w:rPr>
          <w:rFonts w:ascii="Sylfaen" w:hAnsi="Sylfaen" w:cs="Sylfaen"/>
          <w:sz w:val="20"/>
          <w:lang w:val="hy-AM"/>
        </w:rPr>
        <w:t>համաձայն</w:t>
      </w:r>
      <w:r w:rsidR="008D6C6C" w:rsidRPr="002528F7">
        <w:rPr>
          <w:rFonts w:ascii="Arial AM" w:hAnsi="Arial AM" w:cs="Arial"/>
          <w:sz w:val="20"/>
          <w:lang w:val="hy-AM"/>
        </w:rPr>
        <w:t>:</w:t>
      </w:r>
      <w:r w:rsidR="00D90E1A" w:rsidRPr="002528F7">
        <w:rPr>
          <w:rStyle w:val="af6"/>
          <w:rFonts w:ascii="Arial AM" w:hAnsi="Arial AM" w:cs="Arial"/>
          <w:sz w:val="20"/>
          <w:lang w:val="hy-AM"/>
        </w:rPr>
        <w:footnoteReference w:id="15"/>
      </w:r>
    </w:p>
    <w:p w14:paraId="61A18636" w14:textId="3D10336A" w:rsidR="0034164E" w:rsidRPr="002528F7" w:rsidRDefault="0034164E" w:rsidP="00265A5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պայմանագրերը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Օրենքի</w:t>
      </w:r>
      <w:r w:rsidRPr="002528F7">
        <w:rPr>
          <w:rFonts w:ascii="Arial AM" w:hAnsi="Arial AM" w:cs="Arial"/>
          <w:sz w:val="20"/>
          <w:lang w:val="hy-AM"/>
        </w:rPr>
        <w:t xml:space="preserve"> 15-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հոդվածի</w:t>
      </w:r>
      <w:r w:rsidRPr="002528F7">
        <w:rPr>
          <w:rFonts w:ascii="Arial AM" w:hAnsi="Arial AM" w:cs="Arial"/>
          <w:sz w:val="20"/>
          <w:lang w:val="hy-AM"/>
        </w:rPr>
        <w:t xml:space="preserve"> 6-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վրա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առկա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ֆինանսական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հատկացումների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շրջանակում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տվյալ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տարվա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համաձայնագրի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համաձայնագրերի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մասով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ենթակա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այդ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համաձայնագիրը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համաձայնագրերը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կատարողի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ողջ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ծավալով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պատշաճ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կատարվելու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ընդունվելու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6C7B8285" w14:textId="77777777" w:rsidR="00501A05" w:rsidRPr="002528F7" w:rsidRDefault="00501A05" w:rsidP="00501A05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վերադարձվում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ներկայացրած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անձը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խախտում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պարտավորություն</w:t>
      </w:r>
      <w:r w:rsidRPr="002528F7">
        <w:rPr>
          <w:rFonts w:ascii="Arial AM" w:hAnsi="Arial AM" w:cs="Arial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որը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հանգեցնում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միակողմանի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լուծմանը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594B0A06" w14:textId="70E65B97" w:rsidR="00281740" w:rsidRPr="002528F7" w:rsidRDefault="00281740" w:rsidP="00281740">
      <w:pPr>
        <w:ind w:firstLine="567"/>
        <w:jc w:val="both"/>
        <w:rPr>
          <w:rFonts w:ascii="Arial AM" w:hAnsi="Arial AM" w:cs="Sylfaen"/>
          <w:sz w:val="20"/>
          <w:vertAlign w:val="superscript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10.3.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չափը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կազմում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գնման</w:t>
      </w:r>
      <w:r w:rsidR="000E08D1"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գնի</w:t>
      </w:r>
      <w:r w:rsidRPr="002528F7">
        <w:rPr>
          <w:rFonts w:ascii="Arial AM" w:hAnsi="Arial AM" w:cs="Sylfaen"/>
          <w:sz w:val="20"/>
          <w:lang w:val="af-ZA"/>
        </w:rPr>
        <w:t xml:space="preserve"> 10  </w:t>
      </w:r>
      <w:r w:rsidRPr="002528F7">
        <w:rPr>
          <w:rFonts w:ascii="Sylfaen" w:hAnsi="Sylfaen" w:cs="Sylfaen"/>
          <w:sz w:val="20"/>
          <w:lang w:val="hy-AM"/>
        </w:rPr>
        <w:t>տոկոսը</w:t>
      </w:r>
      <w:r w:rsidRPr="002528F7">
        <w:rPr>
          <w:rFonts w:ascii="Arial AM" w:hAnsi="Arial AM" w:cs="Sylfaen"/>
          <w:sz w:val="20"/>
          <w:lang w:val="hy-AM"/>
        </w:rPr>
        <w:t>: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Եթե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պայմանագրի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նախագծով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նախատեսված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71364" w:rsidRPr="002528F7">
        <w:rPr>
          <w:rFonts w:ascii="Sylfaen" w:hAnsi="Sylfaen" w:cs="Sylfaen"/>
          <w:sz w:val="20"/>
          <w:lang w:val="hy-AM"/>
        </w:rPr>
        <w:t>աշխատանքների</w:t>
      </w:r>
      <w:r w:rsidR="00D71364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գնման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գինը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պակաս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է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կնքվելիք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պայմանագրի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գնից</w:t>
      </w:r>
      <w:r w:rsidR="00DC658B" w:rsidRPr="002528F7">
        <w:rPr>
          <w:rFonts w:ascii="Arial AM" w:hAnsi="Arial AM" w:cs="Sylfaen"/>
          <w:sz w:val="20"/>
          <w:lang w:val="hy-AM"/>
        </w:rPr>
        <w:t xml:space="preserve">, </w:t>
      </w:r>
      <w:r w:rsidR="00DC658B" w:rsidRPr="002528F7">
        <w:rPr>
          <w:rFonts w:ascii="Sylfaen" w:hAnsi="Sylfaen" w:cs="Sylfaen"/>
          <w:sz w:val="20"/>
          <w:lang w:val="hy-AM"/>
        </w:rPr>
        <w:t>ապա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պայմանագրի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ապահովման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չափը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հաշվարկվում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է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պայմանագրի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նկատմամբ</w:t>
      </w:r>
      <w:r w:rsidR="00DC658B" w:rsidRPr="002528F7">
        <w:rPr>
          <w:rFonts w:ascii="Arial AM" w:hAnsi="Arial AM" w:cs="Sylfaen"/>
          <w:sz w:val="20"/>
          <w:lang w:val="hy-AM"/>
        </w:rPr>
        <w:t>: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Պայմանագրի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ապահովումը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ներկայացվում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է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բանկային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երախիքի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7862B1" w:rsidRPr="002528F7">
        <w:rPr>
          <w:rFonts w:ascii="Arial AM" w:hAnsi="Arial AM" w:cs="Sylfaen"/>
          <w:sz w:val="20"/>
          <w:lang w:val="hy-AM"/>
        </w:rPr>
        <w:t>(</w:t>
      </w:r>
      <w:r w:rsidR="007862B1" w:rsidRPr="002528F7">
        <w:rPr>
          <w:rFonts w:ascii="Sylfaen" w:hAnsi="Sylfaen" w:cs="Sylfaen"/>
          <w:sz w:val="20"/>
          <w:lang w:val="hy-AM"/>
        </w:rPr>
        <w:t>հավելված</w:t>
      </w:r>
      <w:r w:rsidR="007862B1" w:rsidRPr="002528F7">
        <w:rPr>
          <w:rFonts w:ascii="Arial AM" w:hAnsi="Arial AM" w:cs="Sylfaen"/>
          <w:sz w:val="20"/>
          <w:lang w:val="hy-AM"/>
        </w:rPr>
        <w:t xml:space="preserve"> 5) </w:t>
      </w:r>
      <w:r w:rsidR="00501A05" w:rsidRPr="002528F7">
        <w:rPr>
          <w:rFonts w:ascii="Sylfaen" w:hAnsi="Sylfaen" w:cs="Sylfaen"/>
          <w:sz w:val="20"/>
          <w:lang w:val="hy-AM"/>
        </w:rPr>
        <w:t>կամ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կան</w:t>
      </w:r>
      <w:r w:rsidR="007862B1" w:rsidRPr="002528F7">
        <w:rPr>
          <w:rFonts w:ascii="Sylfaen" w:hAnsi="Sylfaen" w:cs="Sylfaen"/>
          <w:sz w:val="20"/>
          <w:lang w:val="hy-AM"/>
        </w:rPr>
        <w:t>խ</w:t>
      </w:r>
      <w:r w:rsidR="00501A05" w:rsidRPr="002528F7">
        <w:rPr>
          <w:rFonts w:ascii="Sylfaen" w:hAnsi="Sylfaen" w:cs="Sylfaen"/>
          <w:sz w:val="20"/>
          <w:lang w:val="hy-AM"/>
        </w:rPr>
        <w:t>ի</w:t>
      </w:r>
      <w:r w:rsidR="00741F8D" w:rsidRPr="002528F7">
        <w:rPr>
          <w:rFonts w:ascii="Sylfaen" w:hAnsi="Sylfaen" w:cs="Sylfaen"/>
          <w:sz w:val="20"/>
          <w:lang w:val="hy-AM"/>
        </w:rPr>
        <w:t>կ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փողի</w:t>
      </w:r>
      <w:r w:rsidR="00501A05" w:rsidRPr="002528F7">
        <w:rPr>
          <w:rFonts w:ascii="Arial AM" w:hAnsi="Arial AM" w:cs="Sylfaen"/>
          <w:sz w:val="20"/>
          <w:lang w:val="hy-AM"/>
        </w:rPr>
        <w:t xml:space="preserve"> </w:t>
      </w:r>
      <w:r w:rsidR="00501A05" w:rsidRPr="002528F7">
        <w:rPr>
          <w:rFonts w:ascii="Sylfaen" w:hAnsi="Sylfaen" w:cs="Sylfaen"/>
          <w:sz w:val="20"/>
          <w:lang w:val="hy-AM"/>
        </w:rPr>
        <w:t>ձևով</w:t>
      </w:r>
      <w:r w:rsidR="00501A05" w:rsidRPr="002528F7">
        <w:rPr>
          <w:rFonts w:ascii="Arial AM" w:hAnsi="Arial AM" w:cs="Sylfaen"/>
          <w:sz w:val="20"/>
          <w:lang w:val="hy-AM"/>
        </w:rPr>
        <w:t>:</w:t>
      </w:r>
      <w:r w:rsidR="00D90E1A" w:rsidRPr="002528F7">
        <w:rPr>
          <w:rStyle w:val="af6"/>
          <w:rFonts w:ascii="Arial AM" w:hAnsi="Arial AM" w:cs="Sylfaen"/>
          <w:sz w:val="20"/>
          <w:lang w:val="hy-AM"/>
        </w:rPr>
        <w:footnoteReference w:id="16"/>
      </w:r>
    </w:p>
    <w:p w14:paraId="2ECC5CA0" w14:textId="77777777" w:rsidR="00DC658B" w:rsidRPr="002528F7" w:rsidRDefault="00F562EA" w:rsidP="00265A5A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lastRenderedPageBreak/>
        <w:t>Եթե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գնման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կազմակերպված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չափաբաժիններով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ընտրված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ճանաչվում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ավելի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չափաբաժինների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մասով</w:t>
      </w:r>
      <w:r w:rsidR="001D2074" w:rsidRPr="002528F7">
        <w:rPr>
          <w:rFonts w:ascii="Sylfaen" w:hAnsi="Sylfaen" w:cs="Sylfaen"/>
          <w:sz w:val="20"/>
          <w:lang w:val="hy-AM"/>
        </w:rPr>
        <w:t>ապա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կարող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է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ներկայացնել՝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ինչպես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յուրաքանչյուր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չափաբաժնի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համար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առանձին</w:t>
      </w:r>
      <w:r w:rsidR="001D2074" w:rsidRPr="002528F7">
        <w:rPr>
          <w:rFonts w:ascii="Arial AM" w:hAnsi="Arial AM" w:cs="Sylfaen"/>
          <w:sz w:val="20"/>
          <w:lang w:val="hy-AM"/>
        </w:rPr>
        <w:t xml:space="preserve">, </w:t>
      </w:r>
      <w:r w:rsidR="001D2074" w:rsidRPr="002528F7">
        <w:rPr>
          <w:rFonts w:ascii="Sylfaen" w:hAnsi="Sylfaen" w:cs="Sylfaen"/>
          <w:sz w:val="20"/>
          <w:lang w:val="hy-AM"/>
        </w:rPr>
        <w:t>այնպես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էլ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մեկ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պայմանագրի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ապահովում</w:t>
      </w:r>
      <w:r w:rsidR="001D2074" w:rsidRPr="002528F7">
        <w:rPr>
          <w:rFonts w:ascii="Arial AM" w:hAnsi="Arial AM" w:cs="Sylfaen"/>
          <w:sz w:val="20"/>
          <w:lang w:val="hy-AM"/>
        </w:rPr>
        <w:t xml:space="preserve">` </w:t>
      </w:r>
      <w:r w:rsidR="001D2074" w:rsidRPr="002528F7">
        <w:rPr>
          <w:rFonts w:ascii="Sylfaen" w:hAnsi="Sylfaen" w:cs="Sylfaen"/>
          <w:sz w:val="20"/>
          <w:lang w:val="hy-AM"/>
        </w:rPr>
        <w:t>բոլոր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չափաբաժինների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համար</w:t>
      </w:r>
      <w:r w:rsidR="001D2074" w:rsidRPr="002528F7">
        <w:rPr>
          <w:rFonts w:ascii="Arial AM" w:hAnsi="Arial AM" w:cs="Sylfaen"/>
          <w:sz w:val="20"/>
          <w:lang w:val="hy-AM"/>
        </w:rPr>
        <w:t xml:space="preserve">: </w:t>
      </w:r>
      <w:r w:rsidR="001D2074" w:rsidRPr="002528F7">
        <w:rPr>
          <w:rFonts w:ascii="Sylfaen" w:hAnsi="Sylfaen" w:cs="Sylfaen"/>
          <w:sz w:val="20"/>
          <w:lang w:val="hy-AM"/>
        </w:rPr>
        <w:t>Մեկ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պայմանագրի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ապահովում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ներկայացվելու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դեպքում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դրա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գումարը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1D2074" w:rsidRPr="002528F7">
        <w:rPr>
          <w:rFonts w:ascii="Sylfaen" w:hAnsi="Sylfaen" w:cs="Sylfaen"/>
          <w:sz w:val="20"/>
          <w:lang w:val="hy-AM"/>
        </w:rPr>
        <w:t>հաշվարկվում</w:t>
      </w:r>
      <w:r w:rsidR="001D2074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է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ներկայացված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չափաբաժինների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գնման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գների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հանրագումարի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նկատմամբ՝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հաշվի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առնելով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Կարգի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32-</w:t>
      </w:r>
      <w:r w:rsidR="00DC658B" w:rsidRPr="002528F7">
        <w:rPr>
          <w:rFonts w:ascii="Sylfaen" w:hAnsi="Sylfaen" w:cs="Sylfaen"/>
          <w:sz w:val="20"/>
          <w:lang w:val="hy-AM"/>
        </w:rPr>
        <w:t>րդ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կետի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9-</w:t>
      </w:r>
      <w:r w:rsidR="00DC658B" w:rsidRPr="002528F7">
        <w:rPr>
          <w:rFonts w:ascii="Sylfaen" w:hAnsi="Sylfaen" w:cs="Sylfaen"/>
          <w:sz w:val="20"/>
          <w:lang w:val="hy-AM"/>
        </w:rPr>
        <w:t>րդ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ենթակետի</w:t>
      </w:r>
      <w:r w:rsidR="00DC658B" w:rsidRPr="002528F7">
        <w:rPr>
          <w:rFonts w:ascii="Arial AM" w:hAnsi="Arial AM" w:cs="Sylfaen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պահանջները</w:t>
      </w:r>
      <w:r w:rsidR="00DC658B" w:rsidRPr="002528F7">
        <w:rPr>
          <w:rFonts w:ascii="Arial AM" w:hAnsi="Arial AM" w:cs="Sylfaen"/>
          <w:sz w:val="20"/>
          <w:lang w:val="hy-AM"/>
        </w:rPr>
        <w:t>:</w:t>
      </w:r>
      <w:r w:rsidR="00DC658B" w:rsidRPr="002528F7">
        <w:rPr>
          <w:rFonts w:ascii="Arial AM" w:hAnsi="Arial AM"/>
          <w:color w:val="000000"/>
          <w:lang w:val="hy-AM"/>
        </w:rPr>
        <w:t xml:space="preserve"> </w:t>
      </w:r>
    </w:p>
    <w:p w14:paraId="710A34CC" w14:textId="77777777" w:rsidR="00281740" w:rsidRPr="002528F7" w:rsidRDefault="00281740" w:rsidP="00281740">
      <w:pPr>
        <w:ind w:firstLine="567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պետք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վավեր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առնվազն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կնքվելիք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պարտավորությունների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ամբողջական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կատարման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վերջին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օրվան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410FAF" w:rsidRPr="002528F7">
        <w:rPr>
          <w:rFonts w:ascii="Sylfaen" w:hAnsi="Sylfaen" w:cs="Sylfaen"/>
          <w:sz w:val="20"/>
          <w:lang w:val="hy-AM"/>
        </w:rPr>
        <w:t>հաջորդող</w:t>
      </w:r>
      <w:r w:rsidR="00410FAF" w:rsidRPr="002528F7">
        <w:rPr>
          <w:rFonts w:ascii="Arial AM" w:hAnsi="Arial AM" w:cs="Sylfaen"/>
          <w:sz w:val="20"/>
          <w:lang w:val="hy-AM"/>
        </w:rPr>
        <w:t xml:space="preserve"> </w:t>
      </w:r>
      <w:r w:rsidR="00624D21" w:rsidRPr="002528F7">
        <w:rPr>
          <w:rFonts w:ascii="Arial AM" w:hAnsi="Arial AM" w:cs="Sylfaen"/>
          <w:sz w:val="20"/>
          <w:lang w:val="hy-AM"/>
        </w:rPr>
        <w:t>9</w:t>
      </w:r>
      <w:r w:rsidRPr="002528F7">
        <w:rPr>
          <w:rFonts w:ascii="Arial AM" w:hAnsi="Arial AM" w:cs="Sylfaen"/>
          <w:sz w:val="20"/>
          <w:lang w:val="hy-AM"/>
        </w:rPr>
        <w:t>0-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A558B9"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ներառյալ</w:t>
      </w:r>
      <w:r w:rsidRPr="002528F7">
        <w:rPr>
          <w:rFonts w:ascii="Arial AM" w:hAnsi="Arial AM" w:cs="Sylfaen"/>
          <w:sz w:val="20"/>
          <w:lang w:val="hy-AM"/>
        </w:rPr>
        <w:t>: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ապահովումը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ներկայացրած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վերադարձվում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ստանձնված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դեպքում՝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լրանալուն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/>
          <w:sz w:val="20"/>
          <w:szCs w:val="20"/>
          <w:lang w:val="hy-AM"/>
        </w:rPr>
        <w:t xml:space="preserve"> 5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/>
          <w:sz w:val="20"/>
          <w:szCs w:val="20"/>
          <w:lang w:val="hy-AM"/>
        </w:rPr>
        <w:t>:</w:t>
      </w:r>
    </w:p>
    <w:p w14:paraId="2F986BAC" w14:textId="305B56C3" w:rsidR="00281740" w:rsidRPr="002528F7" w:rsidRDefault="00281740" w:rsidP="00281740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Կանխիկ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փողի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ձևով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պետք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փոխանցվի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Կենտրոնական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գանձապետարանում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անվամբ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բացված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Arial AM" w:hAnsi="Arial AM" w:cs="Arial AM"/>
          <w:sz w:val="20"/>
          <w:lang w:val="hy-AM"/>
        </w:rPr>
        <w:t>«</w:t>
      </w:r>
      <w:r w:rsidRPr="002528F7">
        <w:rPr>
          <w:rFonts w:ascii="Arial AM" w:hAnsi="Arial AM" w:cs="Arial"/>
          <w:sz w:val="20"/>
          <w:lang w:val="hy-AM"/>
        </w:rPr>
        <w:t>900008000664</w:t>
      </w:r>
      <w:r w:rsidR="009C5F34">
        <w:rPr>
          <w:rFonts w:asciiTheme="minorHAnsi" w:hAnsiTheme="minorHAnsi" w:cs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գանձապետական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հաշվին</w:t>
      </w:r>
      <w:r w:rsidRPr="002528F7">
        <w:rPr>
          <w:rFonts w:ascii="Arial AM" w:hAnsi="Arial AM" w:cs="Arial"/>
          <w:sz w:val="20"/>
          <w:lang w:val="hy-AM"/>
        </w:rPr>
        <w:t xml:space="preserve">.  </w:t>
      </w:r>
    </w:p>
    <w:p w14:paraId="05677F2D" w14:textId="77777777" w:rsidR="00FF3C84" w:rsidRPr="002528F7" w:rsidRDefault="00281740" w:rsidP="006D197A">
      <w:pPr>
        <w:ind w:firstLine="567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10.4 </w:t>
      </w:r>
      <w:r w:rsidR="00441C20" w:rsidRPr="002528F7">
        <w:rPr>
          <w:rFonts w:ascii="Sylfaen" w:hAnsi="Sylfaen" w:cs="Sylfaen"/>
          <w:sz w:val="20"/>
          <w:lang w:val="hy-AM"/>
        </w:rPr>
        <w:t>Ե</w:t>
      </w:r>
      <w:r w:rsidR="00F96621" w:rsidRPr="002528F7">
        <w:rPr>
          <w:rFonts w:ascii="Sylfaen" w:hAnsi="Sylfaen" w:cs="Sylfaen"/>
          <w:sz w:val="20"/>
          <w:lang w:val="hy-AM"/>
        </w:rPr>
        <w:t>թե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գնման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ընթացակարգը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կազմակերպված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է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Օրենքի</w:t>
      </w:r>
      <w:r w:rsidR="00F96621" w:rsidRPr="002528F7">
        <w:rPr>
          <w:rFonts w:ascii="Arial AM" w:hAnsi="Arial AM" w:cs="Arial"/>
          <w:sz w:val="20"/>
          <w:lang w:val="hy-AM"/>
        </w:rPr>
        <w:t xml:space="preserve"> 15-</w:t>
      </w:r>
      <w:r w:rsidR="00F96621" w:rsidRPr="002528F7">
        <w:rPr>
          <w:rFonts w:ascii="Sylfaen" w:hAnsi="Sylfaen" w:cs="Sylfaen"/>
          <w:sz w:val="20"/>
          <w:lang w:val="hy-AM"/>
        </w:rPr>
        <w:t>րդ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հոդվածի</w:t>
      </w:r>
      <w:r w:rsidR="00F96621" w:rsidRPr="002528F7">
        <w:rPr>
          <w:rFonts w:ascii="Arial AM" w:hAnsi="Arial AM" w:cs="Arial"/>
          <w:sz w:val="20"/>
          <w:lang w:val="hy-AM"/>
        </w:rPr>
        <w:t xml:space="preserve"> 6-</w:t>
      </w:r>
      <w:r w:rsidR="00F96621" w:rsidRPr="002528F7">
        <w:rPr>
          <w:rFonts w:ascii="Sylfaen" w:hAnsi="Sylfaen" w:cs="Sylfaen"/>
          <w:sz w:val="20"/>
          <w:lang w:val="hy-AM"/>
        </w:rPr>
        <w:t>րդ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մասի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հիման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վրա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և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պայմանագիրը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կնքելու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իրավասության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առաջացման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պահին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նախատեսված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չեն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ֆինանսական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միջոցներ</w:t>
      </w:r>
      <w:r w:rsidR="00F96621" w:rsidRPr="002528F7">
        <w:rPr>
          <w:rFonts w:ascii="Arial AM" w:hAnsi="Arial AM" w:cs="Arial"/>
          <w:sz w:val="20"/>
          <w:lang w:val="hy-AM"/>
        </w:rPr>
        <w:t xml:space="preserve">, </w:t>
      </w:r>
      <w:r w:rsidR="00F96621" w:rsidRPr="002528F7">
        <w:rPr>
          <w:rFonts w:ascii="Sylfaen" w:hAnsi="Sylfaen" w:cs="Sylfaen"/>
          <w:sz w:val="20"/>
          <w:lang w:val="hy-AM"/>
        </w:rPr>
        <w:t>ապա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ապահովումները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միակողմանի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հաստատված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հայտարարության</w:t>
      </w:r>
      <w:r w:rsidR="00F96621" w:rsidRPr="002528F7">
        <w:rPr>
          <w:rFonts w:ascii="Arial AM" w:hAnsi="Arial AM" w:cs="Arial"/>
          <w:sz w:val="20"/>
          <w:lang w:val="hy-AM"/>
        </w:rPr>
        <w:t xml:space="preserve">` </w:t>
      </w:r>
      <w:r w:rsidR="00F96621" w:rsidRPr="002528F7">
        <w:rPr>
          <w:rFonts w:ascii="Sylfaen" w:hAnsi="Sylfaen" w:cs="Sylfaen"/>
          <w:sz w:val="20"/>
          <w:lang w:val="hy-AM"/>
        </w:rPr>
        <w:t>տուժանքի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կամ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կանխիկ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փողի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ձևով</w:t>
      </w:r>
      <w:r w:rsidR="00F96621" w:rsidRPr="002528F7">
        <w:rPr>
          <w:rFonts w:ascii="Arial AM" w:hAnsi="Arial AM" w:cs="Arial"/>
          <w:sz w:val="20"/>
          <w:lang w:val="hy-AM"/>
        </w:rPr>
        <w:t xml:space="preserve">: </w:t>
      </w:r>
      <w:r w:rsidR="00F96621" w:rsidRPr="002528F7">
        <w:rPr>
          <w:rFonts w:ascii="Sylfaen" w:hAnsi="Sylfaen" w:cs="Sylfaen"/>
          <w:sz w:val="20"/>
          <w:lang w:val="hy-AM"/>
        </w:rPr>
        <w:t>Եթե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պայմանագիրը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կնքելու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իրավասության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առաջացման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F96621" w:rsidRPr="002528F7">
        <w:rPr>
          <w:rFonts w:ascii="Sylfaen" w:hAnsi="Sylfaen" w:cs="Sylfaen"/>
          <w:sz w:val="20"/>
          <w:lang w:val="hy-AM"/>
        </w:rPr>
        <w:t>պահին</w:t>
      </w:r>
      <w:r w:rsidRPr="002528F7">
        <w:rPr>
          <w:rFonts w:ascii="Sylfaen" w:hAnsi="Sylfaen" w:cs="Sylfaen"/>
          <w:sz w:val="20"/>
          <w:lang w:val="hy-AM"/>
        </w:rPr>
        <w:t>՝</w:t>
      </w:r>
      <w:r w:rsidR="00F96621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նախատեսված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ֆինանսական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միջոցները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գերազանցում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են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425F49" w:rsidRPr="002528F7">
        <w:rPr>
          <w:rFonts w:ascii="Arial AM" w:hAnsi="Arial AM" w:cs="Arial"/>
          <w:sz w:val="20"/>
          <w:lang w:val="hy-AM"/>
        </w:rPr>
        <w:t>25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մլն</w:t>
      </w:r>
      <w:r w:rsidR="00543250" w:rsidRPr="002528F7">
        <w:rPr>
          <w:rFonts w:ascii="Arial AM" w:hAnsi="Arial AM" w:cs="Arial"/>
          <w:sz w:val="20"/>
          <w:lang w:val="hy-AM"/>
        </w:rPr>
        <w:t xml:space="preserve">. </w:t>
      </w:r>
      <w:r w:rsidR="00543250" w:rsidRPr="002528F7">
        <w:rPr>
          <w:rFonts w:ascii="Sylfaen" w:hAnsi="Sylfaen" w:cs="Sylfaen"/>
          <w:sz w:val="20"/>
          <w:lang w:val="hy-AM"/>
        </w:rPr>
        <w:t>ՀՀ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դրամը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սակայն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պայմանագրի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ամբողջական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կատարման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համար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հետագայում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ևս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պահանւջվում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են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ֆինանսական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միջոցներ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ապա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պայմանագրի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425F49" w:rsidRPr="002528F7">
        <w:rPr>
          <w:rFonts w:ascii="Sylfaen" w:hAnsi="Sylfaen" w:cs="Sylfaen"/>
          <w:sz w:val="20"/>
          <w:lang w:val="hy-AM"/>
        </w:rPr>
        <w:t>և</w:t>
      </w:r>
      <w:r w:rsidR="00425F49" w:rsidRPr="002528F7">
        <w:rPr>
          <w:rFonts w:ascii="Arial AM" w:hAnsi="Arial AM" w:cs="Arial"/>
          <w:sz w:val="20"/>
          <w:lang w:val="hy-AM"/>
        </w:rPr>
        <w:t xml:space="preserve"> </w:t>
      </w:r>
      <w:r w:rsidR="00425F49" w:rsidRPr="002528F7">
        <w:rPr>
          <w:rFonts w:ascii="Sylfaen" w:hAnsi="Sylfaen" w:cs="Sylfaen"/>
          <w:sz w:val="20"/>
          <w:lang w:val="hy-AM"/>
        </w:rPr>
        <w:t>որակավորման</w:t>
      </w:r>
      <w:r w:rsidR="00425F49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ապահովում</w:t>
      </w:r>
      <w:r w:rsidR="00425F49" w:rsidRPr="002528F7">
        <w:rPr>
          <w:rFonts w:ascii="Sylfaen" w:hAnsi="Sylfaen" w:cs="Sylfaen"/>
          <w:sz w:val="20"/>
          <w:lang w:val="hy-AM"/>
        </w:rPr>
        <w:t>ներ</w:t>
      </w:r>
      <w:r w:rsidR="00543250" w:rsidRPr="002528F7">
        <w:rPr>
          <w:rFonts w:ascii="Sylfaen" w:hAnsi="Sylfaen" w:cs="Sylfaen"/>
          <w:sz w:val="20"/>
          <w:lang w:val="hy-AM"/>
        </w:rPr>
        <w:t>ը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հատկացված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ֆինանսական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միջոցների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մասով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ներկայացվում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425F49" w:rsidRPr="002528F7">
        <w:rPr>
          <w:rFonts w:ascii="Sylfaen" w:hAnsi="Sylfaen" w:cs="Sylfaen"/>
          <w:sz w:val="20"/>
          <w:lang w:val="hy-AM"/>
        </w:rPr>
        <w:t>են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DC658B" w:rsidRPr="002528F7">
        <w:rPr>
          <w:rFonts w:ascii="Arial AM" w:hAnsi="Arial AM" w:cs="Arial"/>
          <w:sz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lang w:val="hy-AM"/>
        </w:rPr>
        <w:t>բանկային</w:t>
      </w:r>
      <w:r w:rsidR="00DC658B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երաշխիքի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կանխիկ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փողի</w:t>
      </w:r>
      <w:r w:rsidR="00543250" w:rsidRPr="002528F7">
        <w:rPr>
          <w:rFonts w:ascii="Arial AM" w:hAnsi="Arial AM" w:cs="Arial"/>
          <w:sz w:val="20"/>
          <w:lang w:val="hy-AM"/>
        </w:rPr>
        <w:t xml:space="preserve">, </w:t>
      </w:r>
      <w:r w:rsidR="00543250" w:rsidRPr="002528F7">
        <w:rPr>
          <w:rFonts w:ascii="Sylfaen" w:hAnsi="Sylfaen" w:cs="Sylfaen"/>
          <w:sz w:val="20"/>
          <w:lang w:val="hy-AM"/>
        </w:rPr>
        <w:t>իսկ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պահանջվող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ֆինանսական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միջոցների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մասով՝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միակողմանի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հաստատված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հայտարարության՝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տուժանքի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կամ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կանխիկ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փողի</w:t>
      </w:r>
      <w:r w:rsidR="00543250" w:rsidRPr="002528F7">
        <w:rPr>
          <w:rFonts w:ascii="Arial AM" w:hAnsi="Arial AM" w:cs="Arial"/>
          <w:sz w:val="20"/>
          <w:lang w:val="hy-AM"/>
        </w:rPr>
        <w:t xml:space="preserve"> </w:t>
      </w:r>
      <w:r w:rsidR="00543250" w:rsidRPr="002528F7">
        <w:rPr>
          <w:rFonts w:ascii="Sylfaen" w:hAnsi="Sylfaen" w:cs="Sylfaen"/>
          <w:sz w:val="20"/>
          <w:lang w:val="hy-AM"/>
        </w:rPr>
        <w:t>ձևով</w:t>
      </w:r>
      <w:r w:rsidR="00543250" w:rsidRPr="002528F7">
        <w:rPr>
          <w:rFonts w:ascii="Arial AM" w:hAnsi="Arial AM" w:cs="Arial"/>
          <w:sz w:val="20"/>
          <w:lang w:val="hy-AM"/>
        </w:rPr>
        <w:t xml:space="preserve">: </w:t>
      </w:r>
    </w:p>
    <w:p w14:paraId="6E86A515" w14:textId="77777777" w:rsidR="00505AD4" w:rsidRPr="002528F7" w:rsidRDefault="00030D40" w:rsidP="00EF3662">
      <w:pPr>
        <w:ind w:firstLine="567"/>
        <w:jc w:val="both"/>
        <w:rPr>
          <w:rFonts w:ascii="Arial AM" w:hAnsi="Arial AM" w:cs="Sylfaen"/>
          <w:i/>
          <w:sz w:val="20"/>
          <w:lang w:val="af-ZA"/>
        </w:rPr>
      </w:pPr>
      <w:r w:rsidRPr="002528F7">
        <w:rPr>
          <w:rFonts w:ascii="Arial AM" w:hAnsi="Arial AM" w:cs="Sylfaen"/>
          <w:sz w:val="20"/>
          <w:lang w:val="hy-AM"/>
        </w:rPr>
        <w:t>10</w:t>
      </w:r>
      <w:r w:rsidR="00CA1C11" w:rsidRPr="002528F7">
        <w:rPr>
          <w:rFonts w:ascii="Arial AM" w:hAnsi="Arial AM" w:cs="Sylfaen"/>
          <w:sz w:val="20"/>
          <w:lang w:val="af-ZA"/>
        </w:rPr>
        <w:t>.</w:t>
      </w:r>
      <w:r w:rsidR="00F562EA" w:rsidRPr="002528F7">
        <w:rPr>
          <w:rFonts w:ascii="Arial AM" w:hAnsi="Arial AM" w:cs="Sylfaen"/>
          <w:sz w:val="20"/>
          <w:lang w:val="af-ZA"/>
        </w:rPr>
        <w:t>5</w:t>
      </w:r>
      <w:r w:rsidR="00D93027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Պայմանագրով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</w:t>
      </w:r>
      <w:r w:rsidR="00CA1C11" w:rsidRPr="002528F7">
        <w:rPr>
          <w:rFonts w:ascii="Sylfaen" w:hAnsi="Sylfaen" w:cs="Sylfaen"/>
          <w:sz w:val="20"/>
          <w:lang w:val="hy-AM"/>
        </w:rPr>
        <w:t>ատվիրատուի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կողմից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կանխավճար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հատկացվելու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պայման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նախատեսվելու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դեպքում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ընտրված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մասնակիցը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</w:t>
      </w:r>
      <w:r w:rsidR="00CA1C11" w:rsidRPr="002528F7">
        <w:rPr>
          <w:rFonts w:ascii="Sylfaen" w:hAnsi="Sylfaen" w:cs="Sylfaen"/>
          <w:sz w:val="20"/>
          <w:lang w:val="hy-AM"/>
        </w:rPr>
        <w:t>ատվիրատուին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է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ներկայացնում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B11B38" w:rsidRPr="002528F7">
        <w:rPr>
          <w:rFonts w:ascii="Sylfaen" w:hAnsi="Sylfaen" w:cs="Sylfaen"/>
          <w:sz w:val="20"/>
          <w:lang w:val="af-ZA"/>
        </w:rPr>
        <w:t>նաև</w:t>
      </w:r>
      <w:r w:rsidR="00B11B38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կանխավճարի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ապահովում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` </w:t>
      </w:r>
      <w:r w:rsidR="00CA1C11" w:rsidRPr="002528F7">
        <w:rPr>
          <w:rFonts w:ascii="Sylfaen" w:hAnsi="Sylfaen" w:cs="Sylfaen"/>
          <w:sz w:val="20"/>
          <w:lang w:val="hy-AM"/>
        </w:rPr>
        <w:t>կանխավճարի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չափով</w:t>
      </w:r>
      <w:r w:rsidR="00CA1C11" w:rsidRPr="002528F7">
        <w:rPr>
          <w:rFonts w:ascii="Arial AM" w:hAnsi="Arial AM" w:cs="Sylfaen"/>
          <w:sz w:val="20"/>
          <w:lang w:val="af-ZA"/>
        </w:rPr>
        <w:t xml:space="preserve">, </w:t>
      </w:r>
      <w:r w:rsidR="00B413A8" w:rsidRPr="002528F7">
        <w:rPr>
          <w:rFonts w:ascii="Sylfaen" w:hAnsi="Sylfaen" w:cs="Sylfaen"/>
          <w:sz w:val="20"/>
          <w:lang w:val="af-ZA"/>
        </w:rPr>
        <w:t>բանկային</w:t>
      </w:r>
      <w:r w:rsidR="00B413A8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երաշխիքի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hy-AM"/>
        </w:rPr>
        <w:t>ձևով</w:t>
      </w:r>
      <w:r w:rsidR="00624D21" w:rsidRPr="002528F7">
        <w:rPr>
          <w:rFonts w:ascii="Arial AM" w:hAnsi="Arial AM" w:cs="Sylfaen"/>
          <w:sz w:val="20"/>
          <w:lang w:val="hy-AM"/>
        </w:rPr>
        <w:t xml:space="preserve"> (</w:t>
      </w:r>
      <w:r w:rsidR="00624D21" w:rsidRPr="002528F7">
        <w:rPr>
          <w:rFonts w:ascii="Sylfaen" w:hAnsi="Sylfaen" w:cs="Sylfaen"/>
          <w:sz w:val="20"/>
          <w:lang w:val="hy-AM"/>
        </w:rPr>
        <w:t>հավելված՝</w:t>
      </w:r>
      <w:r w:rsidR="00624D21" w:rsidRPr="002528F7">
        <w:rPr>
          <w:rFonts w:ascii="Arial AM" w:hAnsi="Arial AM" w:cs="Sylfaen"/>
          <w:sz w:val="20"/>
          <w:lang w:val="hy-AM"/>
        </w:rPr>
        <w:t xml:space="preserve"> 5</w:t>
      </w:r>
      <w:r w:rsidR="00624D21" w:rsidRPr="002528F7">
        <w:rPr>
          <w:rFonts w:ascii="MS Gothic" w:eastAsia="MS Gothic" w:hAnsi="MS Gothic" w:cs="MS Gothic" w:hint="eastAsia"/>
          <w:sz w:val="20"/>
          <w:lang w:val="hy-AM"/>
        </w:rPr>
        <w:t>․</w:t>
      </w:r>
      <w:r w:rsidR="00624D21" w:rsidRPr="002528F7">
        <w:rPr>
          <w:rFonts w:ascii="Arial AM" w:hAnsi="Arial AM" w:cs="Sylfaen"/>
          <w:sz w:val="20"/>
          <w:lang w:val="hy-AM"/>
        </w:rPr>
        <w:t>2)</w:t>
      </w:r>
      <w:r w:rsidR="003A0A31" w:rsidRPr="002528F7">
        <w:rPr>
          <w:rFonts w:ascii="Arial AM" w:hAnsi="Arial AM" w:cs="Sylfaen"/>
          <w:sz w:val="20"/>
          <w:lang w:val="hy-AM"/>
        </w:rPr>
        <w:t>:</w:t>
      </w:r>
      <w:r w:rsidR="00CA1C11" w:rsidRPr="002528F7">
        <w:rPr>
          <w:rFonts w:ascii="Arial AM" w:hAnsi="Arial AM" w:cs="Sylfaen"/>
          <w:i/>
          <w:sz w:val="20"/>
          <w:lang w:val="af-ZA"/>
        </w:rPr>
        <w:t xml:space="preserve"> </w:t>
      </w:r>
    </w:p>
    <w:p w14:paraId="3E77F843" w14:textId="77777777" w:rsidR="00096865" w:rsidRPr="002528F7" w:rsidRDefault="00030D40" w:rsidP="00015CC3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10</w:t>
      </w:r>
      <w:r w:rsidR="005162B1" w:rsidRPr="002528F7">
        <w:rPr>
          <w:rFonts w:ascii="Arial AM" w:hAnsi="Arial AM" w:cs="Sylfaen"/>
          <w:sz w:val="20"/>
          <w:lang w:val="af-ZA"/>
        </w:rPr>
        <w:t>.</w:t>
      </w:r>
      <w:r w:rsidR="00F02DBC" w:rsidRPr="002528F7">
        <w:rPr>
          <w:rFonts w:ascii="Arial AM" w:hAnsi="Arial AM" w:cs="Sylfaen"/>
          <w:sz w:val="20"/>
          <w:lang w:val="af-ZA"/>
        </w:rPr>
        <w:t>6</w:t>
      </w:r>
      <w:r w:rsidR="00D93027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Եթե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չափաբաժիններով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կազմակերպված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գնման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ընթացակարգի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շրջանակում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կնքված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պայմանագիրը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չկատարելու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կամ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ոչ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պատշաճ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կատարելու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հետևանքով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որևէ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չափաբաժնի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մասով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լուծվում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է</w:t>
      </w:r>
      <w:r w:rsidR="00F02DBC" w:rsidRPr="002528F7">
        <w:rPr>
          <w:rFonts w:ascii="Arial AM" w:hAnsi="Arial AM" w:cs="Sylfaen"/>
          <w:sz w:val="20"/>
          <w:lang w:val="af-ZA"/>
        </w:rPr>
        <w:t xml:space="preserve">, </w:t>
      </w:r>
      <w:r w:rsidR="00F02DBC" w:rsidRPr="002528F7">
        <w:rPr>
          <w:rFonts w:ascii="Sylfaen" w:hAnsi="Sylfaen" w:cs="Sylfaen"/>
          <w:sz w:val="20"/>
          <w:lang w:val="af-ZA"/>
        </w:rPr>
        <w:t>ապա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որակավորման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և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պայմանագրի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ապահովումները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վճարվում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են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միայն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այդ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չափաբաժնի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նկատմամբ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հաշվարկված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գումարի</w:t>
      </w:r>
      <w:r w:rsidR="00F02DBC" w:rsidRPr="002528F7">
        <w:rPr>
          <w:rFonts w:ascii="Arial AM" w:hAnsi="Arial AM" w:cs="Sylfaen"/>
          <w:sz w:val="20"/>
          <w:lang w:val="af-ZA"/>
        </w:rPr>
        <w:t xml:space="preserve"> </w:t>
      </w:r>
      <w:r w:rsidR="00F02DBC" w:rsidRPr="002528F7">
        <w:rPr>
          <w:rFonts w:ascii="Sylfaen" w:hAnsi="Sylfaen" w:cs="Sylfaen"/>
          <w:sz w:val="20"/>
          <w:lang w:val="af-ZA"/>
        </w:rPr>
        <w:t>չափով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1B7BEFE5" w14:textId="2EE58772" w:rsidR="00C8399F" w:rsidRPr="002528F7" w:rsidRDefault="00C8399F" w:rsidP="00C839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10.7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պայմանագրի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որակավորման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բանկին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իսկ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կանխիկ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փողի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ձևով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դեպքում՝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E22D2" w:rsidRPr="002528F7">
        <w:rPr>
          <w:rFonts w:ascii="Sylfaen" w:hAnsi="Sylfaen" w:cs="Sylfaen"/>
          <w:sz w:val="20"/>
          <w:lang w:val="hy-AM"/>
        </w:rPr>
        <w:t>ՀՀ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="000E22D2" w:rsidRPr="002528F7">
        <w:rPr>
          <w:rFonts w:ascii="Sylfaen" w:hAnsi="Sylfaen" w:cs="Sylfaen"/>
          <w:sz w:val="20"/>
          <w:lang w:val="hy-AM"/>
        </w:rPr>
        <w:t>ֆինանսների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="000E22D2" w:rsidRPr="002528F7">
        <w:rPr>
          <w:rFonts w:ascii="Sylfaen" w:hAnsi="Sylfaen" w:cs="Sylfaen"/>
          <w:sz w:val="20"/>
          <w:lang w:val="hy-AM"/>
        </w:rPr>
        <w:t>նախարարություն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C03A8B" w:rsidRPr="002528F7">
        <w:rPr>
          <w:rFonts w:ascii="Sylfaen" w:hAnsi="Sylfaen" w:cs="Sylfaen"/>
          <w:sz w:val="20"/>
          <w:lang w:val="hy-AM"/>
        </w:rPr>
        <w:t>գրավոր՝</w:t>
      </w:r>
      <w:r w:rsidR="00C03A8B"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E22D2" w:rsidRPr="002528F7">
        <w:rPr>
          <w:rFonts w:ascii="Sylfaen" w:hAnsi="Sylfaen" w:cs="Sylfaen"/>
          <w:sz w:val="20"/>
          <w:lang w:val="hy-AM"/>
        </w:rPr>
        <w:t>հինգ</w:t>
      </w:r>
      <w:r w:rsidR="000E22D2"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  <w:r w:rsidRPr="002528F7">
        <w:rPr>
          <w:rFonts w:ascii="Sylfaen" w:hAnsi="Sylfaen" w:cs="Sylfaen"/>
          <w:sz w:val="20"/>
          <w:lang w:val="af-ZA"/>
        </w:rPr>
        <w:t>Եթե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վճարման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կողմից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մերժվում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դրան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կից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փաստաթղթերը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ամբողջական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լինելու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հիմքով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af-ZA"/>
        </w:rPr>
        <w:t>ապա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նոր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պահանջը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բանկ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ներկայացնում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մերժումը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ստանալուն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երկու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0C25A26F" w14:textId="77777777" w:rsidR="00250215" w:rsidRPr="002528F7" w:rsidRDefault="00250215" w:rsidP="00250215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10.8 </w:t>
      </w:r>
      <w:r w:rsidRPr="002528F7">
        <w:rPr>
          <w:rFonts w:ascii="Sylfaen" w:hAnsi="Sylfaen" w:cs="Sylfaen"/>
          <w:sz w:val="20"/>
          <w:lang w:val="af-ZA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ղեկավարը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տեղեկացնում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է՝</w:t>
      </w:r>
    </w:p>
    <w:p w14:paraId="1AD5417C" w14:textId="77777777" w:rsidR="00250215" w:rsidRPr="002528F7" w:rsidRDefault="00250215" w:rsidP="00250215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- </w:t>
      </w:r>
      <w:r w:rsidRPr="002528F7">
        <w:rPr>
          <w:rFonts w:ascii="Sylfaen" w:hAnsi="Sylfaen" w:cs="Sylfaen"/>
          <w:sz w:val="20"/>
          <w:lang w:val="hy-AM"/>
        </w:rPr>
        <w:t>կանխիկ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փողի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ՀՀ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ֆինանսների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նախարարությանը՝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կցելով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հիմնավորող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պատճենը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023DFEA1" w14:textId="77777777" w:rsidR="00250215" w:rsidRPr="002528F7" w:rsidRDefault="00250215" w:rsidP="00250215">
      <w:pPr>
        <w:shd w:val="clear" w:color="auto" w:fill="FFFFFF"/>
        <w:ind w:firstLine="375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- </w:t>
      </w:r>
      <w:r w:rsidRPr="002528F7">
        <w:rPr>
          <w:rFonts w:ascii="Sylfaen" w:hAnsi="Sylfaen" w:cs="Sylfaen"/>
          <w:sz w:val="20"/>
          <w:lang w:val="hy-AM"/>
        </w:rPr>
        <w:t>բանկային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թողարկած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բանկին՝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1F5E0C08" w14:textId="77777777" w:rsidR="00250215" w:rsidRPr="002528F7" w:rsidRDefault="00250215" w:rsidP="00250215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տուժանքի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ներկայացրած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մասնակցին՝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ապահովման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վերադարձման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հիմքը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առաջանալու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հաջորդող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աշխատանքային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օրվա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af-ZA"/>
        </w:rPr>
        <w:t>ընթացքում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03027227" w14:textId="77777777" w:rsidR="00250215" w:rsidRPr="002528F7" w:rsidRDefault="00250215" w:rsidP="00250215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20"/>
          <w:lang w:val="af-ZA"/>
        </w:rPr>
      </w:pPr>
    </w:p>
    <w:p w14:paraId="5A91ACEC" w14:textId="77777777" w:rsidR="00096865" w:rsidRPr="002528F7" w:rsidRDefault="008D5016" w:rsidP="00EF3662">
      <w:pPr>
        <w:jc w:val="center"/>
        <w:rPr>
          <w:rFonts w:ascii="Arial AM" w:hAnsi="Arial AM" w:cs="Arial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>1</w:t>
      </w:r>
      <w:r w:rsidR="00030D40" w:rsidRPr="002528F7">
        <w:rPr>
          <w:rFonts w:ascii="Arial AM" w:hAnsi="Arial AM"/>
          <w:b/>
          <w:sz w:val="20"/>
          <w:lang w:val="af-ZA"/>
        </w:rPr>
        <w:t>1</w:t>
      </w:r>
      <w:r w:rsidRPr="002528F7">
        <w:rPr>
          <w:rFonts w:ascii="Arial AM" w:hAnsi="Arial AM"/>
          <w:b/>
          <w:sz w:val="20"/>
          <w:lang w:val="af-ZA"/>
        </w:rPr>
        <w:t xml:space="preserve">. </w:t>
      </w:r>
      <w:r w:rsidRPr="002528F7">
        <w:rPr>
          <w:rFonts w:ascii="Sylfaen" w:hAnsi="Sylfaen" w:cs="Sylfaen"/>
          <w:b/>
          <w:sz w:val="20"/>
          <w:lang w:val="af-ZA"/>
        </w:rPr>
        <w:t>ԸՆԹԱՑԱԿԱՐԳԸ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ՉԿԱՅԱՑԱԾ</w:t>
      </w:r>
      <w:r w:rsidRPr="002528F7">
        <w:rPr>
          <w:rFonts w:ascii="Arial AM" w:hAnsi="Arial AM" w:cs="Arial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ՀԱՅՏԱՐԱՐԵԼԸ</w:t>
      </w:r>
    </w:p>
    <w:p w14:paraId="21A3B752" w14:textId="77777777" w:rsidR="00096865" w:rsidRPr="002528F7" w:rsidRDefault="00096865" w:rsidP="00EF3662">
      <w:pPr>
        <w:jc w:val="center"/>
        <w:rPr>
          <w:rFonts w:ascii="Arial AM" w:hAnsi="Arial AM"/>
          <w:b/>
          <w:sz w:val="20"/>
          <w:lang w:val="af-ZA"/>
        </w:rPr>
      </w:pPr>
    </w:p>
    <w:p w14:paraId="20BC999C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/>
          <w:sz w:val="20"/>
          <w:lang w:val="af-ZA"/>
        </w:rPr>
        <w:t>1</w:t>
      </w:r>
      <w:r w:rsidR="00030D40" w:rsidRPr="002528F7">
        <w:rPr>
          <w:rFonts w:ascii="Arial AM" w:hAnsi="Arial AM"/>
          <w:sz w:val="20"/>
          <w:lang w:val="af-ZA"/>
        </w:rPr>
        <w:t>1</w:t>
      </w:r>
      <w:r w:rsidRPr="002528F7">
        <w:rPr>
          <w:rFonts w:ascii="Arial AM" w:hAnsi="Arial AM"/>
          <w:sz w:val="20"/>
          <w:lang w:val="af-ZA"/>
        </w:rPr>
        <w:t>.</w:t>
      </w:r>
      <w:r w:rsidRPr="002528F7">
        <w:rPr>
          <w:rFonts w:ascii="Arial AM" w:hAnsi="Arial AM" w:cs="Sylfaen"/>
          <w:sz w:val="20"/>
          <w:lang w:val="af-ZA"/>
        </w:rPr>
        <w:t xml:space="preserve">1 </w:t>
      </w:r>
      <w:r w:rsidRPr="002528F7">
        <w:rPr>
          <w:rFonts w:ascii="Sylfaen" w:hAnsi="Sylfaen" w:cs="Sylfaen"/>
          <w:sz w:val="20"/>
          <w:lang w:val="hy-AM"/>
        </w:rPr>
        <w:t>Օրենքի</w:t>
      </w:r>
      <w:r w:rsidRPr="002528F7">
        <w:rPr>
          <w:rFonts w:ascii="Arial AM" w:hAnsi="Arial AM" w:cs="Sylfaen"/>
          <w:sz w:val="20"/>
          <w:lang w:val="af-ZA"/>
        </w:rPr>
        <w:t xml:space="preserve"> 3</w:t>
      </w:r>
      <w:r w:rsidR="00A747D4" w:rsidRPr="002528F7">
        <w:rPr>
          <w:rFonts w:ascii="Arial AM" w:hAnsi="Arial AM" w:cs="Sylfaen"/>
          <w:sz w:val="20"/>
          <w:lang w:val="af-ZA"/>
        </w:rPr>
        <w:t>7</w:t>
      </w:r>
      <w:r w:rsidRPr="002528F7">
        <w:rPr>
          <w:rFonts w:ascii="Arial AM" w:hAnsi="Arial AM" w:cs="Sylfaen"/>
          <w:sz w:val="20"/>
          <w:lang w:val="af-ZA"/>
        </w:rPr>
        <w:t>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հոդվածի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հանձնաժողովը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ընթացակարգը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չկայացած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հայտարարում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af-ZA"/>
        </w:rPr>
        <w:t>`</w:t>
      </w:r>
    </w:p>
    <w:p w14:paraId="7E5DC0D2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1) </w:t>
      </w:r>
      <w:r w:rsidRPr="002528F7">
        <w:rPr>
          <w:rFonts w:ascii="Sylfaen" w:hAnsi="Sylfaen" w:cs="Sylfaen"/>
          <w:sz w:val="20"/>
          <w:lang w:val="ru-RU"/>
        </w:rPr>
        <w:t>հայտերից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մեկը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համապատասխանում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հրավերի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պայմաններին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6DBB3F9B" w14:textId="2A884221" w:rsidR="00096865" w:rsidRPr="002528F7" w:rsidRDefault="00096865" w:rsidP="00EF3662">
      <w:pPr>
        <w:ind w:firstLine="567"/>
        <w:jc w:val="both"/>
        <w:rPr>
          <w:rFonts w:ascii="Arial AM" w:hAnsi="Arial AM" w:cs="Sylfaen"/>
          <w:color w:val="FFFFFF"/>
          <w:sz w:val="20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 xml:space="preserve">2) </w:t>
      </w:r>
      <w:r w:rsidRPr="002528F7">
        <w:rPr>
          <w:rFonts w:ascii="Sylfaen" w:hAnsi="Sylfaen" w:cs="Sylfaen"/>
          <w:sz w:val="20"/>
          <w:lang w:val="ru-RU"/>
        </w:rPr>
        <w:t>դադարում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գոյություն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ունենալ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գնման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պահանջը</w:t>
      </w:r>
      <w:r w:rsidR="00FF0FE2" w:rsidRPr="002528F7">
        <w:rPr>
          <w:rFonts w:ascii="Arial AM" w:hAnsi="Arial AM" w:cs="Sylfaen"/>
          <w:sz w:val="20"/>
          <w:lang w:val="hy-AM"/>
        </w:rPr>
        <w:t xml:space="preserve">: </w:t>
      </w:r>
      <w:r w:rsidR="00FF0FE2" w:rsidRPr="002528F7">
        <w:rPr>
          <w:rFonts w:ascii="Sylfaen" w:hAnsi="Sylfaen" w:cs="Sylfaen"/>
          <w:sz w:val="20"/>
          <w:lang w:val="hy-AM"/>
        </w:rPr>
        <w:t>Ընդ</w:t>
      </w:r>
      <w:r w:rsidR="00FF0FE2" w:rsidRPr="002528F7">
        <w:rPr>
          <w:rFonts w:ascii="Arial AM" w:hAnsi="Arial AM" w:cs="Sylfaen"/>
          <w:sz w:val="20"/>
          <w:lang w:val="hy-AM"/>
        </w:rPr>
        <w:t xml:space="preserve"> </w:t>
      </w:r>
      <w:r w:rsidR="00FF0FE2" w:rsidRPr="002528F7">
        <w:rPr>
          <w:rFonts w:ascii="Sylfaen" w:hAnsi="Sylfaen" w:cs="Sylfaen"/>
          <w:sz w:val="20"/>
          <w:lang w:val="hy-AM"/>
        </w:rPr>
        <w:t>որում</w:t>
      </w:r>
      <w:r w:rsidR="00FF0FE2" w:rsidRPr="002528F7">
        <w:rPr>
          <w:rFonts w:ascii="Arial AM" w:hAnsi="Arial AM" w:cs="Sylfaen"/>
          <w:sz w:val="20"/>
          <w:lang w:val="hy-AM"/>
        </w:rPr>
        <w:t xml:space="preserve"> </w:t>
      </w:r>
      <w:r w:rsidR="00FF0FE2" w:rsidRPr="002528F7">
        <w:rPr>
          <w:rFonts w:ascii="Sylfaen" w:hAnsi="Sylfaen" w:cs="Sylfaen"/>
          <w:sz w:val="20"/>
          <w:lang w:val="hy-AM"/>
        </w:rPr>
        <w:t>պ</w:t>
      </w:r>
      <w:r w:rsidR="00FF0FE2" w:rsidRPr="002528F7">
        <w:rPr>
          <w:rFonts w:ascii="Sylfaen" w:hAnsi="Sylfaen" w:cs="Sylfaen"/>
          <w:sz w:val="20"/>
          <w:lang w:val="ru-RU"/>
        </w:rPr>
        <w:t>ետության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կամ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համայնքների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կարիքների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համար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կազմակերպված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գնման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ընթացակարգը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կարող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է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ամբողջությամբ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կամ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մասնակի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չկայացած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հայտարարվել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համապատասխանաբար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Հայաստանի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Հանրապետության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կառավարության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կամ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համայնքի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ավագանու</w:t>
      </w:r>
      <w:r w:rsidR="00FF0FE2" w:rsidRPr="002528F7">
        <w:rPr>
          <w:rFonts w:ascii="Arial AM" w:hAnsi="Arial AM" w:cs="Sylfaen"/>
          <w:sz w:val="20"/>
          <w:lang w:val="af-ZA"/>
        </w:rPr>
        <w:t xml:space="preserve">, </w:t>
      </w:r>
      <w:r w:rsidR="00FF0FE2" w:rsidRPr="002528F7">
        <w:rPr>
          <w:rFonts w:ascii="Sylfaen" w:hAnsi="Sylfaen" w:cs="Sylfaen"/>
          <w:sz w:val="20"/>
          <w:lang w:val="ru-RU"/>
        </w:rPr>
        <w:t>այլ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պատվիրատուների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դեպքում</w:t>
      </w:r>
      <w:r w:rsidR="00FF0FE2" w:rsidRPr="002528F7">
        <w:rPr>
          <w:rFonts w:ascii="Arial AM" w:hAnsi="Arial AM" w:cs="Sylfaen"/>
          <w:sz w:val="20"/>
          <w:lang w:val="af-ZA"/>
        </w:rPr>
        <w:t xml:space="preserve">` </w:t>
      </w:r>
      <w:r w:rsidR="00FF0FE2" w:rsidRPr="002528F7">
        <w:rPr>
          <w:rFonts w:ascii="Sylfaen" w:hAnsi="Sylfaen" w:cs="Sylfaen"/>
          <w:sz w:val="20"/>
          <w:lang w:val="ru-RU"/>
        </w:rPr>
        <w:t>ընդհանուր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կառավարումն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իրականացնող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լիազորված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մարմնի</w:t>
      </w:r>
      <w:r w:rsidR="00FF0FE2" w:rsidRPr="002528F7">
        <w:rPr>
          <w:rFonts w:ascii="Arial AM" w:hAnsi="Arial AM" w:cs="Sylfaen"/>
          <w:sz w:val="20"/>
          <w:lang w:val="af-ZA"/>
        </w:rPr>
        <w:t xml:space="preserve"> </w:t>
      </w:r>
      <w:r w:rsidR="00FF0FE2" w:rsidRPr="002528F7">
        <w:rPr>
          <w:rFonts w:ascii="Sylfaen" w:hAnsi="Sylfaen" w:cs="Sylfaen"/>
          <w:sz w:val="20"/>
          <w:lang w:val="ru-RU"/>
        </w:rPr>
        <w:t>ղեկավարի</w:t>
      </w:r>
      <w:r w:rsidR="00A10D1E" w:rsidRPr="002528F7">
        <w:rPr>
          <w:rFonts w:ascii="Arial AM" w:hAnsi="Arial AM" w:cs="Sylfaen"/>
          <w:sz w:val="20"/>
          <w:lang w:val="af-ZA"/>
        </w:rPr>
        <w:t xml:space="preserve">, </w:t>
      </w:r>
      <w:r w:rsidR="00A10D1E" w:rsidRPr="002528F7">
        <w:rPr>
          <w:rFonts w:ascii="Sylfaen" w:hAnsi="Sylfaen" w:cs="Sylfaen"/>
          <w:sz w:val="20"/>
        </w:rPr>
        <w:t>իսկ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հիմնադրամների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դեպքում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հոգաբարձուների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խորհրդի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որոշման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հիման</w:t>
      </w:r>
      <w:r w:rsidR="00A10D1E" w:rsidRPr="002528F7">
        <w:rPr>
          <w:rFonts w:ascii="Arial AM" w:hAnsi="Arial AM" w:cs="Sylfaen"/>
          <w:sz w:val="20"/>
          <w:lang w:val="af-ZA"/>
        </w:rPr>
        <w:t xml:space="preserve"> </w:t>
      </w:r>
      <w:r w:rsidR="00A10D1E" w:rsidRPr="002528F7">
        <w:rPr>
          <w:rFonts w:ascii="Sylfaen" w:hAnsi="Sylfaen" w:cs="Sylfaen"/>
          <w:sz w:val="20"/>
        </w:rPr>
        <w:t>վրա</w:t>
      </w:r>
      <w:r w:rsidR="00FF3C84" w:rsidRPr="002528F7">
        <w:rPr>
          <w:rFonts w:ascii="Arial AM" w:hAnsi="Arial AM" w:cs="Sylfaen"/>
          <w:sz w:val="20"/>
          <w:lang w:val="af-ZA"/>
        </w:rPr>
        <w:t>:</w:t>
      </w:r>
      <w:r w:rsidR="000E08D1" w:rsidRPr="002528F7">
        <w:rPr>
          <w:rStyle w:val="af6"/>
          <w:rFonts w:ascii="Arial AM" w:hAnsi="Arial AM" w:cs="Sylfaen"/>
          <w:sz w:val="20"/>
          <w:lang w:val="af-ZA"/>
        </w:rPr>
        <w:footnoteReference w:id="17"/>
      </w:r>
    </w:p>
    <w:p w14:paraId="43841F4F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3) </w:t>
      </w:r>
      <w:r w:rsidRPr="002528F7">
        <w:rPr>
          <w:rFonts w:ascii="Sylfaen" w:hAnsi="Sylfaen" w:cs="Sylfaen"/>
          <w:sz w:val="20"/>
          <w:lang w:val="hy-AM"/>
        </w:rPr>
        <w:t>ոչ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ներկայացվել</w:t>
      </w:r>
      <w:r w:rsidRPr="002528F7">
        <w:rPr>
          <w:rFonts w:ascii="Arial AM" w:hAnsi="Arial AM" w:cs="Sylfaen"/>
          <w:sz w:val="20"/>
          <w:lang w:val="af-ZA"/>
        </w:rPr>
        <w:t>.</w:t>
      </w:r>
    </w:p>
    <w:p w14:paraId="3EB1F93C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4) </w:t>
      </w:r>
      <w:r w:rsidRPr="002528F7">
        <w:rPr>
          <w:rFonts w:ascii="Sylfaen" w:hAnsi="Sylfaen" w:cs="Sylfaen"/>
          <w:sz w:val="20"/>
          <w:lang w:val="ru-RU"/>
        </w:rPr>
        <w:t>պայմանագիր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չի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կնքվում</w:t>
      </w:r>
      <w:r w:rsidR="004D5671" w:rsidRPr="002528F7">
        <w:rPr>
          <w:rFonts w:ascii="Tahoma" w:hAnsi="Tahoma" w:cs="Tahoma"/>
          <w:sz w:val="20"/>
          <w:lang w:val="ru-RU"/>
        </w:rPr>
        <w:t>։</w:t>
      </w:r>
    </w:p>
    <w:p w14:paraId="4CB33CFA" w14:textId="77777777" w:rsidR="00CA1C11" w:rsidRPr="002528F7" w:rsidRDefault="00731D26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lastRenderedPageBreak/>
        <w:t>1</w:t>
      </w:r>
      <w:r w:rsidR="00030D40" w:rsidRPr="002528F7">
        <w:rPr>
          <w:rFonts w:ascii="Arial AM" w:hAnsi="Arial AM" w:cs="Sylfaen"/>
          <w:sz w:val="20"/>
          <w:lang w:val="af-ZA"/>
        </w:rPr>
        <w:t>1</w:t>
      </w:r>
      <w:r w:rsidRPr="002528F7">
        <w:rPr>
          <w:rFonts w:ascii="Arial AM" w:hAnsi="Arial AM" w:cs="Sylfaen"/>
          <w:sz w:val="20"/>
          <w:lang w:val="af-ZA"/>
        </w:rPr>
        <w:t>.2</w:t>
      </w:r>
      <w:r w:rsidR="00FE5743" w:rsidRPr="002528F7">
        <w:rPr>
          <w:rFonts w:ascii="Arial AM" w:hAnsi="Arial AM" w:cs="Sylfaen"/>
          <w:sz w:val="20"/>
          <w:lang w:val="af-ZA"/>
        </w:rPr>
        <w:t xml:space="preserve"> </w:t>
      </w:r>
      <w:r w:rsidR="00FE5743" w:rsidRPr="002528F7">
        <w:rPr>
          <w:rFonts w:ascii="Sylfaen" w:hAnsi="Sylfaen" w:cs="Sylfaen"/>
          <w:sz w:val="20"/>
          <w:lang w:val="af-ZA"/>
        </w:rPr>
        <w:t>Գ</w:t>
      </w:r>
      <w:r w:rsidR="00CA1C11" w:rsidRPr="002528F7">
        <w:rPr>
          <w:rFonts w:ascii="Sylfaen" w:hAnsi="Sylfaen" w:cs="Sylfaen"/>
          <w:sz w:val="20"/>
          <w:lang w:val="ru-RU"/>
        </w:rPr>
        <w:t>նման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ընթացակարգը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չկայացած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հայտարարվելու</w:t>
      </w:r>
      <w:r w:rsidR="00A747D4" w:rsidRPr="002528F7">
        <w:rPr>
          <w:rFonts w:ascii="Sylfaen" w:hAnsi="Sylfaen" w:cs="Sylfaen"/>
          <w:sz w:val="20"/>
        </w:rPr>
        <w:t>ն</w:t>
      </w:r>
      <w:r w:rsidR="00A747D4" w:rsidRPr="002528F7">
        <w:rPr>
          <w:rFonts w:ascii="Arial AM" w:hAnsi="Arial AM" w:cs="Sylfaen"/>
          <w:sz w:val="20"/>
          <w:lang w:val="af-ZA"/>
        </w:rPr>
        <w:t xml:space="preserve"> </w:t>
      </w:r>
      <w:r w:rsidR="00A747D4" w:rsidRPr="002528F7">
        <w:rPr>
          <w:rFonts w:ascii="Sylfaen" w:hAnsi="Sylfaen" w:cs="Sylfaen"/>
          <w:sz w:val="20"/>
        </w:rPr>
        <w:t>հաջորդող</w:t>
      </w:r>
      <w:r w:rsidR="00A747D4" w:rsidRPr="002528F7">
        <w:rPr>
          <w:rFonts w:ascii="Arial AM" w:hAnsi="Arial AM" w:cs="Sylfaen"/>
          <w:sz w:val="20"/>
          <w:lang w:val="af-ZA"/>
        </w:rPr>
        <w:t xml:space="preserve"> </w:t>
      </w:r>
      <w:r w:rsidR="00A747D4" w:rsidRPr="002528F7">
        <w:rPr>
          <w:rFonts w:ascii="Sylfaen" w:hAnsi="Sylfaen" w:cs="Sylfaen"/>
          <w:sz w:val="20"/>
        </w:rPr>
        <w:t>աշխատանքային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օրվա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ընթացքում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, </w:t>
      </w:r>
      <w:r w:rsidR="003A2BE0" w:rsidRPr="002528F7">
        <w:rPr>
          <w:rFonts w:ascii="Sylfaen" w:hAnsi="Sylfaen" w:cs="Sylfaen"/>
          <w:sz w:val="20"/>
          <w:lang w:val="af-ZA"/>
        </w:rPr>
        <w:t>պ</w:t>
      </w:r>
      <w:r w:rsidR="00CA1C11" w:rsidRPr="002528F7">
        <w:rPr>
          <w:rFonts w:ascii="Sylfaen" w:hAnsi="Sylfaen" w:cs="Sylfaen"/>
          <w:sz w:val="20"/>
          <w:lang w:val="ru-RU"/>
        </w:rPr>
        <w:t>ատվիրատուն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A747D4" w:rsidRPr="002528F7">
        <w:rPr>
          <w:rFonts w:ascii="Sylfaen" w:hAnsi="Sylfaen" w:cs="Sylfaen"/>
          <w:sz w:val="20"/>
          <w:lang w:val="af-ZA"/>
        </w:rPr>
        <w:t>տեղեկագրում</w:t>
      </w:r>
      <w:r w:rsidR="00A747D4" w:rsidRPr="002528F7">
        <w:rPr>
          <w:rFonts w:ascii="Arial AM" w:hAnsi="Arial AM" w:cs="Sylfaen"/>
          <w:sz w:val="20"/>
          <w:lang w:val="af-ZA"/>
        </w:rPr>
        <w:t xml:space="preserve"> </w:t>
      </w:r>
      <w:r w:rsidR="005F7C1D" w:rsidRPr="002528F7">
        <w:rPr>
          <w:rFonts w:ascii="Sylfaen" w:hAnsi="Sylfaen" w:cs="Sylfaen"/>
          <w:sz w:val="20"/>
          <w:lang w:val="af-ZA"/>
        </w:rPr>
        <w:t>հրապարակում</w:t>
      </w:r>
      <w:r w:rsidR="005F7C1D" w:rsidRPr="002528F7">
        <w:rPr>
          <w:rFonts w:ascii="Arial AM" w:hAnsi="Arial AM" w:cs="Sylfaen"/>
          <w:sz w:val="20"/>
          <w:lang w:val="af-ZA"/>
        </w:rPr>
        <w:t xml:space="preserve"> </w:t>
      </w:r>
      <w:r w:rsidR="005F7C1D" w:rsidRPr="002528F7">
        <w:rPr>
          <w:rFonts w:ascii="Sylfaen" w:hAnsi="Sylfaen" w:cs="Sylfaen"/>
          <w:sz w:val="20"/>
          <w:lang w:val="af-ZA"/>
        </w:rPr>
        <w:t>է</w:t>
      </w:r>
      <w:r w:rsidR="005F7C1D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հայտարարություն</w:t>
      </w:r>
      <w:r w:rsidR="00CA1C11" w:rsidRPr="002528F7">
        <w:rPr>
          <w:rFonts w:ascii="Arial AM" w:hAnsi="Arial AM" w:cs="Sylfaen"/>
          <w:sz w:val="20"/>
          <w:lang w:val="af-ZA"/>
        </w:rPr>
        <w:t xml:space="preserve">, </w:t>
      </w:r>
      <w:r w:rsidR="00CA1C11" w:rsidRPr="002528F7">
        <w:rPr>
          <w:rFonts w:ascii="Sylfaen" w:hAnsi="Sylfaen" w:cs="Sylfaen"/>
          <w:sz w:val="20"/>
          <w:lang w:val="ru-RU"/>
        </w:rPr>
        <w:t>որում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նշվում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է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գնման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ընթացակարգը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չկայացած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հայտարարվելու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  <w:r w:rsidR="00CA1C11" w:rsidRPr="002528F7">
        <w:rPr>
          <w:rFonts w:ascii="Sylfaen" w:hAnsi="Sylfaen" w:cs="Sylfaen"/>
          <w:sz w:val="20"/>
          <w:lang w:val="ru-RU"/>
        </w:rPr>
        <w:t>հիմնավորումը։</w:t>
      </w:r>
      <w:r w:rsidR="00CA1C11" w:rsidRPr="002528F7">
        <w:rPr>
          <w:rFonts w:ascii="Arial AM" w:hAnsi="Arial AM" w:cs="Sylfaen"/>
          <w:sz w:val="20"/>
          <w:lang w:val="af-ZA"/>
        </w:rPr>
        <w:t xml:space="preserve"> </w:t>
      </w:r>
    </w:p>
    <w:p w14:paraId="133715EB" w14:textId="77777777" w:rsidR="00CA1C11" w:rsidRPr="002528F7" w:rsidRDefault="00CA1C11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</w:p>
    <w:p w14:paraId="06989869" w14:textId="77777777" w:rsidR="008D5016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>1</w:t>
      </w:r>
      <w:r w:rsidR="00375FD2" w:rsidRPr="002528F7">
        <w:rPr>
          <w:rFonts w:ascii="Arial AM" w:hAnsi="Arial AM"/>
          <w:b/>
          <w:sz w:val="20"/>
          <w:lang w:val="af-ZA"/>
        </w:rPr>
        <w:t>2</w:t>
      </w:r>
      <w:r w:rsidRPr="002528F7">
        <w:rPr>
          <w:rFonts w:ascii="Arial AM" w:hAnsi="Arial AM"/>
          <w:b/>
          <w:sz w:val="20"/>
          <w:lang w:val="af-ZA"/>
        </w:rPr>
        <w:t xml:space="preserve">. </w:t>
      </w:r>
      <w:r w:rsidRPr="002528F7">
        <w:rPr>
          <w:rFonts w:ascii="Sylfaen" w:hAnsi="Sylfaen" w:cs="Sylfaen"/>
          <w:b/>
          <w:sz w:val="20"/>
          <w:lang w:val="af-ZA"/>
        </w:rPr>
        <w:t>ԳՆՄԱՆ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ԳՈՐԾԸՆԹԱՑԻ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ՀԵՏ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ԿԱՊՎԱԾ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ԳՈՐԾՈՂՈՒԹՅՈՒՆՆԵՐԸ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ԵՎ</w:t>
      </w:r>
      <w:r w:rsidRPr="002528F7">
        <w:rPr>
          <w:rFonts w:ascii="Arial AM" w:hAnsi="Arial AM"/>
          <w:b/>
          <w:sz w:val="20"/>
          <w:lang w:val="af-ZA"/>
        </w:rPr>
        <w:t xml:space="preserve"> (</w:t>
      </w:r>
      <w:r w:rsidRPr="002528F7">
        <w:rPr>
          <w:rFonts w:ascii="Sylfaen" w:hAnsi="Sylfaen" w:cs="Sylfaen"/>
          <w:b/>
          <w:sz w:val="20"/>
          <w:lang w:val="af-ZA"/>
        </w:rPr>
        <w:t>ԿԱՄ</w:t>
      </w:r>
      <w:r w:rsidRPr="002528F7">
        <w:rPr>
          <w:rFonts w:ascii="Arial AM" w:hAnsi="Arial AM"/>
          <w:b/>
          <w:sz w:val="20"/>
          <w:lang w:val="af-ZA"/>
        </w:rPr>
        <w:t xml:space="preserve">) </w:t>
      </w:r>
    </w:p>
    <w:p w14:paraId="271BA0A7" w14:textId="77777777" w:rsidR="008D5016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Sylfaen" w:hAnsi="Sylfaen" w:cs="Sylfaen"/>
          <w:b/>
          <w:sz w:val="20"/>
          <w:lang w:val="af-ZA"/>
        </w:rPr>
        <w:t>ԸՆԴՈՒՆՎԱԾ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ՈՐՈՇՈՒՄՆԵՐԸ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ԲՈՂՈՔԱՐԿԵԼՈՒ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ՄԱՍՆԱԿՑԻ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</w:p>
    <w:p w14:paraId="69EEFC75" w14:textId="77777777" w:rsidR="00096865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Sylfaen" w:hAnsi="Sylfaen" w:cs="Sylfaen"/>
          <w:b/>
          <w:sz w:val="20"/>
          <w:lang w:val="af-ZA"/>
        </w:rPr>
        <w:t>ԻՐԱՎՈՒՆՔԸ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ԵՎ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af-ZA"/>
        </w:rPr>
        <w:t>ԿԱՐԳԸ</w:t>
      </w:r>
    </w:p>
    <w:p w14:paraId="191E2FA7" w14:textId="77777777" w:rsidR="0067525E" w:rsidRDefault="0067525E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</w:p>
    <w:p w14:paraId="60FA98E7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 </w:t>
      </w:r>
      <w:r w:rsidRPr="002528F7">
        <w:rPr>
          <w:rFonts w:ascii="Sylfaen" w:hAnsi="Sylfaen" w:cs="Sylfaen"/>
          <w:sz w:val="20"/>
          <w:szCs w:val="20"/>
        </w:rPr>
        <w:t>Յուրաքանչյուր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շահագրգիռ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իրավունք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Հայաստանի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Հանրապետության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քաղաքացիական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դատավարության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այսուհետ՝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Օրենսգիրք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8C8C87D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</w:rPr>
        <w:t>Յուրաքանչյուր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իրավունք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վերջնաժամկետը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առարկայի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բնութագրերը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պահանջները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19C00C79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2.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ընթացակարգի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հարաբերությունները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վարչական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հարաբերություններ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չեն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կարգավորվում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Հայաստանի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Հանրապետության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քաղաքացիաիրավական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հարաբերությունները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կարգավորող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օրենսդրությամբ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77AB461C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3.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հետևանքով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պատճառված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վնասները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հատուցվում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Հայաստանի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Հանրապետության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քաղաքացիական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0AD9D4E" w14:textId="7F3A08AD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4.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վաղեմության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Օրենքի</w:t>
      </w:r>
      <w:r w:rsidRPr="002528F7">
        <w:rPr>
          <w:rFonts w:ascii="Arial AM" w:hAnsi="Arial AM"/>
          <w:sz w:val="20"/>
          <w:szCs w:val="20"/>
          <w:lang w:val="es-ES"/>
        </w:rPr>
        <w:t xml:space="preserve"> 6-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հոդվածի</w:t>
      </w:r>
      <w:r w:rsidRPr="002528F7">
        <w:rPr>
          <w:rFonts w:ascii="Arial AM" w:hAnsi="Arial AM"/>
          <w:sz w:val="20"/>
          <w:szCs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պայմանագիրը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միակողմանի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որոնց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վաղեմության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երեսուն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օրացուցային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="00265A5A" w:rsidRPr="002528F7">
        <w:rPr>
          <w:rFonts w:ascii="Arial AM" w:hAnsi="Arial AM"/>
          <w:sz w:val="20"/>
          <w:szCs w:val="20"/>
          <w:lang w:val="es-ES"/>
        </w:rPr>
        <w:t>:</w:t>
      </w:r>
    </w:p>
    <w:p w14:paraId="1F787A00" w14:textId="77777777" w:rsidR="00DC658B" w:rsidRPr="002528F7" w:rsidRDefault="00DC658B" w:rsidP="00DC658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5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ընթացակարգի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Երևան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քաղաքի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առաջին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ատյանի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ընդհանուր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իրավասության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երեսուն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պատճառաբանված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երկարաձգվել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անգամ</w:t>
      </w:r>
      <w:r w:rsidRPr="002528F7">
        <w:rPr>
          <w:rFonts w:ascii="Arial AM" w:hAnsi="Arial AM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տասն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օրացուցային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6BED2279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12.6.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հարցը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ներկայացվելուց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եռօրյա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3506473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12.7.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միաժամանակ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տվյալ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տիրապետման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գտնվող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բոլոր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E2A3B9C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12.8. </w:t>
      </w:r>
      <w:r w:rsidRPr="002528F7">
        <w:rPr>
          <w:rFonts w:ascii="Sylfaen" w:hAnsi="Sylfaen" w:cs="Sylfaen"/>
          <w:sz w:val="20"/>
          <w:szCs w:val="20"/>
        </w:rPr>
        <w:t>Ապացույցներ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ստանալուց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հնգօրյա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753DB37A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չկատարվելու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առկա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իսկ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հայցվորի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վկայակոչած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որոնք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ենթակա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հաստատման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տիրապետման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գտնվող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համարվում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հաստատված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5B1B3E10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9.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վերաբերող՝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բաժնով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F28D7A2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10.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ուղարկվում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պաշտոնական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փոստի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հասցեին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մարմինը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տեղեկագրում՝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նշելով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կասեցման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1CE54A4E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11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ստանալուց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հնգօրյա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23604DC2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Calibri"/>
          <w:sz w:val="20"/>
          <w:szCs w:val="20"/>
          <w:lang w:val="es-ES"/>
        </w:rPr>
        <w:t> </w:t>
      </w: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12 </w:t>
      </w:r>
      <w:r w:rsidRPr="002528F7">
        <w:rPr>
          <w:rFonts w:ascii="Sylfaen" w:hAnsi="Sylfaen" w:cs="Sylfaen"/>
          <w:sz w:val="20"/>
          <w:szCs w:val="20"/>
        </w:rPr>
        <w:t>Գործին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անձինք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նրանց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ներկայացուցիչները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ժամանակի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վայրի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ինչպես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առանձին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դատավարական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ծանուցվում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հաղորդակցության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միջոցով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ծանուցագրերը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փաստաթղթեր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Օրենսգրքի</w:t>
      </w:r>
      <w:r w:rsidRPr="002528F7">
        <w:rPr>
          <w:rFonts w:ascii="Arial AM" w:hAnsi="Arial AM"/>
          <w:sz w:val="20"/>
          <w:szCs w:val="20"/>
          <w:lang w:val="es-ES"/>
        </w:rPr>
        <w:t xml:space="preserve"> 97-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նշված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փոստին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ուղարկելու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եղանակով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4093C087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13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բաժնով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վճիռները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գրավոր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ընթացակարգով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միջնորդությամբ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նախաձեռնությամբ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եկել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եզրահանգման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որ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անհրաժեշտ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7F4DC598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14.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միջնորդությունը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մասնակցող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լրանալը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65A24E27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15.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լրանալուց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հետո՝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եռօրյա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ժամկետում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1E9D2AC7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lastRenderedPageBreak/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16. </w:t>
      </w:r>
      <w:r w:rsidRPr="002528F7">
        <w:rPr>
          <w:rFonts w:ascii="Sylfaen" w:hAnsi="Sylfaen" w:cs="Sylfaen"/>
          <w:sz w:val="20"/>
          <w:szCs w:val="20"/>
        </w:rPr>
        <w:t>Գործը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հարցը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լուծվել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հայցադիմումը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վարույթ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որոշմամբ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E7ECA65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17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Վիճարկվող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ընկած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հանգամանքների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ինչպես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տվյալ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կատարման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ընդունման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օրենքով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այլ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պահպանված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փաստերն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ապացուցելու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պարտականությունը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1273DB7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18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Պատասխանողը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վիճարկվող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իրավաչափությունը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հիմնավորող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ընթացքում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հիմնավորում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ապացույցի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անհնարինությունը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իրենից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անկախ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պատճառներով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497751B9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19 .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բացառությամբ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Օրենքի</w:t>
      </w:r>
      <w:r w:rsidRPr="002528F7">
        <w:rPr>
          <w:rFonts w:ascii="Arial AM" w:hAnsi="Arial AM"/>
          <w:sz w:val="20"/>
          <w:szCs w:val="20"/>
          <w:lang w:val="es-ES"/>
        </w:rPr>
        <w:t xml:space="preserve"> 6-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հոդվածի</w:t>
      </w:r>
      <w:r w:rsidRPr="002528F7">
        <w:rPr>
          <w:rFonts w:ascii="Arial AM" w:hAnsi="Arial AM"/>
          <w:sz w:val="20"/>
          <w:szCs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բողոքարկումն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ինքնաբերաբար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կասեցնում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գործընթացը</w:t>
      </w:r>
      <w:r w:rsidRPr="002528F7">
        <w:rPr>
          <w:rFonts w:ascii="Arial AM" w:hAnsi="Arial AM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10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հրապարակվելու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օրվանից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քննության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արդյունքներով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առաջին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ատյանի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կայացրած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ուժի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մտնելու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0187018C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20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դեպքերում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երբ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հանրային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պաշտպանության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ազգային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անվտանգության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շահերից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ելնելով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անհրաժեշտ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շարունակել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գործընթացը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Օրենքի</w:t>
      </w:r>
      <w:r w:rsidRPr="002528F7">
        <w:rPr>
          <w:rFonts w:ascii="Arial AM" w:hAnsi="Arial AM"/>
          <w:sz w:val="20"/>
          <w:szCs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հոդվածի</w:t>
      </w:r>
      <w:r w:rsidRPr="002528F7">
        <w:rPr>
          <w:rFonts w:ascii="Arial AM" w:hAnsi="Arial AM"/>
          <w:sz w:val="20"/>
          <w:szCs w:val="20"/>
          <w:lang w:val="es-ES"/>
        </w:rPr>
        <w:t xml:space="preserve"> 1-</w:t>
      </w:r>
      <w:r w:rsidRPr="002528F7">
        <w:rPr>
          <w:rFonts w:ascii="Sylfaen" w:hAnsi="Sylfaen" w:cs="Sylfaen"/>
          <w:sz w:val="20"/>
          <w:szCs w:val="20"/>
        </w:rPr>
        <w:t>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մարմինների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ղեկավարների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իսկ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իրավաբանական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դեպքում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գործադիր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ղեկավարի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գրավոր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միջնորդության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հիման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գործընթացի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կասեցումը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վերացնելու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Դատարանը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կետով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կայացման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ուղարկում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պաշտոնական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փոստի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հասցեին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մարմինն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տեղեկագրում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3531B72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Calibri"/>
          <w:sz w:val="20"/>
          <w:szCs w:val="20"/>
          <w:lang w:val="es-ES"/>
        </w:rPr>
        <w:t> </w:t>
      </w: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21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ուժի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մտնում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պահից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1650B81D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12.22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գնահատող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հանձնաժողովի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գործողությունների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անգործության</w:t>
      </w:r>
      <w:r w:rsidRPr="002528F7">
        <w:rPr>
          <w:rFonts w:ascii="Arial AM" w:hAnsi="Arial AM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որոշումների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հետ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կապված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վեճերով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վճռի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ուղարկվում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պաշտոնական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էլեկտրոնային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փոստի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հասցեին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մարմինը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դատարանի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վճռի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այլ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եզրափակիչ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դատական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ակտն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անհապաղ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հրապարակում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տեղեկագրում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1B3EB64" w14:textId="77777777" w:rsidR="00DC658B" w:rsidRPr="002528F7" w:rsidRDefault="00DC658B" w:rsidP="00DC658B">
      <w:pPr>
        <w:shd w:val="clear" w:color="auto" w:fill="FFFFFF"/>
        <w:ind w:firstLine="375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12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>23</w:t>
      </w:r>
      <w:r w:rsidRPr="002528F7">
        <w:rPr>
          <w:rFonts w:ascii="MS Gothic" w:eastAsia="MS Gothic" w:hAnsi="MS Gothic" w:cs="MS Gothic" w:hint="eastAsia"/>
          <w:sz w:val="20"/>
          <w:szCs w:val="20"/>
          <w:lang w:val="es-ES"/>
        </w:rPr>
        <w:t>․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Բողոքարկման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գանձվող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պետական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տուրքերի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դրույքաչափերը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«</w:t>
      </w:r>
      <w:r w:rsidRPr="002528F7">
        <w:rPr>
          <w:rFonts w:ascii="Sylfaen" w:hAnsi="Sylfaen" w:cs="Sylfaen"/>
          <w:sz w:val="20"/>
          <w:szCs w:val="20"/>
        </w:rPr>
        <w:t>Պետական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տուրքի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/>
          <w:sz w:val="20"/>
          <w:szCs w:val="20"/>
          <w:lang w:val="es-ES"/>
        </w:rPr>
        <w:t xml:space="preserve">» </w:t>
      </w:r>
      <w:r w:rsidRPr="002528F7">
        <w:rPr>
          <w:rFonts w:ascii="Sylfaen" w:hAnsi="Sylfaen" w:cs="Sylfaen"/>
          <w:sz w:val="20"/>
          <w:szCs w:val="20"/>
        </w:rPr>
        <w:t>օրենքով։</w:t>
      </w:r>
    </w:p>
    <w:p w14:paraId="5E5A3C06" w14:textId="34E971A8" w:rsidR="00096865" w:rsidRPr="002528F7" w:rsidRDefault="00703C74" w:rsidP="00265A5A">
      <w:pPr>
        <w:jc w:val="center"/>
        <w:rPr>
          <w:rFonts w:ascii="Arial AM" w:hAnsi="Arial AM"/>
          <w:b/>
          <w:szCs w:val="22"/>
          <w:lang w:val="af-ZA"/>
        </w:rPr>
      </w:pPr>
      <w:r w:rsidRPr="002528F7">
        <w:rPr>
          <w:rFonts w:ascii="Arial AM" w:hAnsi="Arial AM" w:cs="Sylfaen"/>
          <w:b/>
          <w:szCs w:val="22"/>
          <w:lang w:val="es-ES"/>
        </w:rPr>
        <w:br w:type="page"/>
      </w:r>
      <w:r w:rsidR="00096865" w:rsidRPr="002528F7">
        <w:rPr>
          <w:rFonts w:ascii="Sylfaen" w:hAnsi="Sylfaen" w:cs="Sylfaen"/>
          <w:b/>
          <w:szCs w:val="22"/>
          <w:lang w:val="es-ES"/>
        </w:rPr>
        <w:lastRenderedPageBreak/>
        <w:t>ՄԱՍ</w:t>
      </w:r>
      <w:r w:rsidR="00096865" w:rsidRPr="002528F7">
        <w:rPr>
          <w:rFonts w:ascii="Arial AM" w:hAnsi="Arial AM"/>
          <w:b/>
          <w:szCs w:val="22"/>
          <w:lang w:val="af-ZA"/>
        </w:rPr>
        <w:t xml:space="preserve">  II</w:t>
      </w:r>
    </w:p>
    <w:p w14:paraId="46BD8876" w14:textId="77777777" w:rsidR="00096865" w:rsidRPr="002528F7" w:rsidRDefault="00096865" w:rsidP="00EF3662">
      <w:pPr>
        <w:pStyle w:val="aa"/>
        <w:ind w:right="-7"/>
        <w:jc w:val="center"/>
        <w:rPr>
          <w:rFonts w:ascii="Arial AM" w:hAnsi="Arial AM"/>
          <w:b/>
          <w:szCs w:val="22"/>
          <w:lang w:val="af-ZA"/>
        </w:rPr>
      </w:pPr>
      <w:r w:rsidRPr="002528F7">
        <w:rPr>
          <w:rFonts w:ascii="Sylfaen" w:hAnsi="Sylfaen" w:cs="Sylfaen"/>
          <w:b/>
          <w:szCs w:val="22"/>
          <w:lang w:val="es-ES"/>
        </w:rPr>
        <w:t>Հ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Ր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Հ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Ն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Գ</w:t>
      </w:r>
    </w:p>
    <w:p w14:paraId="7028E397" w14:textId="77777777" w:rsidR="00096865" w:rsidRPr="002528F7" w:rsidRDefault="00096865" w:rsidP="00EF3662">
      <w:pPr>
        <w:pStyle w:val="aa"/>
        <w:ind w:right="-7"/>
        <w:jc w:val="center"/>
        <w:rPr>
          <w:rFonts w:ascii="Arial AM" w:hAnsi="Arial AM"/>
          <w:b/>
          <w:szCs w:val="22"/>
          <w:lang w:val="af-ZA"/>
        </w:rPr>
      </w:pPr>
      <w:r w:rsidRPr="002528F7">
        <w:rPr>
          <w:rFonts w:ascii="Sylfaen" w:hAnsi="Sylfaen" w:cs="Sylfaen"/>
          <w:b/>
          <w:szCs w:val="22"/>
          <w:lang w:val="es-ES"/>
        </w:rPr>
        <w:t>Բ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Ց</w:t>
      </w:r>
      <w:r w:rsidRPr="002528F7">
        <w:rPr>
          <w:rFonts w:ascii="Arial AM" w:hAnsi="Arial AM"/>
          <w:b/>
          <w:szCs w:val="22"/>
          <w:lang w:val="af-ZA"/>
        </w:rPr>
        <w:t xml:space="preserve">   </w:t>
      </w:r>
      <w:r w:rsidR="00F141E2" w:rsidRPr="002528F7">
        <w:rPr>
          <w:rFonts w:ascii="Sylfaen" w:hAnsi="Sylfaen" w:cs="Sylfaen"/>
          <w:b/>
          <w:szCs w:val="22"/>
          <w:lang w:val="es-ES"/>
        </w:rPr>
        <w:t>Մ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Ր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Ց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ՈՒ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Յ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Թ</w:t>
      </w:r>
      <w:r w:rsidR="00F141E2" w:rsidRPr="002528F7">
        <w:rPr>
          <w:rFonts w:ascii="Arial AM" w:hAnsi="Arial AM" w:cs="Sylfaen"/>
          <w:b/>
          <w:szCs w:val="22"/>
          <w:lang w:val="es-ES"/>
        </w:rPr>
        <w:t xml:space="preserve"> </w:t>
      </w:r>
      <w:r w:rsidR="00F141E2" w:rsidRPr="002528F7">
        <w:rPr>
          <w:rFonts w:ascii="Sylfaen" w:hAnsi="Sylfaen" w:cs="Sylfaen"/>
          <w:b/>
          <w:szCs w:val="22"/>
          <w:lang w:val="es-ES"/>
        </w:rPr>
        <w:t>Ի</w:t>
      </w:r>
      <w:r w:rsidRPr="002528F7">
        <w:rPr>
          <w:rFonts w:ascii="Arial AM" w:hAnsi="Arial AM"/>
          <w:b/>
          <w:szCs w:val="22"/>
          <w:lang w:val="af-ZA"/>
        </w:rPr>
        <w:t xml:space="preserve">   </w:t>
      </w:r>
      <w:r w:rsidRPr="002528F7">
        <w:rPr>
          <w:rFonts w:ascii="Sylfaen" w:hAnsi="Sylfaen" w:cs="Sylfaen"/>
          <w:b/>
          <w:szCs w:val="22"/>
          <w:lang w:val="es-ES"/>
        </w:rPr>
        <w:t>Հ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Յ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Տ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Ը</w:t>
      </w:r>
      <w:r w:rsidRPr="002528F7">
        <w:rPr>
          <w:rFonts w:ascii="Arial AM" w:hAnsi="Arial AM"/>
          <w:b/>
          <w:szCs w:val="22"/>
          <w:lang w:val="af-ZA"/>
        </w:rPr>
        <w:t xml:space="preserve">   </w:t>
      </w:r>
      <w:r w:rsidRPr="002528F7">
        <w:rPr>
          <w:rFonts w:ascii="Sylfaen" w:hAnsi="Sylfaen" w:cs="Sylfaen"/>
          <w:b/>
          <w:szCs w:val="22"/>
          <w:lang w:val="es-ES"/>
        </w:rPr>
        <w:t>Պ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Տ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Ր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Ա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Ս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Տ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Ե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Լ</w:t>
      </w:r>
      <w:r w:rsidRPr="002528F7">
        <w:rPr>
          <w:rFonts w:ascii="Arial AM" w:hAnsi="Arial AM"/>
          <w:b/>
          <w:szCs w:val="22"/>
          <w:lang w:val="af-ZA"/>
        </w:rPr>
        <w:t xml:space="preserve"> </w:t>
      </w:r>
      <w:r w:rsidRPr="002528F7">
        <w:rPr>
          <w:rFonts w:ascii="Sylfaen" w:hAnsi="Sylfaen" w:cs="Sylfaen"/>
          <w:b/>
          <w:szCs w:val="22"/>
          <w:lang w:val="es-ES"/>
        </w:rPr>
        <w:t>ՈՒ</w:t>
      </w:r>
    </w:p>
    <w:p w14:paraId="6BB0180E" w14:textId="77777777" w:rsidR="00096865" w:rsidRPr="002528F7" w:rsidRDefault="00096865" w:rsidP="00EF3662">
      <w:pPr>
        <w:ind w:firstLine="567"/>
        <w:jc w:val="center"/>
        <w:rPr>
          <w:rFonts w:ascii="Arial AM" w:hAnsi="Arial AM"/>
          <w:szCs w:val="22"/>
          <w:lang w:val="af-ZA"/>
        </w:rPr>
      </w:pPr>
    </w:p>
    <w:p w14:paraId="5D97C932" w14:textId="77777777" w:rsidR="00096865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 xml:space="preserve">1. </w:t>
      </w:r>
      <w:r w:rsidRPr="002528F7">
        <w:rPr>
          <w:rFonts w:ascii="Sylfaen" w:hAnsi="Sylfaen" w:cs="Sylfaen"/>
          <w:b/>
          <w:sz w:val="20"/>
          <w:lang w:val="es-ES"/>
        </w:rPr>
        <w:t>ԸՆԴՀԱՆՈՒՐ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es-ES"/>
        </w:rPr>
        <w:t>ԴՐՈՒՅԹՆԵՐ</w:t>
      </w:r>
    </w:p>
    <w:p w14:paraId="230E6399" w14:textId="77777777" w:rsidR="00096865" w:rsidRPr="002528F7" w:rsidRDefault="00096865" w:rsidP="00EF3662">
      <w:pPr>
        <w:ind w:firstLine="567"/>
        <w:jc w:val="both"/>
        <w:rPr>
          <w:rFonts w:ascii="Arial AM" w:hAnsi="Arial AM"/>
          <w:szCs w:val="22"/>
          <w:lang w:val="af-ZA"/>
        </w:rPr>
      </w:pPr>
      <w:r w:rsidRPr="002528F7">
        <w:rPr>
          <w:rFonts w:ascii="Arial AM" w:hAnsi="Arial AM"/>
          <w:szCs w:val="22"/>
          <w:lang w:val="af-ZA"/>
        </w:rPr>
        <w:t xml:space="preserve"> </w:t>
      </w:r>
    </w:p>
    <w:p w14:paraId="7A0FB5A7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1.1 </w:t>
      </w:r>
      <w:r w:rsidRPr="002528F7">
        <w:rPr>
          <w:rFonts w:ascii="Sylfaen" w:hAnsi="Sylfaen" w:cs="Sylfaen"/>
          <w:sz w:val="20"/>
          <w:lang w:val="ru-RU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հրահանգը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նպատակ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ունի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օժանդակել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F4B86" w:rsidRPr="002528F7">
        <w:rPr>
          <w:rFonts w:ascii="Sylfaen" w:hAnsi="Sylfaen" w:cs="Sylfaen"/>
          <w:sz w:val="20"/>
          <w:lang w:val="af-ZA"/>
        </w:rPr>
        <w:t>մ</w:t>
      </w:r>
      <w:r w:rsidRPr="002528F7">
        <w:rPr>
          <w:rFonts w:ascii="Sylfaen" w:hAnsi="Sylfaen" w:cs="Sylfaen"/>
          <w:sz w:val="20"/>
          <w:lang w:val="ru-RU"/>
        </w:rPr>
        <w:t>ասնակիցներին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հայտը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պատրաստելիս</w:t>
      </w:r>
      <w:r w:rsidR="004D5671" w:rsidRPr="002528F7">
        <w:rPr>
          <w:rFonts w:ascii="Tahoma" w:hAnsi="Tahoma" w:cs="Tahoma"/>
          <w:sz w:val="20"/>
          <w:lang w:val="ru-RU"/>
        </w:rPr>
        <w:t>։</w:t>
      </w:r>
    </w:p>
    <w:p w14:paraId="47B8B60A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1.2 </w:t>
      </w:r>
      <w:r w:rsidRPr="002528F7">
        <w:rPr>
          <w:rFonts w:ascii="Sylfaen" w:hAnsi="Sylfaen" w:cs="Sylfaen"/>
          <w:sz w:val="20"/>
          <w:lang w:val="ru-RU"/>
        </w:rPr>
        <w:t>Նպատակահարմարության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դեպքում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0F4B86" w:rsidRPr="002528F7">
        <w:rPr>
          <w:rFonts w:ascii="Sylfaen" w:hAnsi="Sylfaen" w:cs="Sylfaen"/>
          <w:sz w:val="20"/>
          <w:lang w:val="af-ZA"/>
        </w:rPr>
        <w:t>մ</w:t>
      </w:r>
      <w:r w:rsidRPr="002528F7">
        <w:rPr>
          <w:rFonts w:ascii="Sylfaen" w:hAnsi="Sylfaen" w:cs="Sylfaen"/>
          <w:sz w:val="20"/>
          <w:lang w:val="ru-RU"/>
        </w:rPr>
        <w:t>ասնակիցը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պահանջվող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տեղեկությունները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կարող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է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ներկայացնել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սույն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հրահանգով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առաջարկվող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ձևերից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տարբերվող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lang w:val="ru-RU"/>
        </w:rPr>
        <w:t>այլ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ձևերով</w:t>
      </w:r>
      <w:r w:rsidRPr="002528F7">
        <w:rPr>
          <w:rFonts w:ascii="Arial AM" w:hAnsi="Arial AM" w:cs="Sylfaen"/>
          <w:sz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lang w:val="ru-RU"/>
        </w:rPr>
        <w:t>պահպանելով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պահանջվող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վավերապայմանները</w:t>
      </w:r>
      <w:r w:rsidR="004D5671" w:rsidRPr="002528F7">
        <w:rPr>
          <w:rFonts w:ascii="Tahoma" w:hAnsi="Tahoma" w:cs="Tahoma"/>
          <w:sz w:val="20"/>
          <w:lang w:val="ru-RU"/>
        </w:rPr>
        <w:t>։</w:t>
      </w:r>
    </w:p>
    <w:p w14:paraId="142C668B" w14:textId="77777777" w:rsidR="00096865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 xml:space="preserve">1.3 </w:t>
      </w:r>
      <w:r w:rsidRPr="002528F7">
        <w:rPr>
          <w:rFonts w:ascii="Sylfaen" w:hAnsi="Sylfaen" w:cs="Sylfaen"/>
          <w:sz w:val="20"/>
          <w:lang w:val="ru-RU"/>
        </w:rPr>
        <w:t>Հայտերը</w:t>
      </w:r>
      <w:r w:rsidR="00AE679C" w:rsidRPr="002528F7">
        <w:rPr>
          <w:rFonts w:ascii="Arial AM" w:hAnsi="Arial AM" w:cs="Sylfaen"/>
          <w:sz w:val="20"/>
          <w:lang w:val="af-ZA"/>
        </w:rPr>
        <w:t>,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հայերենից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բացի</w:t>
      </w:r>
      <w:r w:rsidR="005D71EF" w:rsidRPr="002528F7">
        <w:rPr>
          <w:rFonts w:ascii="Arial AM" w:hAnsi="Arial AM" w:cs="Sylfaen"/>
          <w:sz w:val="20"/>
          <w:lang w:val="af-ZA"/>
        </w:rPr>
        <w:t xml:space="preserve">, </w:t>
      </w:r>
      <w:r w:rsidR="005D71EF" w:rsidRPr="002528F7">
        <w:rPr>
          <w:rFonts w:ascii="Sylfaen" w:hAnsi="Sylfaen" w:cs="Sylfaen"/>
          <w:sz w:val="20"/>
          <w:lang w:val="ru-RU"/>
        </w:rPr>
        <w:t>կարող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են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ներկայացվել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նաև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անգլերեն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կամ</w:t>
      </w:r>
      <w:r w:rsidR="005D71EF" w:rsidRPr="002528F7">
        <w:rPr>
          <w:rFonts w:ascii="Arial AM" w:hAnsi="Arial AM" w:cs="Sylfaen"/>
          <w:sz w:val="20"/>
          <w:lang w:val="af-ZA"/>
        </w:rPr>
        <w:t xml:space="preserve"> </w:t>
      </w:r>
      <w:r w:rsidR="005D71EF" w:rsidRPr="002528F7">
        <w:rPr>
          <w:rFonts w:ascii="Sylfaen" w:hAnsi="Sylfaen" w:cs="Sylfaen"/>
          <w:sz w:val="20"/>
          <w:lang w:val="ru-RU"/>
        </w:rPr>
        <w:t>ռուսերեն</w:t>
      </w:r>
      <w:r w:rsidR="004D5671" w:rsidRPr="002528F7">
        <w:rPr>
          <w:rFonts w:ascii="Tahoma" w:hAnsi="Tahoma" w:cs="Tahoma"/>
          <w:sz w:val="20"/>
          <w:lang w:val="ru-RU"/>
        </w:rPr>
        <w:t>։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</w:p>
    <w:p w14:paraId="06668BDC" w14:textId="77777777" w:rsidR="00096865" w:rsidRPr="002528F7" w:rsidRDefault="00096865" w:rsidP="00EF3662">
      <w:pPr>
        <w:jc w:val="center"/>
        <w:rPr>
          <w:rFonts w:ascii="Arial AM" w:hAnsi="Arial AM"/>
          <w:b/>
          <w:szCs w:val="22"/>
          <w:lang w:val="af-ZA"/>
        </w:rPr>
      </w:pPr>
    </w:p>
    <w:p w14:paraId="27103497" w14:textId="77777777" w:rsidR="00096865" w:rsidRPr="002528F7" w:rsidRDefault="008D5016" w:rsidP="00EF3662">
      <w:pPr>
        <w:jc w:val="center"/>
        <w:rPr>
          <w:rFonts w:ascii="Arial AM" w:hAnsi="Arial AM"/>
          <w:b/>
          <w:sz w:val="20"/>
          <w:lang w:val="af-ZA"/>
        </w:rPr>
      </w:pPr>
      <w:r w:rsidRPr="002528F7">
        <w:rPr>
          <w:rFonts w:ascii="Arial AM" w:hAnsi="Arial AM"/>
          <w:b/>
          <w:sz w:val="20"/>
          <w:lang w:val="af-ZA"/>
        </w:rPr>
        <w:t xml:space="preserve">2. </w:t>
      </w:r>
      <w:r w:rsidRPr="002528F7">
        <w:rPr>
          <w:rFonts w:ascii="Sylfaen" w:hAnsi="Sylfaen" w:cs="Sylfaen"/>
          <w:b/>
          <w:sz w:val="20"/>
          <w:lang w:val="es-ES"/>
        </w:rPr>
        <w:t>ԸՆԹԱՑԱԿԱՐԳԻ</w:t>
      </w:r>
      <w:r w:rsidRPr="002528F7">
        <w:rPr>
          <w:rFonts w:ascii="Arial AM" w:hAnsi="Arial AM"/>
          <w:b/>
          <w:sz w:val="20"/>
          <w:lang w:val="af-ZA"/>
        </w:rPr>
        <w:t xml:space="preserve"> </w:t>
      </w:r>
      <w:r w:rsidRPr="002528F7">
        <w:rPr>
          <w:rFonts w:ascii="Sylfaen" w:hAnsi="Sylfaen" w:cs="Sylfaen"/>
          <w:b/>
          <w:sz w:val="20"/>
          <w:lang w:val="es-ES"/>
        </w:rPr>
        <w:t>ՀԱՅՏԸ</w:t>
      </w:r>
    </w:p>
    <w:p w14:paraId="33BE4B24" w14:textId="77777777" w:rsidR="00096865" w:rsidRPr="002528F7" w:rsidRDefault="00096865" w:rsidP="00EF3662">
      <w:pPr>
        <w:ind w:firstLine="720"/>
        <w:jc w:val="center"/>
        <w:rPr>
          <w:rFonts w:ascii="Arial AM" w:hAnsi="Arial AM"/>
          <w:szCs w:val="22"/>
          <w:lang w:val="af-ZA"/>
        </w:rPr>
      </w:pPr>
    </w:p>
    <w:p w14:paraId="26556618" w14:textId="77777777" w:rsidR="00B26608" w:rsidRPr="002528F7" w:rsidRDefault="00B26608" w:rsidP="00B26608">
      <w:pPr>
        <w:ind w:firstLine="567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</w:t>
      </w:r>
      <w:r w:rsidRPr="002528F7">
        <w:rPr>
          <w:rFonts w:ascii="Sylfaen" w:hAnsi="Sylfaen" w:cs="Sylfaen"/>
          <w:sz w:val="20"/>
          <w:szCs w:val="20"/>
          <w:lang w:val="hy-AM"/>
        </w:rPr>
        <w:t>ասնակիցը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2-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</w:t>
      </w:r>
      <w:r w:rsidRPr="002528F7">
        <w:rPr>
          <w:rFonts w:ascii="Arial AM" w:hAnsi="Arial AM"/>
          <w:sz w:val="20"/>
          <w:szCs w:val="20"/>
          <w:lang w:val="af-ZA"/>
        </w:rPr>
        <w:t xml:space="preserve"> 3-</w:t>
      </w:r>
      <w:r w:rsidRPr="002528F7">
        <w:rPr>
          <w:rFonts w:ascii="Sylfaen" w:hAnsi="Sylfaen" w:cs="Sylfaen"/>
          <w:sz w:val="20"/>
          <w:szCs w:val="20"/>
        </w:rPr>
        <w:t>րդ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բաժնով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սահմանված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կարգով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</w:t>
      </w:r>
      <w:r w:rsidRPr="002528F7">
        <w:rPr>
          <w:rFonts w:ascii="Arial AM" w:hAnsi="Arial AM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Հայտին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կցվում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հրավերով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</w:t>
      </w:r>
      <w:r w:rsidRPr="002528F7">
        <w:rPr>
          <w:rFonts w:ascii="Sylfaen" w:hAnsi="Sylfaen" w:cs="Sylfaen"/>
          <w:sz w:val="20"/>
          <w:szCs w:val="20"/>
          <w:lang w:val="es-ES"/>
        </w:rPr>
        <w:t>ը</w:t>
      </w:r>
      <w:r w:rsidRPr="002528F7">
        <w:rPr>
          <w:rFonts w:ascii="Arial AM" w:hAnsi="Arial AM"/>
          <w:sz w:val="20"/>
          <w:szCs w:val="20"/>
          <w:lang w:val="es-ES"/>
        </w:rPr>
        <w:t>:</w:t>
      </w:r>
    </w:p>
    <w:p w14:paraId="353A5B2B" w14:textId="77777777" w:rsidR="002D5CF0" w:rsidRPr="002528F7" w:rsidRDefault="0078387F" w:rsidP="00EF3662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Sylfaen" w:hAnsi="Sylfaen" w:cs="Sylfaen"/>
          <w:sz w:val="20"/>
        </w:rPr>
        <w:t>Մասնակիցը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="002240AB" w:rsidRPr="002528F7">
        <w:rPr>
          <w:rFonts w:ascii="Sylfaen" w:hAnsi="Sylfaen" w:cs="Sylfaen"/>
          <w:sz w:val="20"/>
        </w:rPr>
        <w:t>հայտով</w:t>
      </w:r>
      <w:r w:rsidR="002240AB"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ներկայացնում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է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իր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կողմից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</w:rPr>
        <w:t>հաստատված</w:t>
      </w:r>
      <w:r w:rsidRPr="002528F7">
        <w:rPr>
          <w:rFonts w:ascii="Arial AM" w:hAnsi="Arial AM" w:cs="Sylfaen"/>
          <w:sz w:val="20"/>
          <w:lang w:val="es-ES"/>
        </w:rPr>
        <w:t>`</w:t>
      </w:r>
    </w:p>
    <w:p w14:paraId="1AC86028" w14:textId="77777777" w:rsidR="00096865" w:rsidRPr="002528F7" w:rsidRDefault="002D5CF0" w:rsidP="00EF3662">
      <w:pPr>
        <w:ind w:firstLine="567"/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Arial AM" w:hAnsi="Arial AM" w:cs="Sylfaen"/>
          <w:sz w:val="20"/>
          <w:lang w:val="es-ES"/>
        </w:rPr>
        <w:t>2.</w:t>
      </w:r>
      <w:r w:rsidR="00D76BBA" w:rsidRPr="002528F7">
        <w:rPr>
          <w:rFonts w:ascii="Arial AM" w:hAnsi="Arial AM" w:cs="Sylfaen"/>
          <w:sz w:val="20"/>
          <w:lang w:val="es-ES"/>
        </w:rPr>
        <w:t>1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ընթացակարգին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մասնակցելու</w:t>
      </w:r>
      <w:r w:rsidR="00096865" w:rsidRPr="002528F7">
        <w:rPr>
          <w:rFonts w:ascii="Arial AM" w:hAnsi="Arial AM" w:cs="Sylfaen"/>
          <w:sz w:val="20"/>
          <w:lang w:val="af-ZA"/>
        </w:rPr>
        <w:t xml:space="preserve"> </w:t>
      </w:r>
      <w:r w:rsidR="00096865" w:rsidRPr="002528F7">
        <w:rPr>
          <w:rFonts w:ascii="Sylfaen" w:hAnsi="Sylfaen" w:cs="Sylfaen"/>
          <w:sz w:val="20"/>
          <w:lang w:val="ru-RU"/>
        </w:rPr>
        <w:t>դիմում</w:t>
      </w:r>
      <w:r w:rsidR="00EF4630" w:rsidRPr="002528F7">
        <w:rPr>
          <w:rFonts w:ascii="Arial AM" w:hAnsi="Arial AM" w:cs="Sylfaen"/>
          <w:sz w:val="20"/>
          <w:lang w:val="es-ES"/>
        </w:rPr>
        <w:t>-</w:t>
      </w:r>
      <w:r w:rsidR="00EF4630" w:rsidRPr="002528F7">
        <w:rPr>
          <w:rFonts w:ascii="Sylfaen" w:hAnsi="Sylfaen" w:cs="Sylfaen"/>
          <w:sz w:val="20"/>
        </w:rPr>
        <w:t>հայտարարություն</w:t>
      </w:r>
      <w:r w:rsidR="00096865" w:rsidRPr="002528F7">
        <w:rPr>
          <w:rFonts w:ascii="Arial AM" w:hAnsi="Arial AM" w:cs="Sylfaen"/>
          <w:sz w:val="20"/>
          <w:lang w:val="af-ZA"/>
        </w:rPr>
        <w:t xml:space="preserve">` </w:t>
      </w:r>
      <w:r w:rsidR="006F49AA" w:rsidRPr="002528F7">
        <w:rPr>
          <w:rFonts w:ascii="Sylfaen" w:hAnsi="Sylfaen" w:cs="Sylfaen"/>
          <w:sz w:val="20"/>
          <w:lang w:val="af-ZA"/>
        </w:rPr>
        <w:t>համաձայն</w:t>
      </w:r>
      <w:r w:rsidR="006F49AA" w:rsidRPr="002528F7">
        <w:rPr>
          <w:rFonts w:ascii="Arial AM" w:hAnsi="Arial AM" w:cs="Sylfaen"/>
          <w:sz w:val="20"/>
          <w:lang w:val="af-ZA"/>
        </w:rPr>
        <w:t xml:space="preserve"> </w:t>
      </w:r>
      <w:r w:rsidR="006F49AA" w:rsidRPr="002528F7">
        <w:rPr>
          <w:rFonts w:ascii="Sylfaen" w:hAnsi="Sylfaen" w:cs="Sylfaen"/>
          <w:sz w:val="20"/>
          <w:lang w:val="af-ZA"/>
        </w:rPr>
        <w:t>հ</w:t>
      </w:r>
      <w:r w:rsidR="00096865" w:rsidRPr="002528F7">
        <w:rPr>
          <w:rFonts w:ascii="Sylfaen" w:hAnsi="Sylfaen" w:cs="Sylfaen"/>
          <w:sz w:val="20"/>
          <w:lang w:val="ru-RU"/>
        </w:rPr>
        <w:t>ավելված</w:t>
      </w:r>
      <w:r w:rsidR="00096865" w:rsidRPr="002528F7">
        <w:rPr>
          <w:rFonts w:ascii="Arial AM" w:hAnsi="Arial AM" w:cs="Sylfaen"/>
          <w:sz w:val="20"/>
          <w:lang w:val="af-ZA"/>
        </w:rPr>
        <w:t xml:space="preserve"> N 1</w:t>
      </w:r>
      <w:r w:rsidR="006F49AA" w:rsidRPr="002528F7">
        <w:rPr>
          <w:rFonts w:ascii="Arial AM" w:hAnsi="Arial AM" w:cs="Sylfaen"/>
          <w:sz w:val="20"/>
          <w:lang w:val="af-ZA"/>
        </w:rPr>
        <w:t>-</w:t>
      </w:r>
      <w:r w:rsidR="006F49AA" w:rsidRPr="002528F7">
        <w:rPr>
          <w:rFonts w:ascii="Sylfaen" w:hAnsi="Sylfaen" w:cs="Sylfaen"/>
          <w:sz w:val="20"/>
          <w:lang w:val="af-ZA"/>
        </w:rPr>
        <w:t>ի</w:t>
      </w:r>
      <w:r w:rsidR="00BC6807" w:rsidRPr="002528F7">
        <w:rPr>
          <w:rFonts w:ascii="Arial AM" w:hAnsi="Arial AM" w:cs="Sylfaen"/>
          <w:sz w:val="20"/>
          <w:lang w:val="es-ES"/>
        </w:rPr>
        <w:t>.</w:t>
      </w:r>
    </w:p>
    <w:p w14:paraId="141DA8B7" w14:textId="77777777" w:rsidR="00EF4630" w:rsidRPr="002528F7" w:rsidRDefault="00096865" w:rsidP="00EF4630">
      <w:pPr>
        <w:pStyle w:val="norm"/>
        <w:spacing w:line="276" w:lineRule="auto"/>
        <w:ind w:firstLine="567"/>
        <w:rPr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 w:cs="Sylfaen"/>
          <w:sz w:val="20"/>
          <w:lang w:val="af-ZA"/>
        </w:rPr>
        <w:t>2.</w:t>
      </w:r>
      <w:r w:rsidR="00180EE9" w:rsidRPr="002528F7">
        <w:rPr>
          <w:rFonts w:ascii="Arial AM" w:hAnsi="Arial AM" w:cs="Sylfaen"/>
          <w:sz w:val="20"/>
          <w:lang w:val="af-ZA"/>
        </w:rPr>
        <w:t>2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="00C96127" w:rsidRPr="002528F7">
        <w:rPr>
          <w:rFonts w:ascii="Sylfaen" w:hAnsi="Sylfaen" w:cs="Sylfaen"/>
          <w:sz w:val="20"/>
          <w:lang w:val="af-ZA"/>
        </w:rPr>
        <w:t>ենթակապալի</w:t>
      </w:r>
      <w:r w:rsidR="00C96127" w:rsidRPr="002528F7">
        <w:rPr>
          <w:rFonts w:ascii="Arial AM" w:hAnsi="Arial AM" w:cs="Sylfaen"/>
          <w:sz w:val="20"/>
          <w:lang w:val="af-ZA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պայմանագրի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պատճենը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և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դրա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կողմ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հանդիսացող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անձի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տվյալները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եթե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պայմանագիրն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իրականացվելու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է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EF4630" w:rsidRPr="002528F7">
        <w:rPr>
          <w:rFonts w:ascii="Sylfaen" w:hAnsi="Sylfaen" w:cs="Sylfaen"/>
          <w:sz w:val="20"/>
          <w:szCs w:val="24"/>
          <w:lang w:eastAsia="en-US"/>
        </w:rPr>
        <w:t>միջոցով</w:t>
      </w:r>
      <w:r w:rsidR="00EF4630" w:rsidRPr="002528F7">
        <w:rPr>
          <w:rFonts w:ascii="Arial AM" w:hAnsi="Arial AM" w:cs="Sylfaen"/>
          <w:sz w:val="20"/>
          <w:szCs w:val="24"/>
          <w:lang w:val="af-ZA" w:eastAsia="en-US"/>
        </w:rPr>
        <w:t>.</w:t>
      </w:r>
    </w:p>
    <w:p w14:paraId="50DE2136" w14:textId="47374849" w:rsidR="00EF4630" w:rsidRPr="002528F7" w:rsidRDefault="00EF4630" w:rsidP="00505AD4">
      <w:pPr>
        <w:pStyle w:val="norm"/>
        <w:spacing w:line="240" w:lineRule="auto"/>
        <w:ind w:firstLine="567"/>
        <w:rPr>
          <w:rFonts w:ascii="Arial AM" w:hAnsi="Arial AM" w:cs="Sylfaen"/>
          <w:color w:val="FFFFFF"/>
          <w:sz w:val="20"/>
          <w:szCs w:val="24"/>
          <w:lang w:val="hy-AM" w:eastAsia="en-US"/>
        </w:rPr>
      </w:pP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2.3 </w:t>
      </w:r>
      <w:r w:rsidRPr="002528F7">
        <w:rPr>
          <w:rFonts w:ascii="Sylfaen" w:hAnsi="Sylfaen" w:cs="Sylfaen"/>
          <w:sz w:val="20"/>
          <w:szCs w:val="24"/>
          <w:lang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Pr="002528F7">
        <w:rPr>
          <w:rFonts w:ascii="Sylfaen" w:hAnsi="Sylfaen" w:cs="Sylfaen"/>
          <w:sz w:val="20"/>
          <w:szCs w:val="24"/>
          <w:lang w:eastAsia="en-US"/>
        </w:rPr>
        <w:t>եթե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մասնակիցները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մասնակցում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են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համատեղ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կարգով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(</w:t>
      </w:r>
      <w:r w:rsidRPr="002528F7">
        <w:rPr>
          <w:rFonts w:ascii="Sylfaen" w:hAnsi="Sylfaen" w:cs="Sylfaen"/>
          <w:sz w:val="20"/>
          <w:szCs w:val="24"/>
          <w:lang w:eastAsia="en-US"/>
        </w:rPr>
        <w:t>կոնսորցիումով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>).</w:t>
      </w:r>
      <w:r w:rsidR="000E08D1" w:rsidRPr="002528F7">
        <w:rPr>
          <w:rStyle w:val="af6"/>
          <w:rFonts w:ascii="Arial AM" w:hAnsi="Arial AM" w:cs="Sylfaen"/>
          <w:sz w:val="20"/>
          <w:szCs w:val="24"/>
          <w:lang w:val="af-ZA" w:eastAsia="en-US"/>
        </w:rPr>
        <w:footnoteReference w:id="18"/>
      </w:r>
    </w:p>
    <w:p w14:paraId="74ACFF50" w14:textId="16AEBE5A" w:rsidR="006505D2" w:rsidRPr="002528F7" w:rsidRDefault="002C4DBF" w:rsidP="006A26BE">
      <w:pPr>
        <w:ind w:firstLine="567"/>
        <w:jc w:val="both"/>
        <w:rPr>
          <w:rFonts w:ascii="Arial AM" w:hAnsi="Arial AM"/>
          <w:sz w:val="20"/>
          <w:vertAlign w:val="superscript"/>
          <w:lang w:val="hy-AM"/>
        </w:rPr>
      </w:pPr>
      <w:r w:rsidRPr="002528F7">
        <w:rPr>
          <w:rFonts w:ascii="Arial AM" w:hAnsi="Arial AM" w:cs="Sylfaen"/>
          <w:sz w:val="20"/>
          <w:lang w:val="af-ZA"/>
        </w:rPr>
        <w:t>2</w:t>
      </w:r>
      <w:r w:rsidR="00E968EF" w:rsidRPr="002528F7">
        <w:rPr>
          <w:rFonts w:ascii="Arial AM" w:hAnsi="Arial AM" w:cs="Sylfaen"/>
          <w:sz w:val="20"/>
          <w:lang w:val="af-ZA"/>
        </w:rPr>
        <w:t>.</w:t>
      </w:r>
      <w:r w:rsidR="002E11D1" w:rsidRPr="002528F7">
        <w:rPr>
          <w:rFonts w:ascii="Arial AM" w:hAnsi="Arial AM" w:cs="Sylfaen"/>
          <w:sz w:val="20"/>
          <w:lang w:val="af-ZA"/>
        </w:rPr>
        <w:t>4</w:t>
      </w:r>
      <w:r w:rsidR="002240AB"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հայտի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</w:t>
      </w:r>
      <w:r w:rsidR="006A26BE" w:rsidRPr="002528F7">
        <w:rPr>
          <w:rFonts w:ascii="Arial AM" w:hAnsi="Arial AM" w:cs="Sylfaen"/>
          <w:sz w:val="20"/>
          <w:lang w:val="hy-AM"/>
        </w:rPr>
        <w:t xml:space="preserve">, </w:t>
      </w:r>
      <w:r w:rsidR="006A26BE" w:rsidRPr="002528F7">
        <w:rPr>
          <w:rFonts w:ascii="Sylfaen" w:hAnsi="Sylfaen" w:cs="Sylfaen"/>
          <w:sz w:val="20"/>
          <w:lang w:val="hy-AM"/>
        </w:rPr>
        <w:t>որը</w:t>
      </w:r>
      <w:r w:rsidR="006A26BE" w:rsidRPr="002528F7">
        <w:rPr>
          <w:rFonts w:ascii="Arial AM" w:hAnsi="Arial AM" w:cs="Sylfaen"/>
          <w:sz w:val="20"/>
          <w:lang w:val="hy-AM"/>
        </w:rPr>
        <w:t xml:space="preserve"> </w:t>
      </w:r>
      <w:r w:rsidR="006A26BE" w:rsidRPr="002528F7">
        <w:rPr>
          <w:rFonts w:ascii="Sylfaen" w:hAnsi="Sylfaen" w:cs="Sylfaen"/>
          <w:sz w:val="20"/>
          <w:lang w:val="hy-AM"/>
        </w:rPr>
        <w:t>ներկայացվում</w:t>
      </w:r>
      <w:r w:rsidR="006A26BE" w:rsidRPr="002528F7">
        <w:rPr>
          <w:rFonts w:ascii="Arial AM" w:hAnsi="Arial AM" w:cs="Sylfaen"/>
          <w:sz w:val="20"/>
          <w:lang w:val="hy-AM"/>
        </w:rPr>
        <w:t xml:space="preserve"> </w:t>
      </w:r>
      <w:r w:rsidR="006A26BE" w:rsidRPr="002528F7">
        <w:rPr>
          <w:rFonts w:ascii="Sylfaen" w:hAnsi="Sylfaen" w:cs="Sylfaen"/>
          <w:sz w:val="20"/>
          <w:lang w:val="hy-AM"/>
        </w:rPr>
        <w:t>է</w:t>
      </w:r>
      <w:r w:rsidR="000F3B31" w:rsidRPr="002528F7">
        <w:rPr>
          <w:rFonts w:ascii="Arial AM" w:hAnsi="Arial AM" w:cs="Sylfaen"/>
          <w:sz w:val="20"/>
          <w:lang w:val="hy-AM"/>
        </w:rPr>
        <w:t xml:space="preserve"> </w:t>
      </w:r>
      <w:r w:rsidR="000C062F" w:rsidRPr="002528F7">
        <w:rPr>
          <w:rFonts w:ascii="Sylfaen" w:hAnsi="Sylfaen" w:cs="Sylfaen"/>
          <w:sz w:val="20"/>
          <w:lang w:val="hy-AM"/>
        </w:rPr>
        <w:t>կանխիկ</w:t>
      </w:r>
      <w:r w:rsidR="000C062F" w:rsidRPr="002528F7">
        <w:rPr>
          <w:rFonts w:ascii="Arial AM" w:hAnsi="Arial AM" w:cs="Sylfaen"/>
          <w:sz w:val="20"/>
          <w:lang w:val="hy-AM"/>
        </w:rPr>
        <w:t xml:space="preserve"> </w:t>
      </w:r>
      <w:r w:rsidR="000C062F" w:rsidRPr="002528F7">
        <w:rPr>
          <w:rFonts w:ascii="Sylfaen" w:hAnsi="Sylfaen" w:cs="Sylfaen"/>
          <w:sz w:val="20"/>
          <w:lang w:val="hy-AM"/>
        </w:rPr>
        <w:t>փողի</w:t>
      </w:r>
      <w:r w:rsidR="000C062F" w:rsidRPr="002528F7">
        <w:rPr>
          <w:rFonts w:ascii="Arial AM" w:hAnsi="Arial AM" w:cs="Sylfaen"/>
          <w:sz w:val="20"/>
          <w:lang w:val="hy-AM"/>
        </w:rPr>
        <w:t xml:space="preserve"> </w:t>
      </w:r>
      <w:r w:rsidR="006505D2" w:rsidRPr="002528F7">
        <w:rPr>
          <w:rFonts w:ascii="Sylfaen" w:hAnsi="Sylfaen" w:cs="Sylfaen"/>
          <w:sz w:val="20"/>
          <w:lang w:val="hy-AM"/>
        </w:rPr>
        <w:t>կամ</w:t>
      </w:r>
      <w:r w:rsidR="006505D2" w:rsidRPr="002528F7">
        <w:rPr>
          <w:rFonts w:ascii="Arial AM" w:hAnsi="Arial AM" w:cs="Sylfaen"/>
          <w:sz w:val="20"/>
          <w:lang w:val="hy-AM"/>
        </w:rPr>
        <w:t xml:space="preserve"> </w:t>
      </w:r>
      <w:r w:rsidR="006505D2" w:rsidRPr="002528F7">
        <w:rPr>
          <w:rFonts w:ascii="Sylfaen" w:hAnsi="Sylfaen" w:cs="Sylfaen"/>
          <w:sz w:val="20"/>
          <w:lang w:val="hy-AM"/>
        </w:rPr>
        <w:t>բանկային</w:t>
      </w:r>
      <w:r w:rsidR="006505D2" w:rsidRPr="002528F7">
        <w:rPr>
          <w:rFonts w:ascii="Arial AM" w:hAnsi="Arial AM" w:cs="Sylfaen"/>
          <w:sz w:val="20"/>
          <w:lang w:val="hy-AM"/>
        </w:rPr>
        <w:t xml:space="preserve"> </w:t>
      </w:r>
      <w:r w:rsidR="006505D2" w:rsidRPr="002528F7">
        <w:rPr>
          <w:rFonts w:ascii="Sylfaen" w:hAnsi="Sylfaen" w:cs="Sylfaen"/>
          <w:sz w:val="20"/>
          <w:lang w:val="hy-AM"/>
        </w:rPr>
        <w:t>երաշխիքի</w:t>
      </w:r>
      <w:r w:rsidR="006505D2" w:rsidRPr="002528F7">
        <w:rPr>
          <w:rFonts w:ascii="Arial AM" w:hAnsi="Arial AM" w:cs="Sylfaen"/>
          <w:sz w:val="20"/>
          <w:lang w:val="hy-AM"/>
        </w:rPr>
        <w:t xml:space="preserve"> </w:t>
      </w:r>
      <w:r w:rsidR="000C062F" w:rsidRPr="002528F7">
        <w:rPr>
          <w:rFonts w:ascii="Sylfaen" w:hAnsi="Sylfaen" w:cs="Sylfaen"/>
          <w:sz w:val="20"/>
          <w:lang w:val="hy-AM"/>
        </w:rPr>
        <w:t>ձևով</w:t>
      </w:r>
      <w:r w:rsidR="00F02DBC" w:rsidRPr="002528F7">
        <w:rPr>
          <w:rFonts w:ascii="Arial AM" w:hAnsi="Arial AM" w:cs="Sylfaen"/>
          <w:sz w:val="20"/>
          <w:lang w:val="af-ZA"/>
        </w:rPr>
        <w:t xml:space="preserve"> (</w:t>
      </w:r>
      <w:r w:rsidR="00F02DBC" w:rsidRPr="002528F7">
        <w:rPr>
          <w:rFonts w:ascii="Sylfaen" w:hAnsi="Sylfaen" w:cs="Sylfaen"/>
          <w:sz w:val="20"/>
          <w:lang w:val="hy-AM"/>
        </w:rPr>
        <w:t>հավելված</w:t>
      </w:r>
      <w:r w:rsidR="00F02DBC" w:rsidRPr="002528F7">
        <w:rPr>
          <w:rFonts w:ascii="Arial AM" w:hAnsi="Arial AM" w:cs="Sylfaen"/>
          <w:sz w:val="20"/>
          <w:lang w:val="af-ZA"/>
        </w:rPr>
        <w:t xml:space="preserve"> N 3)</w:t>
      </w:r>
      <w:r w:rsidR="006A26BE" w:rsidRPr="002528F7">
        <w:rPr>
          <w:rFonts w:ascii="Arial AM" w:hAnsi="Arial AM" w:cs="Sylfaen"/>
          <w:sz w:val="20"/>
          <w:lang w:val="hy-AM"/>
        </w:rPr>
        <w:t>:</w:t>
      </w:r>
      <w:r w:rsidR="0077364F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Ընդ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որում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հայտով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ներկայացվում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է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կանխիկ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փողի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վճարումը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հավաստող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բնօրինակ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փաստաթղթի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կամ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բանկային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երաշխիքի</w:t>
      </w:r>
      <w:r w:rsidR="00B26608" w:rsidRPr="002528F7">
        <w:rPr>
          <w:rFonts w:ascii="Arial AM" w:hAnsi="Arial AM" w:cs="Sylfaen"/>
          <w:sz w:val="20"/>
          <w:lang w:val="hy-AM"/>
        </w:rPr>
        <w:t xml:space="preserve"> </w:t>
      </w:r>
      <w:r w:rsidR="00B26608" w:rsidRPr="002528F7">
        <w:rPr>
          <w:rFonts w:ascii="Sylfaen" w:hAnsi="Sylfaen" w:cs="Sylfaen"/>
          <w:sz w:val="20"/>
          <w:lang w:val="hy-AM"/>
        </w:rPr>
        <w:t>բնօրինակը</w:t>
      </w:r>
      <w:r w:rsidR="00B26608" w:rsidRPr="002528F7">
        <w:rPr>
          <w:rFonts w:ascii="Arial AM" w:hAnsi="Arial AM" w:cs="Sylfaen"/>
          <w:sz w:val="20"/>
          <w:lang w:val="af-ZA"/>
        </w:rPr>
        <w:t>:</w:t>
      </w:r>
      <w:r w:rsidR="000E08D1" w:rsidRPr="002528F7">
        <w:rPr>
          <w:rStyle w:val="af6"/>
          <w:rFonts w:ascii="Arial AM" w:hAnsi="Arial AM" w:cs="Sylfaen"/>
          <w:sz w:val="20"/>
          <w:lang w:val="af-ZA"/>
        </w:rPr>
        <w:footnoteReference w:id="19"/>
      </w:r>
      <w:r w:rsidR="00B26608" w:rsidRPr="002528F7" w:rsidDel="00B26608">
        <w:rPr>
          <w:rFonts w:ascii="Arial AM" w:hAnsi="Arial AM" w:cs="Sylfaen"/>
          <w:sz w:val="20"/>
          <w:lang w:val="hy-AM"/>
        </w:rPr>
        <w:t xml:space="preserve"> </w:t>
      </w:r>
    </w:p>
    <w:p w14:paraId="2BCB9314" w14:textId="77777777" w:rsidR="002E11D1" w:rsidRPr="002528F7" w:rsidRDefault="00096865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Arial AM" w:hAnsi="Arial AM" w:cs="Sylfaen"/>
          <w:sz w:val="20"/>
          <w:lang w:val="af-ZA"/>
        </w:rPr>
        <w:t>2.</w:t>
      </w:r>
      <w:r w:rsidR="002E11D1" w:rsidRPr="002528F7">
        <w:rPr>
          <w:rFonts w:ascii="Arial AM" w:hAnsi="Arial AM" w:cs="Sylfaen"/>
          <w:sz w:val="20"/>
          <w:lang w:val="af-ZA"/>
        </w:rPr>
        <w:t>5</w:t>
      </w:r>
      <w:r w:rsidR="00FF3C84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գնային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առաջարկ</w:t>
      </w:r>
      <w:r w:rsidR="00294FFF" w:rsidRPr="002528F7">
        <w:rPr>
          <w:rFonts w:ascii="Arial AM" w:hAnsi="Arial AM" w:cs="Sylfaen"/>
          <w:sz w:val="20"/>
          <w:lang w:val="af-ZA"/>
        </w:rPr>
        <w:t xml:space="preserve">` </w:t>
      </w:r>
      <w:r w:rsidR="00294FFF" w:rsidRPr="002528F7">
        <w:rPr>
          <w:rFonts w:ascii="Sylfaen" w:hAnsi="Sylfaen" w:cs="Sylfaen"/>
          <w:sz w:val="20"/>
          <w:lang w:val="hy-AM"/>
        </w:rPr>
        <w:t>համաձայն</w:t>
      </w:r>
      <w:r w:rsidR="00294FFF" w:rsidRPr="002528F7">
        <w:rPr>
          <w:rFonts w:ascii="Arial AM" w:hAnsi="Arial AM" w:cs="Sylfaen"/>
          <w:sz w:val="20"/>
          <w:lang w:val="af-ZA"/>
        </w:rPr>
        <w:t xml:space="preserve"> </w:t>
      </w:r>
      <w:r w:rsidR="00294FFF" w:rsidRPr="002528F7">
        <w:rPr>
          <w:rFonts w:ascii="Sylfaen" w:hAnsi="Sylfaen" w:cs="Sylfaen"/>
          <w:sz w:val="20"/>
          <w:lang w:val="hy-AM"/>
        </w:rPr>
        <w:t>հավելված</w:t>
      </w:r>
      <w:r w:rsidR="00294FFF" w:rsidRPr="002528F7">
        <w:rPr>
          <w:rFonts w:ascii="Arial AM" w:hAnsi="Arial AM" w:cs="Sylfaen"/>
          <w:sz w:val="20"/>
          <w:lang w:val="af-ZA"/>
        </w:rPr>
        <w:t xml:space="preserve"> N </w:t>
      </w:r>
      <w:r w:rsidR="004D557A" w:rsidRPr="002528F7">
        <w:rPr>
          <w:rFonts w:ascii="Arial AM" w:hAnsi="Arial AM" w:cs="Sylfaen"/>
          <w:sz w:val="20"/>
          <w:lang w:val="af-ZA"/>
        </w:rPr>
        <w:t>2</w:t>
      </w:r>
      <w:r w:rsidR="00294FFF" w:rsidRPr="002528F7">
        <w:rPr>
          <w:rFonts w:ascii="Arial AM" w:hAnsi="Arial AM" w:cs="Sylfaen"/>
          <w:sz w:val="20"/>
          <w:lang w:val="af-ZA"/>
        </w:rPr>
        <w:t>-</w:t>
      </w:r>
      <w:r w:rsidR="00294FFF" w:rsidRPr="002528F7">
        <w:rPr>
          <w:rFonts w:ascii="Sylfaen" w:hAnsi="Sylfaen" w:cs="Sylfaen"/>
          <w:sz w:val="20"/>
          <w:lang w:val="hy-AM"/>
        </w:rPr>
        <w:t>ի</w:t>
      </w:r>
      <w:r w:rsidR="00294FFF" w:rsidRPr="002528F7">
        <w:rPr>
          <w:rFonts w:ascii="Arial AM" w:hAnsi="Arial AM" w:cs="Sylfaen"/>
          <w:sz w:val="20"/>
          <w:lang w:val="af-ZA"/>
        </w:rPr>
        <w:t xml:space="preserve">: </w:t>
      </w:r>
      <w:r w:rsidR="00294FFF" w:rsidRPr="002528F7">
        <w:rPr>
          <w:rFonts w:ascii="Sylfaen" w:hAnsi="Sylfaen" w:cs="Sylfaen"/>
          <w:sz w:val="20"/>
          <w:lang w:val="af-ZA"/>
        </w:rPr>
        <w:t>Գնային</w:t>
      </w:r>
      <w:r w:rsidR="00294FFF" w:rsidRPr="002528F7">
        <w:rPr>
          <w:rFonts w:ascii="Arial AM" w:hAnsi="Arial AM" w:cs="Sylfaen"/>
          <w:sz w:val="20"/>
          <w:lang w:val="af-ZA"/>
        </w:rPr>
        <w:t xml:space="preserve"> </w:t>
      </w:r>
      <w:r w:rsidR="00294FFF" w:rsidRPr="002528F7">
        <w:rPr>
          <w:rFonts w:ascii="Sylfaen" w:hAnsi="Sylfaen" w:cs="Sylfaen"/>
          <w:sz w:val="20"/>
          <w:lang w:val="af-ZA"/>
        </w:rPr>
        <w:t>առաջարկը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ներկայացվում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է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5A1D54" w:rsidRPr="002528F7">
        <w:rPr>
          <w:rFonts w:ascii="Sylfaen" w:hAnsi="Sylfaen" w:cs="Sylfaen"/>
          <w:sz w:val="20"/>
          <w:szCs w:val="20"/>
          <w:lang w:val="hy-AM"/>
        </w:rPr>
        <w:t>արժեք</w:t>
      </w:r>
      <w:r w:rsidR="005A1D54"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="00357C32" w:rsidRPr="002528F7">
        <w:rPr>
          <w:rFonts w:ascii="Arial AM" w:hAnsi="Arial AM" w:cs="Sylfaen"/>
          <w:sz w:val="20"/>
          <w:lang w:val="af-ZA"/>
        </w:rPr>
        <w:t>(</w:t>
      </w:r>
      <w:r w:rsidR="00357C32" w:rsidRPr="002528F7">
        <w:rPr>
          <w:rFonts w:ascii="Sylfaen" w:hAnsi="Sylfaen" w:cs="Sylfaen"/>
          <w:sz w:val="20"/>
          <w:lang w:val="af-ZA"/>
        </w:rPr>
        <w:t>ինքնարժեքի</w:t>
      </w:r>
      <w:r w:rsidR="00357C32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  <w:lang w:val="af-ZA"/>
        </w:rPr>
        <w:t>և</w:t>
      </w:r>
      <w:r w:rsidR="00357C32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  <w:lang w:val="af-ZA"/>
        </w:rPr>
        <w:t>կանխատեսվող</w:t>
      </w:r>
      <w:r w:rsidR="00357C32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  <w:lang w:val="af-ZA"/>
        </w:rPr>
        <w:t>շահույթի</w:t>
      </w:r>
      <w:r w:rsidR="00357C32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  <w:lang w:val="af-ZA"/>
        </w:rPr>
        <w:t>հանրագումարը</w:t>
      </w:r>
      <w:r w:rsidR="00357C32" w:rsidRPr="002528F7">
        <w:rPr>
          <w:rFonts w:ascii="Arial AM" w:hAnsi="Arial AM" w:cs="Sylfaen"/>
          <w:sz w:val="20"/>
          <w:lang w:val="af-ZA"/>
        </w:rPr>
        <w:t xml:space="preserve">) </w:t>
      </w:r>
      <w:r w:rsidR="00E67BA7" w:rsidRPr="002528F7">
        <w:rPr>
          <w:rFonts w:ascii="Sylfaen" w:hAnsi="Sylfaen" w:cs="Sylfaen"/>
          <w:sz w:val="20"/>
          <w:lang w:val="hy-AM"/>
        </w:rPr>
        <w:t>և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ավելացված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արժեքի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հարկ</w:t>
      </w:r>
      <w:r w:rsidR="00E67BA7" w:rsidRPr="002528F7" w:rsidDel="001A1F55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ընդհանրական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բաղադրիչներից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բաղկացած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հաշվարկի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hy-AM"/>
        </w:rPr>
        <w:t>ձևով։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357C32" w:rsidRPr="002528F7">
        <w:rPr>
          <w:rFonts w:ascii="Sylfaen" w:hAnsi="Sylfaen" w:cs="Sylfaen"/>
          <w:sz w:val="20"/>
        </w:rPr>
        <w:t>Ա</w:t>
      </w:r>
      <w:r w:rsidR="005A1D54" w:rsidRPr="002528F7">
        <w:rPr>
          <w:rFonts w:ascii="Sylfaen" w:hAnsi="Sylfaen" w:cs="Sylfaen"/>
          <w:sz w:val="20"/>
          <w:lang w:val="hy-AM"/>
        </w:rPr>
        <w:t>րժեքի</w:t>
      </w:r>
      <w:r w:rsidR="005A1D54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բաղադրիչների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հաշվարկ</w:t>
      </w:r>
      <w:r w:rsidR="00E67BA7" w:rsidRPr="002528F7">
        <w:rPr>
          <w:rFonts w:ascii="Arial AM" w:hAnsi="Arial AM" w:cs="Sylfaen"/>
          <w:sz w:val="20"/>
          <w:lang w:val="af-ZA"/>
        </w:rPr>
        <w:t xml:space="preserve">` </w:t>
      </w:r>
      <w:r w:rsidR="00E67BA7" w:rsidRPr="002528F7">
        <w:rPr>
          <w:rFonts w:ascii="Sylfaen" w:hAnsi="Sylfaen" w:cs="Sylfaen"/>
          <w:sz w:val="20"/>
          <w:lang w:val="ru-RU"/>
        </w:rPr>
        <w:t>բացվածք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կամ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այլ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մանրամասներ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չեն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պահանջվում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և</w:t>
      </w:r>
      <w:r w:rsidR="00E67BA7" w:rsidRPr="002528F7">
        <w:rPr>
          <w:rFonts w:ascii="Arial AM" w:hAnsi="Arial AM" w:cs="Sylfaen"/>
          <w:sz w:val="20"/>
          <w:lang w:val="af-ZA"/>
        </w:rPr>
        <w:t xml:space="preserve"> </w:t>
      </w:r>
      <w:r w:rsidR="00E67BA7" w:rsidRPr="002528F7">
        <w:rPr>
          <w:rFonts w:ascii="Sylfaen" w:hAnsi="Sylfaen" w:cs="Sylfaen"/>
          <w:sz w:val="20"/>
          <w:lang w:val="ru-RU"/>
        </w:rPr>
        <w:t>ներկայացվում</w:t>
      </w:r>
      <w:r w:rsidR="002E11D1" w:rsidRPr="002528F7">
        <w:rPr>
          <w:rFonts w:ascii="Arial AM" w:hAnsi="Arial AM" w:cs="Sylfaen"/>
          <w:sz w:val="20"/>
          <w:lang w:val="af-ZA"/>
        </w:rPr>
        <w:t>.</w:t>
      </w:r>
    </w:p>
    <w:p w14:paraId="3837C322" w14:textId="72569D4C" w:rsidR="002E11D1" w:rsidRPr="002528F7" w:rsidDel="00C20953" w:rsidRDefault="002E11D1" w:rsidP="00E55885">
      <w:pPr>
        <w:pStyle w:val="norm"/>
        <w:spacing w:line="240" w:lineRule="auto"/>
        <w:ind w:firstLine="567"/>
        <w:rPr>
          <w:del w:id="8" w:author="Sergey Shahnazaryan" w:date="2024-02-09T13:46:00Z"/>
          <w:rFonts w:ascii="Arial AM" w:hAnsi="Arial AM" w:cs="Sylfaen"/>
          <w:sz w:val="20"/>
          <w:szCs w:val="24"/>
          <w:lang w:val="af-ZA" w:eastAsia="en-US"/>
        </w:rPr>
      </w:pPr>
      <w:r w:rsidRPr="002528F7">
        <w:rPr>
          <w:rFonts w:ascii="Arial AM" w:hAnsi="Arial AM"/>
          <w:sz w:val="20"/>
          <w:lang w:val="af-ZA"/>
        </w:rPr>
        <w:t xml:space="preserve">2.6 </w:t>
      </w:r>
      <w:r w:rsidRPr="002528F7">
        <w:rPr>
          <w:rFonts w:ascii="Sylfaen" w:hAnsi="Sylfaen" w:cs="Sylfaen"/>
          <w:sz w:val="20"/>
          <w:szCs w:val="24"/>
          <w:lang w:eastAsia="en-US"/>
        </w:rPr>
        <w:t>շինարարական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աշխատանքների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գնման</w:t>
      </w:r>
      <w:r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Pr="002528F7">
        <w:rPr>
          <w:rFonts w:ascii="Sylfaen" w:hAnsi="Sylfaen" w:cs="Sylfaen"/>
          <w:sz w:val="20"/>
          <w:szCs w:val="24"/>
          <w:lang w:eastAsia="en-US"/>
        </w:rPr>
        <w:t>դեպքում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իր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կողմից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հաստատված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հավաստում՝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lang w:val="af-ZA"/>
        </w:rPr>
        <w:t>համաձայն</w:t>
      </w:r>
      <w:r w:rsidR="00C20953" w:rsidRPr="002528F7">
        <w:rPr>
          <w:rFonts w:ascii="Arial AM" w:hAnsi="Arial AM" w:cs="Sylfaen"/>
          <w:sz w:val="20"/>
          <w:lang w:val="af-ZA"/>
        </w:rPr>
        <w:t xml:space="preserve"> </w:t>
      </w:r>
      <w:r w:rsidR="00C20953" w:rsidRPr="002528F7">
        <w:rPr>
          <w:rFonts w:ascii="Sylfaen" w:hAnsi="Sylfaen" w:cs="Sylfaen"/>
          <w:sz w:val="20"/>
          <w:lang w:val="af-ZA"/>
        </w:rPr>
        <w:t>հ</w:t>
      </w:r>
      <w:r w:rsidR="00C20953" w:rsidRPr="002528F7">
        <w:rPr>
          <w:rFonts w:ascii="Sylfaen" w:hAnsi="Sylfaen" w:cs="Sylfaen"/>
          <w:sz w:val="20"/>
          <w:lang w:val="ru-RU"/>
        </w:rPr>
        <w:t>ավելված</w:t>
      </w:r>
      <w:r w:rsidR="00C20953" w:rsidRPr="002528F7">
        <w:rPr>
          <w:rFonts w:ascii="Arial AM" w:hAnsi="Arial AM" w:cs="Sylfaen"/>
          <w:sz w:val="20"/>
          <w:lang w:val="af-ZA"/>
        </w:rPr>
        <w:t xml:space="preserve"> N 1</w:t>
      </w:r>
      <w:r w:rsidR="00C20953" w:rsidRPr="002528F7">
        <w:rPr>
          <w:rFonts w:ascii="Arial AM" w:hAnsi="Arial AM" w:cs="Sylfaen"/>
          <w:sz w:val="20"/>
          <w:lang w:val="hy-AM"/>
        </w:rPr>
        <w:t>.1</w:t>
      </w:r>
      <w:r w:rsidR="00C20953" w:rsidRPr="002528F7">
        <w:rPr>
          <w:rFonts w:ascii="Arial AM" w:hAnsi="Arial AM" w:cs="Sylfaen"/>
          <w:sz w:val="20"/>
          <w:lang w:val="af-ZA"/>
        </w:rPr>
        <w:t>-</w:t>
      </w:r>
      <w:r w:rsidR="00C20953" w:rsidRPr="002528F7">
        <w:rPr>
          <w:rFonts w:ascii="Sylfaen" w:hAnsi="Sylfaen" w:cs="Sylfaen"/>
          <w:sz w:val="20"/>
          <w:lang w:val="af-ZA"/>
        </w:rPr>
        <w:t>ի</w:t>
      </w:r>
      <w:r w:rsidR="00C20953" w:rsidRPr="002528F7">
        <w:rPr>
          <w:rFonts w:ascii="Arial AM" w:hAnsi="Arial AM" w:cs="Sylfaen"/>
          <w:sz w:val="20"/>
          <w:lang w:val="hy-AM"/>
        </w:rPr>
        <w:t>,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սույն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հրավերին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կցված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նախագծային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փաստաթղթերով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որը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հանդիսանում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է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կնքվելիք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պայմանագրի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անբաժանելի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մասը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սահմանված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տեխնիկական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բնութագրերին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երաշխիքային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սպասարկման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պայմաններին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համապատասխանող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նյութերի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(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կամ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)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սարքերի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ու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սարքավորումների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տեղադրման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(</w:t>
      </w:r>
      <w:r w:rsidR="00C20953" w:rsidRPr="002528F7">
        <w:rPr>
          <w:rFonts w:ascii="Sylfaen" w:hAnsi="Sylfaen" w:cs="Sylfaen"/>
          <w:sz w:val="20"/>
          <w:szCs w:val="24"/>
          <w:lang w:val="hy-AM" w:eastAsia="en-US"/>
        </w:rPr>
        <w:t>օգտագործման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>)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պարտավորության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մասին՝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մինչև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տեղադրումը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>(</w:t>
      </w:r>
      <w:r w:rsidR="00C20953" w:rsidRPr="002528F7">
        <w:rPr>
          <w:rFonts w:ascii="Sylfaen" w:hAnsi="Sylfaen" w:cs="Sylfaen"/>
          <w:sz w:val="20"/>
          <w:szCs w:val="24"/>
          <w:lang w:val="hy-AM" w:eastAsia="en-US"/>
        </w:rPr>
        <w:t>օգտագործումը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)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դրանց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տեխնիկական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բնութագրերը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ապրանքային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նշանները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ֆիրմային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անվանումները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,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մակնիշները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երաշխիքային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ժամկետները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նախապես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val="hy-AM" w:eastAsia="en-US"/>
        </w:rPr>
        <w:t>գրավոր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համաձայնեցնելով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հետ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: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Սույն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val="hy-AM" w:eastAsia="en-US"/>
        </w:rPr>
        <w:t>կետով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նախատեսված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հավաստումն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առանձին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հավելվածով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հաստատվում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է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նաև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կնքվելիք</w:t>
      </w:r>
      <w:r w:rsidR="00C20953" w:rsidRPr="002528F7">
        <w:rPr>
          <w:rFonts w:ascii="Arial AM" w:hAnsi="Arial AM" w:cs="Sylfaen"/>
          <w:sz w:val="20"/>
          <w:szCs w:val="24"/>
          <w:lang w:val="af-ZA" w:eastAsia="en-US"/>
        </w:rPr>
        <w:t xml:space="preserve"> </w:t>
      </w:r>
      <w:r w:rsidR="00C20953" w:rsidRPr="002528F7">
        <w:rPr>
          <w:rFonts w:ascii="Sylfaen" w:hAnsi="Sylfaen" w:cs="Sylfaen"/>
          <w:sz w:val="20"/>
          <w:szCs w:val="24"/>
          <w:lang w:eastAsia="en-US"/>
        </w:rPr>
        <w:t>պայմանագրով</w:t>
      </w:r>
      <w:r w:rsidR="00C20953" w:rsidRPr="002528F7">
        <w:rPr>
          <w:rFonts w:ascii="Arial AM" w:hAnsi="Arial AM" w:cs="Sylfaen"/>
          <w:sz w:val="20"/>
          <w:szCs w:val="24"/>
          <w:lang w:val="hy-AM" w:eastAsia="en-US"/>
        </w:rPr>
        <w:t>:</w:t>
      </w:r>
      <w:r w:rsidR="000E08D1" w:rsidRPr="002528F7">
        <w:rPr>
          <w:rStyle w:val="af6"/>
          <w:rFonts w:ascii="Arial AM" w:hAnsi="Arial AM" w:cs="Sylfaen"/>
          <w:sz w:val="20"/>
          <w:szCs w:val="24"/>
          <w:lang w:val="af-ZA" w:eastAsia="en-US"/>
        </w:rPr>
        <w:footnoteReference w:id="20"/>
      </w:r>
    </w:p>
    <w:p w14:paraId="4E45C179" w14:textId="77777777" w:rsidR="002E11D1" w:rsidRPr="002528F7" w:rsidRDefault="002E11D1" w:rsidP="002E11D1">
      <w:pPr>
        <w:ind w:firstLine="567"/>
        <w:jc w:val="both"/>
        <w:rPr>
          <w:rFonts w:ascii="Arial AM" w:hAnsi="Arial AM"/>
          <w:sz w:val="20"/>
          <w:lang w:val="af-ZA"/>
        </w:rPr>
      </w:pPr>
    </w:p>
    <w:p w14:paraId="651C1BCB" w14:textId="77777777" w:rsidR="00B26608" w:rsidRPr="002528F7" w:rsidRDefault="00B26608" w:rsidP="00B26608">
      <w:pPr>
        <w:jc w:val="center"/>
        <w:rPr>
          <w:rFonts w:ascii="Arial AM" w:hAnsi="Arial AM" w:cs="Sylfaen"/>
          <w:b/>
          <w:sz w:val="20"/>
          <w:lang w:val="es-ES"/>
        </w:rPr>
      </w:pPr>
      <w:r w:rsidRPr="002528F7">
        <w:rPr>
          <w:rFonts w:ascii="Arial AM" w:hAnsi="Arial AM"/>
          <w:b/>
          <w:sz w:val="20"/>
          <w:lang w:val="es-ES"/>
        </w:rPr>
        <w:t xml:space="preserve">3. </w:t>
      </w:r>
      <w:r w:rsidRPr="002528F7">
        <w:rPr>
          <w:rFonts w:ascii="Sylfaen" w:hAnsi="Sylfaen" w:cs="Sylfaen"/>
          <w:b/>
          <w:sz w:val="20"/>
          <w:lang w:val="es-ES"/>
        </w:rPr>
        <w:t>ՀԱՅՏԸ</w:t>
      </w:r>
      <w:r w:rsidRPr="002528F7">
        <w:rPr>
          <w:rFonts w:ascii="Arial AM" w:hAnsi="Arial AM" w:cs="Arial"/>
          <w:b/>
          <w:sz w:val="20"/>
          <w:lang w:val="es-ES"/>
        </w:rPr>
        <w:t xml:space="preserve">  </w:t>
      </w:r>
      <w:r w:rsidRPr="002528F7">
        <w:rPr>
          <w:rFonts w:ascii="Sylfaen" w:hAnsi="Sylfaen" w:cs="Sylfaen"/>
          <w:b/>
          <w:sz w:val="20"/>
          <w:lang w:val="es-ES"/>
        </w:rPr>
        <w:t>ՊԱՏՐԱՍՏԵԼՈՒ</w:t>
      </w:r>
      <w:r w:rsidRPr="002528F7">
        <w:rPr>
          <w:rFonts w:ascii="Arial AM" w:hAnsi="Arial AM" w:cs="Arial"/>
          <w:b/>
          <w:sz w:val="20"/>
          <w:lang w:val="es-ES"/>
        </w:rPr>
        <w:t xml:space="preserve">  </w:t>
      </w:r>
      <w:r w:rsidRPr="002528F7">
        <w:rPr>
          <w:rFonts w:ascii="Sylfaen" w:hAnsi="Sylfaen" w:cs="Sylfaen"/>
          <w:b/>
          <w:sz w:val="20"/>
          <w:lang w:val="es-ES"/>
        </w:rPr>
        <w:t>ԿԱՐԳԸ</w:t>
      </w:r>
    </w:p>
    <w:p w14:paraId="0263169D" w14:textId="77777777" w:rsidR="00B26608" w:rsidRPr="002528F7" w:rsidRDefault="00B26608" w:rsidP="00B26608">
      <w:pPr>
        <w:jc w:val="center"/>
        <w:rPr>
          <w:rFonts w:ascii="Arial AM" w:hAnsi="Arial AM" w:cs="Sylfaen"/>
          <w:b/>
          <w:sz w:val="20"/>
          <w:lang w:val="es-ES"/>
        </w:rPr>
      </w:pPr>
    </w:p>
    <w:p w14:paraId="2E672CAC" w14:textId="77777777" w:rsidR="00B26608" w:rsidRPr="002528F7" w:rsidRDefault="00B26608" w:rsidP="00B26608">
      <w:pPr>
        <w:ind w:firstLine="567"/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3.1 </w:t>
      </w:r>
      <w:r w:rsidRPr="002528F7">
        <w:rPr>
          <w:rFonts w:ascii="Sylfaen" w:hAnsi="Sylfaen" w:cs="Sylfaen"/>
          <w:sz w:val="20"/>
          <w:szCs w:val="20"/>
          <w:lang w:val="ru-RU"/>
        </w:rPr>
        <w:t>Մասնակիցը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հայտը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ներկայացնում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սույն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հրավերով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ru-RU"/>
        </w:rPr>
        <w:t>կարգով։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</w:p>
    <w:p w14:paraId="47299FB3" w14:textId="3B1C406C" w:rsidR="00B26608" w:rsidRPr="002528F7" w:rsidRDefault="00B26608" w:rsidP="00B26608">
      <w:pPr>
        <w:ind w:firstLine="567"/>
        <w:jc w:val="both"/>
        <w:rPr>
          <w:rFonts w:ascii="Arial AM" w:hAnsi="Arial AM" w:cs="Sylfaen"/>
          <w:sz w:val="20"/>
          <w:lang w:val="af-ZA"/>
        </w:rPr>
      </w:pPr>
      <w:r w:rsidRPr="002528F7">
        <w:rPr>
          <w:rFonts w:ascii="Sylfaen" w:hAnsi="Sylfaen" w:cs="Sylfaen"/>
          <w:sz w:val="20"/>
          <w:szCs w:val="20"/>
        </w:rPr>
        <w:t>Մասնակցի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առաջարկները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դրանց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վերաբերող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փաստաթղթերը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ծրարի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որը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սոսնձում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ներկայացնողը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Ծրարում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ներառված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փաստաթղթերը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կազմվում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բնօրինակից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Arial AM" w:hAnsi="Arial AM" w:cs="Sylfaen"/>
          <w:sz w:val="20"/>
          <w:szCs w:val="20"/>
          <w:lang w:val="es-ES"/>
        </w:rPr>
        <w:t>/</w:t>
      </w:r>
      <w:r w:rsidRPr="002528F7">
        <w:rPr>
          <w:rFonts w:ascii="Sylfaen" w:hAnsi="Sylfaen" w:cs="Sylfaen"/>
          <w:sz w:val="20"/>
          <w:szCs w:val="20"/>
          <w:lang w:val="es-ES"/>
        </w:rPr>
        <w:t>բացառությամբ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3-</w:t>
      </w:r>
      <w:r w:rsidRPr="002528F7">
        <w:rPr>
          <w:rFonts w:ascii="Sylfaen" w:hAnsi="Sylfaen" w:cs="Sylfaen"/>
          <w:sz w:val="20"/>
          <w:szCs w:val="20"/>
          <w:lang w:val="es-ES"/>
        </w:rPr>
        <w:t>րդ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կողմի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կողմից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տրամադրված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հաստատված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փաստաթղթերի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որոնց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դեպքում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ներկայացվում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դրանց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es-ES"/>
        </w:rPr>
        <w:t>բնօրինակից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պատճենահանված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տարբերակը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/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_</w:t>
      </w:r>
      <w:r w:rsidR="008B54CB">
        <w:rPr>
          <w:rFonts w:asciiTheme="minorHAnsi" w:hAnsiTheme="minorHAnsi"/>
          <w:sz w:val="20"/>
          <w:szCs w:val="20"/>
          <w:lang w:val="hy-AM"/>
        </w:rPr>
        <w:t>2</w:t>
      </w:r>
      <w:r w:rsidRPr="002528F7">
        <w:rPr>
          <w:rFonts w:ascii="Arial AM" w:hAnsi="Arial AM"/>
          <w:sz w:val="20"/>
          <w:szCs w:val="20"/>
          <w:lang w:val="es-ES"/>
        </w:rPr>
        <w:t>_</w:t>
      </w:r>
      <w:r w:rsidR="009C5F34">
        <w:rPr>
          <w:rFonts w:asciiTheme="minorHAnsi" w:hAnsiTheme="minorHAnsi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օրինակ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պատճեններից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szCs w:val="20"/>
        </w:rPr>
        <w:t>Փաստաթղթերի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փաթեթների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համապատասխանաբար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գրվում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es-ES"/>
        </w:rPr>
        <w:t>«</w:t>
      </w:r>
      <w:r w:rsidR="00F5423A">
        <w:rPr>
          <w:rFonts w:asciiTheme="minorHAnsi" w:hAnsiTheme="minorHAnsi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բնօրինակ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պատճեն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բառերը</w:t>
      </w:r>
      <w:r w:rsidRPr="002528F7">
        <w:rPr>
          <w:rFonts w:ascii="Arial AM" w:hAnsi="Arial AM"/>
          <w:sz w:val="20"/>
          <w:szCs w:val="20"/>
          <w:lang w:val="es-ES"/>
        </w:rPr>
        <w:t xml:space="preserve">: </w:t>
      </w:r>
      <w:r w:rsidRPr="002528F7">
        <w:rPr>
          <w:rFonts w:ascii="Sylfaen" w:hAnsi="Sylfaen" w:cs="Sylfaen"/>
          <w:sz w:val="20"/>
          <w:lang w:val="ru-RU"/>
        </w:rPr>
        <w:t>Հայտում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ներառվող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բնօրինակ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փաստաթղթերի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փոխարեն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կարող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են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ներկայացվել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դրանց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նոտարական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կարգով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վավերացված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ru-RU"/>
        </w:rPr>
        <w:t>օրինակները։</w:t>
      </w:r>
    </w:p>
    <w:p w14:paraId="22E05F02" w14:textId="77777777" w:rsidR="00B26608" w:rsidRPr="002528F7" w:rsidRDefault="00B26608" w:rsidP="00B26608">
      <w:pPr>
        <w:ind w:firstLine="720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Sylfaen" w:hAnsi="Sylfaen" w:cs="Sylfaen"/>
          <w:sz w:val="20"/>
          <w:szCs w:val="20"/>
        </w:rPr>
        <w:t>Ծրարը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հրավերով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նախատեսված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մասնակցի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փաստաթղթերն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ստորագրում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դրանք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ներկայացնող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վերջինիս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անձը</w:t>
      </w:r>
      <w:r w:rsidRPr="002528F7">
        <w:rPr>
          <w:rFonts w:ascii="Arial AM" w:hAnsi="Arial AM"/>
          <w:sz w:val="20"/>
          <w:szCs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այսուհետ</w:t>
      </w:r>
      <w:r w:rsidRPr="002528F7">
        <w:rPr>
          <w:rFonts w:ascii="Arial AM" w:hAnsi="Arial AM"/>
          <w:sz w:val="20"/>
          <w:szCs w:val="20"/>
          <w:lang w:val="af-ZA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գործակալ</w:t>
      </w:r>
      <w:r w:rsidRPr="002528F7">
        <w:rPr>
          <w:rFonts w:ascii="Arial AM" w:hAnsi="Arial AM"/>
          <w:sz w:val="20"/>
          <w:szCs w:val="20"/>
          <w:lang w:val="af-ZA"/>
        </w:rPr>
        <w:t xml:space="preserve">): </w:t>
      </w:r>
      <w:r w:rsidRPr="002528F7">
        <w:rPr>
          <w:rFonts w:ascii="Sylfaen" w:hAnsi="Sylfaen" w:cs="Sylfaen"/>
          <w:sz w:val="20"/>
          <w:szCs w:val="20"/>
        </w:rPr>
        <w:t>Եթե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գործակալը</w:t>
      </w:r>
      <w:r w:rsidRPr="002528F7">
        <w:rPr>
          <w:rFonts w:ascii="Arial AM" w:hAnsi="Arial AM"/>
          <w:sz w:val="20"/>
          <w:szCs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ապա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վերջինիս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այդ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լիազորությունը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վերապահված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լինելու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մասին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փաստաթուղթ</w:t>
      </w:r>
      <w:r w:rsidRPr="002528F7">
        <w:rPr>
          <w:rFonts w:ascii="Arial AM" w:hAnsi="Arial AM" w:cs="Sylfaen"/>
          <w:sz w:val="20"/>
          <w:szCs w:val="20"/>
          <w:lang w:val="af-ZA"/>
        </w:rPr>
        <w:t>:</w:t>
      </w:r>
    </w:p>
    <w:p w14:paraId="14A9A66C" w14:textId="77777777" w:rsidR="00B26608" w:rsidRPr="002528F7" w:rsidRDefault="00B26608" w:rsidP="00B26608">
      <w:pPr>
        <w:ind w:firstLine="720"/>
        <w:jc w:val="both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t xml:space="preserve">3.2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հրահանգի</w:t>
      </w:r>
      <w:r w:rsidRPr="002528F7">
        <w:rPr>
          <w:rFonts w:ascii="Arial AM" w:hAnsi="Arial AM"/>
          <w:sz w:val="20"/>
          <w:szCs w:val="20"/>
          <w:lang w:val="af-ZA"/>
        </w:rPr>
        <w:t xml:space="preserve"> 3.1 </w:t>
      </w:r>
      <w:r w:rsidRPr="002528F7">
        <w:rPr>
          <w:rFonts w:ascii="Sylfaen" w:hAnsi="Sylfaen" w:cs="Sylfaen"/>
          <w:sz w:val="20"/>
          <w:szCs w:val="20"/>
        </w:rPr>
        <w:t>կետում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նշված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ծրարի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վրա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կազմելու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լեզվով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նշվում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են</w:t>
      </w:r>
      <w:r w:rsidRPr="002528F7">
        <w:rPr>
          <w:rFonts w:ascii="Arial AM" w:hAnsi="Arial AM"/>
          <w:sz w:val="20"/>
          <w:szCs w:val="20"/>
          <w:lang w:val="af-ZA"/>
        </w:rPr>
        <w:t xml:space="preserve">` </w:t>
      </w:r>
    </w:p>
    <w:p w14:paraId="4B6236C7" w14:textId="77777777" w:rsidR="00B26608" w:rsidRPr="002528F7" w:rsidRDefault="00B26608" w:rsidP="00B26608">
      <w:pPr>
        <w:ind w:firstLine="720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lastRenderedPageBreak/>
        <w:t xml:space="preserve">1) </w:t>
      </w:r>
      <w:r w:rsidRPr="002528F7">
        <w:rPr>
          <w:rFonts w:ascii="Sylfaen" w:hAnsi="Sylfaen" w:cs="Sylfaen"/>
          <w:sz w:val="20"/>
          <w:szCs w:val="20"/>
        </w:rPr>
        <w:t>պատվիրատուի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անվանումը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վայրը</w:t>
      </w:r>
      <w:r w:rsidRPr="002528F7">
        <w:rPr>
          <w:rFonts w:ascii="Arial AM" w:hAnsi="Arial AM"/>
          <w:sz w:val="20"/>
          <w:szCs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հասցեն</w:t>
      </w:r>
      <w:r w:rsidRPr="002528F7">
        <w:rPr>
          <w:rFonts w:ascii="Arial AM" w:hAnsi="Arial AM"/>
          <w:sz w:val="20"/>
          <w:szCs w:val="20"/>
          <w:lang w:val="af-ZA"/>
        </w:rPr>
        <w:t>).</w:t>
      </w:r>
    </w:p>
    <w:p w14:paraId="11DC5D51" w14:textId="77777777" w:rsidR="00B26608" w:rsidRPr="002528F7" w:rsidRDefault="00B26608" w:rsidP="00B26608">
      <w:pPr>
        <w:ind w:firstLine="720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t xml:space="preserve">2) </w:t>
      </w:r>
      <w:r w:rsidR="00CF2915" w:rsidRPr="002528F7">
        <w:rPr>
          <w:rFonts w:ascii="Sylfaen" w:hAnsi="Sylfaen" w:cs="Sylfaen"/>
          <w:sz w:val="20"/>
          <w:szCs w:val="20"/>
        </w:rPr>
        <w:t>ընթացակարգի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ծածկագիրը</w:t>
      </w:r>
      <w:r w:rsidRPr="002528F7">
        <w:rPr>
          <w:rFonts w:ascii="Arial AM" w:hAnsi="Arial AM"/>
          <w:sz w:val="20"/>
          <w:szCs w:val="20"/>
          <w:lang w:val="af-ZA"/>
        </w:rPr>
        <w:t>.</w:t>
      </w:r>
    </w:p>
    <w:p w14:paraId="4DF4AAEA" w14:textId="77777777" w:rsidR="00B26608" w:rsidRPr="002528F7" w:rsidRDefault="00B26608" w:rsidP="00B26608">
      <w:pPr>
        <w:ind w:firstLine="720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t>3) «</w:t>
      </w:r>
      <w:r w:rsidRPr="002528F7">
        <w:rPr>
          <w:rFonts w:ascii="Sylfaen" w:hAnsi="Sylfaen" w:cs="Sylfaen"/>
          <w:sz w:val="20"/>
          <w:szCs w:val="20"/>
        </w:rPr>
        <w:t>չբացել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մինչև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հայտերի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բացման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նիստը</w:t>
      </w:r>
      <w:r w:rsidRPr="002528F7">
        <w:rPr>
          <w:rFonts w:ascii="Arial AM" w:hAnsi="Arial AM"/>
          <w:sz w:val="20"/>
          <w:szCs w:val="20"/>
          <w:lang w:val="af-ZA"/>
        </w:rPr>
        <w:t xml:space="preserve">» </w:t>
      </w:r>
      <w:r w:rsidRPr="002528F7">
        <w:rPr>
          <w:rFonts w:ascii="Sylfaen" w:hAnsi="Sylfaen" w:cs="Sylfaen"/>
          <w:sz w:val="20"/>
          <w:szCs w:val="20"/>
        </w:rPr>
        <w:t>բառերը</w:t>
      </w:r>
      <w:r w:rsidRPr="002528F7">
        <w:rPr>
          <w:rFonts w:ascii="Arial AM" w:hAnsi="Arial AM"/>
          <w:sz w:val="20"/>
          <w:szCs w:val="20"/>
          <w:lang w:val="af-ZA"/>
        </w:rPr>
        <w:t>.</w:t>
      </w:r>
    </w:p>
    <w:p w14:paraId="3E4DBF94" w14:textId="77777777" w:rsidR="00B26608" w:rsidRPr="002528F7" w:rsidRDefault="00B26608" w:rsidP="00B26608">
      <w:pPr>
        <w:ind w:firstLine="720"/>
        <w:rPr>
          <w:rFonts w:ascii="Arial AM" w:hAnsi="Arial AM"/>
          <w:sz w:val="20"/>
          <w:szCs w:val="20"/>
          <w:lang w:val="af-ZA"/>
        </w:rPr>
      </w:pPr>
      <w:r w:rsidRPr="002528F7">
        <w:rPr>
          <w:rFonts w:ascii="Arial AM" w:hAnsi="Arial AM"/>
          <w:sz w:val="20"/>
          <w:szCs w:val="20"/>
          <w:lang w:val="af-ZA"/>
        </w:rPr>
        <w:t xml:space="preserve">4) </w:t>
      </w:r>
      <w:r w:rsidRPr="002528F7">
        <w:rPr>
          <w:rFonts w:ascii="Sylfaen" w:hAnsi="Sylfaen" w:cs="Sylfaen"/>
          <w:sz w:val="20"/>
          <w:szCs w:val="20"/>
        </w:rPr>
        <w:t>մասնակցի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անվանումը</w:t>
      </w:r>
      <w:r w:rsidRPr="002528F7">
        <w:rPr>
          <w:rFonts w:ascii="Arial AM" w:hAnsi="Arial AM"/>
          <w:sz w:val="20"/>
          <w:szCs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szCs w:val="20"/>
        </w:rPr>
        <w:t>անունը</w:t>
      </w:r>
      <w:r w:rsidRPr="002528F7">
        <w:rPr>
          <w:rFonts w:ascii="Arial AM" w:hAnsi="Arial AM"/>
          <w:sz w:val="20"/>
          <w:szCs w:val="20"/>
          <w:lang w:val="af-ZA"/>
        </w:rPr>
        <w:t xml:space="preserve">), </w:t>
      </w:r>
      <w:r w:rsidRPr="002528F7">
        <w:rPr>
          <w:rFonts w:ascii="Sylfaen" w:hAnsi="Sylfaen" w:cs="Sylfaen"/>
          <w:sz w:val="20"/>
          <w:szCs w:val="20"/>
        </w:rPr>
        <w:t>գտնվելու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վայրը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հեռախոսահամարը</w:t>
      </w:r>
      <w:r w:rsidRPr="002528F7">
        <w:rPr>
          <w:rFonts w:ascii="Arial AM" w:hAnsi="Arial AM"/>
          <w:sz w:val="20"/>
          <w:szCs w:val="20"/>
          <w:lang w:val="af-ZA"/>
        </w:rPr>
        <w:t>:</w:t>
      </w:r>
    </w:p>
    <w:p w14:paraId="47BB722C" w14:textId="77777777" w:rsidR="00B26608" w:rsidRPr="002528F7" w:rsidRDefault="00B26608" w:rsidP="00B26608">
      <w:pPr>
        <w:ind w:firstLine="720"/>
        <w:jc w:val="both"/>
        <w:rPr>
          <w:rFonts w:ascii="Arial AM" w:hAnsi="Arial AM" w:cs="Sylfaen"/>
          <w:sz w:val="20"/>
          <w:szCs w:val="20"/>
          <w:lang w:val="af-ZA"/>
        </w:rPr>
      </w:pPr>
      <w:r w:rsidRPr="002528F7">
        <w:rPr>
          <w:rFonts w:ascii="Arial AM" w:hAnsi="Arial AM" w:cs="Sylfaen"/>
          <w:sz w:val="20"/>
          <w:szCs w:val="20"/>
          <w:lang w:val="af-ZA"/>
        </w:rPr>
        <w:t xml:space="preserve">3.3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հրահանգի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3.1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3.2 </w:t>
      </w:r>
      <w:r w:rsidRPr="002528F7">
        <w:rPr>
          <w:rFonts w:ascii="Sylfaen" w:hAnsi="Sylfaen" w:cs="Sylfaen"/>
          <w:sz w:val="20"/>
          <w:szCs w:val="20"/>
        </w:rPr>
        <w:t>կետերի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պահանջներին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չհամապատասխանող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հայտերը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 </w:t>
      </w:r>
      <w:r w:rsidRPr="002528F7">
        <w:rPr>
          <w:rFonts w:ascii="Sylfaen" w:hAnsi="Sylfaen" w:cs="Sylfaen"/>
          <w:sz w:val="20"/>
          <w:szCs w:val="20"/>
        </w:rPr>
        <w:t>հանձնաժողովը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հայտերի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բացման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նիստում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մերժում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նույնությամբ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վերադարձնում</w:t>
      </w:r>
      <w:r w:rsidRPr="002528F7">
        <w:rPr>
          <w:rFonts w:ascii="Arial AM" w:hAnsi="Arial AM" w:cs="Sylfaen"/>
          <w:sz w:val="20"/>
          <w:szCs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ներկայացնողին</w:t>
      </w:r>
      <w:r w:rsidRPr="002528F7">
        <w:rPr>
          <w:rFonts w:ascii="Arial AM" w:hAnsi="Arial AM" w:cs="Sylfaen"/>
          <w:sz w:val="20"/>
          <w:szCs w:val="20"/>
          <w:lang w:val="af-ZA"/>
        </w:rPr>
        <w:t>:</w:t>
      </w:r>
    </w:p>
    <w:p w14:paraId="7D17E0EA" w14:textId="77777777" w:rsidR="00E67BA7" w:rsidRPr="002528F7" w:rsidRDefault="00E67BA7" w:rsidP="00EF3662">
      <w:pPr>
        <w:ind w:firstLine="567"/>
        <w:jc w:val="both"/>
        <w:rPr>
          <w:rFonts w:ascii="Arial AM" w:hAnsi="Arial AM" w:cs="Sylfaen"/>
          <w:sz w:val="20"/>
          <w:lang w:val="af-ZA"/>
        </w:rPr>
      </w:pPr>
    </w:p>
    <w:p w14:paraId="181C7688" w14:textId="77777777" w:rsidR="00AB0304" w:rsidRPr="002528F7" w:rsidRDefault="00AB0304" w:rsidP="00EF3662">
      <w:pPr>
        <w:ind w:firstLine="567"/>
        <w:jc w:val="both"/>
        <w:rPr>
          <w:rFonts w:ascii="Arial AM" w:hAnsi="Arial AM"/>
          <w:b/>
          <w:sz w:val="20"/>
          <w:lang w:val="af-ZA"/>
        </w:rPr>
      </w:pPr>
    </w:p>
    <w:p w14:paraId="16FC0D42" w14:textId="77777777" w:rsidR="00E74BF6" w:rsidRPr="002528F7" w:rsidRDefault="00E74BF6" w:rsidP="00EF3662">
      <w:pPr>
        <w:pStyle w:val="norm"/>
        <w:spacing w:line="240" w:lineRule="auto"/>
        <w:ind w:firstLine="284"/>
        <w:jc w:val="right"/>
        <w:rPr>
          <w:rFonts w:ascii="Arial AM" w:hAnsi="Arial AM" w:cs="Sylfaen"/>
          <w:b/>
          <w:sz w:val="20"/>
          <w:lang w:val="es-ES"/>
        </w:rPr>
      </w:pPr>
    </w:p>
    <w:p w14:paraId="5E956C40" w14:textId="77777777" w:rsidR="00E74BF6" w:rsidRPr="002528F7" w:rsidRDefault="00E74BF6" w:rsidP="00EF3662">
      <w:pPr>
        <w:pStyle w:val="norm"/>
        <w:spacing w:line="240" w:lineRule="auto"/>
        <w:ind w:firstLine="284"/>
        <w:jc w:val="right"/>
        <w:rPr>
          <w:rFonts w:ascii="Arial AM" w:hAnsi="Arial AM" w:cs="Sylfaen"/>
          <w:b/>
          <w:sz w:val="20"/>
          <w:lang w:val="es-ES"/>
        </w:rPr>
      </w:pPr>
    </w:p>
    <w:p w14:paraId="2566B3D6" w14:textId="77777777" w:rsidR="00E74BF6" w:rsidRPr="002528F7" w:rsidRDefault="00E74BF6" w:rsidP="00EF3662">
      <w:pPr>
        <w:pStyle w:val="norm"/>
        <w:spacing w:line="240" w:lineRule="auto"/>
        <w:ind w:firstLine="284"/>
        <w:jc w:val="right"/>
        <w:rPr>
          <w:rFonts w:ascii="Arial AM" w:hAnsi="Arial AM" w:cs="Sylfaen"/>
          <w:b/>
          <w:sz w:val="20"/>
          <w:lang w:val="es-ES"/>
        </w:rPr>
      </w:pPr>
    </w:p>
    <w:p w14:paraId="6D1CEC0C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AEFB72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55E2805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15F93F7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C3EDBAE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56E8CD3C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ECCF2A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C5010E8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5F70BB9E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660810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13F697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E53EA38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011DA5E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4D4D761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41863368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CD047C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474D3BBA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C05997F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77389ED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8D906EC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E28161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42000FD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B60027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4CB56AA0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15CB67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8764381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3817CB7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E15FF5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4783EBA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9CC878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061FAE1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6FBC37C9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6070DB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AE399A2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F01CA10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FCAA0ED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3222767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9B57D57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1EA89901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A4055D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2FA7D6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DE695D9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3501196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533BCA83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CE64F21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347AA9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43F4E4F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7BE94E5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3A2D745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596FC43B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21C4EAD6" w14:textId="77777777" w:rsidR="00AA60AA" w:rsidRDefault="00AA60AA" w:rsidP="00F5423A">
      <w:pPr>
        <w:rPr>
          <w:rFonts w:asciiTheme="minorHAnsi" w:hAnsiTheme="minorHAnsi" w:cs="Sylfaen"/>
          <w:b/>
          <w:sz w:val="20"/>
          <w:lang w:val="es-ES"/>
        </w:rPr>
      </w:pPr>
    </w:p>
    <w:p w14:paraId="0BC5A954" w14:textId="77777777" w:rsidR="00A14992" w:rsidRPr="00CC539B" w:rsidRDefault="00F5423A" w:rsidP="00F5423A">
      <w:pPr>
        <w:rPr>
          <w:rFonts w:asciiTheme="minorHAnsi" w:hAnsiTheme="minorHAnsi" w:cs="Sylfaen"/>
          <w:b/>
          <w:sz w:val="20"/>
          <w:lang w:val="af-ZA"/>
        </w:rPr>
      </w:pPr>
      <w:r>
        <w:rPr>
          <w:rFonts w:asciiTheme="minorHAnsi" w:hAnsiTheme="minorHAnsi" w:cs="Sylfaen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002D7D89" w14:textId="77777777" w:rsidR="00A14992" w:rsidRPr="00CC539B" w:rsidRDefault="00A14992" w:rsidP="00F5423A">
      <w:pPr>
        <w:rPr>
          <w:rFonts w:asciiTheme="minorHAnsi" w:hAnsiTheme="minorHAnsi" w:cs="Sylfaen"/>
          <w:b/>
          <w:sz w:val="20"/>
          <w:lang w:val="af-ZA"/>
        </w:rPr>
      </w:pPr>
      <w:r w:rsidRPr="00CC539B">
        <w:rPr>
          <w:rFonts w:asciiTheme="minorHAnsi" w:hAnsiTheme="minorHAnsi" w:cs="Sylfaen"/>
          <w:b/>
          <w:sz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2F31C760" w14:textId="6DAB78F8" w:rsidR="00B2572B" w:rsidRPr="002528F7" w:rsidRDefault="00A14992" w:rsidP="00F5423A">
      <w:pPr>
        <w:rPr>
          <w:rFonts w:ascii="Arial AM" w:hAnsi="Arial AM" w:cs="Arial"/>
          <w:b/>
          <w:sz w:val="20"/>
          <w:lang w:val="es-ES"/>
        </w:rPr>
      </w:pPr>
      <w:r w:rsidRPr="00CC539B">
        <w:rPr>
          <w:rFonts w:asciiTheme="minorHAnsi" w:hAnsiTheme="minorHAnsi" w:cs="Sylfaen"/>
          <w:b/>
          <w:sz w:val="20"/>
          <w:lang w:val="af-Z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F5423A">
        <w:rPr>
          <w:rFonts w:asciiTheme="minorHAnsi" w:hAnsiTheme="minorHAnsi" w:cs="Sylfaen"/>
          <w:b/>
          <w:sz w:val="20"/>
          <w:lang w:val="hy-AM"/>
        </w:rPr>
        <w:t xml:space="preserve"> </w:t>
      </w:r>
      <w:r w:rsidR="00B2572B" w:rsidRPr="002528F7">
        <w:rPr>
          <w:rFonts w:ascii="Sylfaen" w:hAnsi="Sylfaen" w:cs="Sylfaen"/>
          <w:b/>
          <w:sz w:val="20"/>
          <w:lang w:val="es-ES"/>
        </w:rPr>
        <w:t>Հավելված</w:t>
      </w:r>
      <w:r w:rsidR="00B2572B" w:rsidRPr="002528F7">
        <w:rPr>
          <w:rFonts w:ascii="Arial AM" w:hAnsi="Arial AM" w:cs="Arial"/>
          <w:b/>
          <w:sz w:val="20"/>
          <w:lang w:val="es-ES"/>
        </w:rPr>
        <w:t xml:space="preserve">  N 1</w:t>
      </w:r>
    </w:p>
    <w:p w14:paraId="23BA768F" w14:textId="443ADEA5" w:rsidR="00B2572B" w:rsidRPr="002528F7" w:rsidRDefault="003F673D" w:rsidP="00EF3662">
      <w:pPr>
        <w:pStyle w:val="31"/>
        <w:spacing w:line="240" w:lineRule="auto"/>
        <w:jc w:val="right"/>
        <w:rPr>
          <w:rFonts w:ascii="Arial AM" w:hAnsi="Arial AM" w:cs="Arial"/>
          <w:b/>
          <w:lang w:val="es-ES"/>
        </w:rPr>
      </w:pPr>
      <w:r w:rsidRPr="002528F7">
        <w:rPr>
          <w:rFonts w:ascii="Sylfaen" w:hAnsi="Sylfaen" w:cs="Sylfaen"/>
          <w:b/>
          <w:lang w:val="hy-AM"/>
        </w:rPr>
        <w:t>ԱՄԱՀ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ՃԳ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ԲՄԱՇՁԲ</w:t>
      </w:r>
      <w:r w:rsidRPr="002528F7">
        <w:rPr>
          <w:rFonts w:ascii="Arial AM" w:hAnsi="Arial AM" w:cs="Sylfaen"/>
          <w:b/>
          <w:lang w:val="hy-AM"/>
        </w:rPr>
        <w:t>-24/33</w:t>
      </w:r>
      <w:r w:rsidR="00B2572B" w:rsidRPr="002528F7">
        <w:rPr>
          <w:rFonts w:ascii="Arial AM" w:hAnsi="Arial AM" w:cs="Sylfaen"/>
          <w:b/>
          <w:lang w:val="es-ES"/>
        </w:rPr>
        <w:t>*</w:t>
      </w:r>
      <w:r w:rsidR="00B2572B" w:rsidRPr="002528F7">
        <w:rPr>
          <w:rFonts w:ascii="Arial AM" w:hAnsi="Arial AM"/>
          <w:b/>
          <w:lang w:val="es-ES"/>
        </w:rPr>
        <w:t xml:space="preserve">  </w:t>
      </w:r>
      <w:r w:rsidR="00B2572B" w:rsidRPr="002528F7">
        <w:rPr>
          <w:rFonts w:ascii="Sylfaen" w:hAnsi="Sylfaen" w:cs="Sylfaen"/>
          <w:b/>
          <w:lang w:val="es-ES"/>
        </w:rPr>
        <w:t>ծածկագրով</w:t>
      </w:r>
    </w:p>
    <w:p w14:paraId="436306C5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 w:cs="Arial"/>
          <w:b/>
          <w:lang w:val="es-ES"/>
        </w:rPr>
      </w:pPr>
      <w:r w:rsidRPr="002528F7">
        <w:rPr>
          <w:rFonts w:ascii="Sylfaen" w:hAnsi="Sylfaen" w:cs="Sylfaen"/>
          <w:b/>
          <w:lang w:val="es-ES"/>
        </w:rPr>
        <w:t>բաց</w:t>
      </w:r>
      <w:r w:rsidRPr="002528F7">
        <w:rPr>
          <w:rFonts w:ascii="Arial AM" w:hAnsi="Arial AM" w:cs="Arial"/>
          <w:b/>
          <w:lang w:val="es-ES"/>
        </w:rPr>
        <w:t xml:space="preserve"> </w:t>
      </w:r>
      <w:r w:rsidRPr="002528F7">
        <w:rPr>
          <w:rFonts w:ascii="Sylfaen" w:hAnsi="Sylfaen" w:cs="Sylfaen"/>
          <w:b/>
          <w:lang w:val="es-ES"/>
        </w:rPr>
        <w:t>մրցույթի</w:t>
      </w:r>
      <w:r w:rsidRPr="002528F7">
        <w:rPr>
          <w:rFonts w:ascii="Arial AM" w:hAnsi="Arial AM" w:cs="Arial"/>
          <w:b/>
          <w:lang w:val="es-ES"/>
        </w:rPr>
        <w:t xml:space="preserve"> </w:t>
      </w:r>
      <w:r w:rsidRPr="002528F7">
        <w:rPr>
          <w:rFonts w:ascii="Sylfaen" w:hAnsi="Sylfaen" w:cs="Sylfaen"/>
          <w:b/>
          <w:lang w:val="es-ES"/>
        </w:rPr>
        <w:t>հրավերի</w:t>
      </w:r>
    </w:p>
    <w:p w14:paraId="49077D98" w14:textId="77777777" w:rsidR="00B2572B" w:rsidRPr="002528F7" w:rsidRDefault="00B2572B" w:rsidP="00EF3662">
      <w:pPr>
        <w:jc w:val="center"/>
        <w:rPr>
          <w:rFonts w:ascii="Arial AM" w:hAnsi="Arial AM" w:cs="Sylfaen"/>
          <w:b/>
          <w:lang w:val="es-ES"/>
        </w:rPr>
      </w:pPr>
    </w:p>
    <w:p w14:paraId="3F6A1BBE" w14:textId="77777777" w:rsidR="00B2572B" w:rsidRPr="002528F7" w:rsidRDefault="00B2572B" w:rsidP="00EF3662">
      <w:pPr>
        <w:jc w:val="center"/>
        <w:rPr>
          <w:rFonts w:ascii="Arial AM" w:hAnsi="Arial AM" w:cs="Arial"/>
          <w:b/>
          <w:lang w:val="es-ES"/>
        </w:rPr>
      </w:pPr>
      <w:r w:rsidRPr="002528F7">
        <w:rPr>
          <w:rFonts w:ascii="Sylfaen" w:hAnsi="Sylfaen" w:cs="Sylfaen"/>
          <w:b/>
          <w:lang w:val="es-ES"/>
        </w:rPr>
        <w:t>ԴԻՄՈՒՄ</w:t>
      </w:r>
      <w:r w:rsidR="006C3873" w:rsidRPr="002528F7">
        <w:rPr>
          <w:rFonts w:ascii="Sylfaen" w:hAnsi="Sylfaen" w:cs="Sylfaen"/>
          <w:b/>
          <w:lang w:val="es-ES"/>
        </w:rPr>
        <w:t>ՀԱՅՏԱՐԱՐՈՒԹՅՈՒՆ</w:t>
      </w:r>
      <w:r w:rsidRPr="002528F7">
        <w:rPr>
          <w:rFonts w:ascii="Arial AM" w:hAnsi="Arial AM" w:cs="Sylfaen"/>
          <w:b/>
          <w:lang w:val="es-ES"/>
        </w:rPr>
        <w:t>*</w:t>
      </w:r>
    </w:p>
    <w:p w14:paraId="64B71499" w14:textId="77777777" w:rsidR="00B2572B" w:rsidRPr="002528F7" w:rsidRDefault="00B2572B" w:rsidP="00EF3662">
      <w:pPr>
        <w:pStyle w:val="6"/>
        <w:jc w:val="center"/>
        <w:rPr>
          <w:rFonts w:ascii="Arial AM" w:hAnsi="Arial AM" w:cs="Arial"/>
          <w:color w:val="auto"/>
          <w:sz w:val="24"/>
          <w:szCs w:val="24"/>
          <w:lang w:val="es-ES"/>
        </w:rPr>
      </w:pPr>
      <w:r w:rsidRPr="002528F7">
        <w:rPr>
          <w:rFonts w:ascii="Sylfaen" w:hAnsi="Sylfaen" w:cs="Sylfaen"/>
          <w:color w:val="auto"/>
          <w:sz w:val="24"/>
          <w:szCs w:val="24"/>
          <w:lang w:val="es-ES"/>
        </w:rPr>
        <w:t>բաց</w:t>
      </w:r>
      <w:r w:rsidRPr="002528F7">
        <w:rPr>
          <w:rFonts w:ascii="Arial AM" w:hAnsi="Arial AM" w:cs="Sylfaen"/>
          <w:color w:val="auto"/>
          <w:sz w:val="24"/>
          <w:szCs w:val="24"/>
          <w:lang w:val="es-ES"/>
        </w:rPr>
        <w:t xml:space="preserve"> </w:t>
      </w:r>
      <w:r w:rsidRPr="002528F7">
        <w:rPr>
          <w:rFonts w:ascii="Sylfaen" w:hAnsi="Sylfaen" w:cs="Sylfaen"/>
          <w:color w:val="auto"/>
          <w:sz w:val="24"/>
          <w:szCs w:val="24"/>
          <w:lang w:val="es-ES"/>
        </w:rPr>
        <w:t>մրցույթին</w:t>
      </w:r>
      <w:r w:rsidRPr="002528F7">
        <w:rPr>
          <w:rFonts w:ascii="Arial AM" w:hAnsi="Arial AM" w:cs="Sylfaen"/>
          <w:color w:val="auto"/>
          <w:sz w:val="24"/>
          <w:szCs w:val="24"/>
          <w:lang w:val="es-ES"/>
        </w:rPr>
        <w:t xml:space="preserve"> </w:t>
      </w:r>
      <w:r w:rsidRPr="002528F7">
        <w:rPr>
          <w:rFonts w:ascii="Sylfaen" w:hAnsi="Sylfaen" w:cs="Sylfaen"/>
          <w:color w:val="auto"/>
          <w:sz w:val="24"/>
          <w:szCs w:val="24"/>
          <w:lang w:val="es-ES"/>
        </w:rPr>
        <w:t>մասնակցելու</w:t>
      </w:r>
      <w:r w:rsidRPr="002528F7">
        <w:rPr>
          <w:rFonts w:ascii="Arial AM" w:hAnsi="Arial AM" w:cs="Arial"/>
          <w:color w:val="auto"/>
          <w:sz w:val="24"/>
          <w:szCs w:val="24"/>
          <w:lang w:val="es-ES"/>
        </w:rPr>
        <w:t xml:space="preserve">  </w:t>
      </w:r>
    </w:p>
    <w:p w14:paraId="5E9E23D9" w14:textId="77777777" w:rsidR="00B2572B" w:rsidRPr="002528F7" w:rsidRDefault="00B2572B" w:rsidP="00EF3662">
      <w:pPr>
        <w:rPr>
          <w:rFonts w:ascii="Arial AM" w:hAnsi="Arial AM"/>
          <w:lang w:val="es-ES" w:eastAsia="ru-RU"/>
        </w:rPr>
      </w:pPr>
    </w:p>
    <w:p w14:paraId="73D215BE" w14:textId="77777777" w:rsidR="00B2572B" w:rsidRPr="002528F7" w:rsidRDefault="00B2572B" w:rsidP="00EF3662">
      <w:pPr>
        <w:jc w:val="both"/>
        <w:rPr>
          <w:rFonts w:ascii="Arial AM" w:hAnsi="Arial AM" w:cs="Arial"/>
          <w:sz w:val="20"/>
          <w:szCs w:val="20"/>
          <w:lang w:val="es-ES"/>
        </w:rPr>
      </w:pPr>
      <w:r w:rsidRPr="002528F7">
        <w:rPr>
          <w:rFonts w:ascii="Arial AM" w:hAnsi="Arial AM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հայտնում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ցանկություն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ունի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մասնակցել</w:t>
      </w:r>
    </w:p>
    <w:p w14:paraId="5D991907" w14:textId="77777777" w:rsidR="00B2572B" w:rsidRPr="002528F7" w:rsidRDefault="00B2572B" w:rsidP="00EF3662">
      <w:pPr>
        <w:jc w:val="both"/>
        <w:rPr>
          <w:rFonts w:ascii="Arial AM" w:hAnsi="Arial AM"/>
          <w:sz w:val="22"/>
          <w:szCs w:val="22"/>
          <w:vertAlign w:val="superscript"/>
          <w:lang w:val="es-ES"/>
        </w:rPr>
      </w:pPr>
      <w:r w:rsidRPr="002528F7">
        <w:rPr>
          <w:rFonts w:ascii="Arial AM" w:hAnsi="Arial AM"/>
          <w:vertAlign w:val="superscript"/>
          <w:lang w:val="es-ES"/>
        </w:rPr>
        <w:t xml:space="preserve">               </w:t>
      </w:r>
      <w:r w:rsidRPr="002528F7">
        <w:rPr>
          <w:rFonts w:ascii="Arial AM" w:hAnsi="Arial AM"/>
          <w:lang w:val="es-ES"/>
        </w:rPr>
        <w:t xml:space="preserve">            </w:t>
      </w:r>
      <w:r w:rsidRPr="002528F7">
        <w:rPr>
          <w:rFonts w:ascii="Sylfaen" w:hAnsi="Sylfaen" w:cs="Sylfaen"/>
          <w:vertAlign w:val="superscript"/>
          <w:lang w:val="es-ES"/>
        </w:rPr>
        <w:t>մասնակցի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անվանումը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</w:p>
    <w:p w14:paraId="2A493809" w14:textId="3661812F" w:rsidR="00B2572B" w:rsidRPr="002528F7" w:rsidRDefault="00F5423A" w:rsidP="00EF3662">
      <w:pPr>
        <w:jc w:val="both"/>
        <w:rPr>
          <w:rFonts w:ascii="Arial AM" w:hAnsi="Arial AM" w:cs="Sylfaen"/>
          <w:vertAlign w:val="superscript"/>
          <w:lang w:val="es-ES"/>
        </w:rPr>
      </w:pPr>
      <w:r w:rsidRPr="00F5423A">
        <w:rPr>
          <w:rFonts w:ascii="Sylfaen" w:hAnsi="Sylfaen" w:cs="Arial"/>
          <w:sz w:val="20"/>
          <w:szCs w:val="20"/>
          <w:u w:val="single"/>
          <w:lang w:val="hy-AM"/>
        </w:rPr>
        <w:t>ՀՀ Արմավիրի մարզի Արաքսի համայնքապետարան</w:t>
      </w:r>
      <w:r w:rsidR="00B2572B" w:rsidRPr="00F5423A">
        <w:rPr>
          <w:rFonts w:ascii="Sylfaen" w:hAnsi="Sylfaen" w:cs="Sylfaen"/>
          <w:sz w:val="20"/>
          <w:szCs w:val="20"/>
          <w:lang w:val="es-ES"/>
        </w:rPr>
        <w:t>ի</w:t>
      </w:r>
      <w:r w:rsidR="00B2572B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B2572B" w:rsidRPr="002528F7">
        <w:rPr>
          <w:rFonts w:ascii="Sylfaen" w:hAnsi="Sylfaen" w:cs="Sylfaen"/>
          <w:sz w:val="20"/>
          <w:szCs w:val="20"/>
          <w:lang w:val="es-ES"/>
        </w:rPr>
        <w:t>կողմից</w:t>
      </w:r>
      <w:r w:rsidR="0067525E">
        <w:rPr>
          <w:rFonts w:ascii="Sylfaen" w:hAnsi="Sylfaen" w:cs="Sylfaen"/>
          <w:sz w:val="20"/>
          <w:szCs w:val="20"/>
          <w:lang w:val="es-ES"/>
        </w:rPr>
        <w:t xml:space="preserve"> </w:t>
      </w:r>
      <w:r w:rsidR="0067525E" w:rsidRPr="0067525E">
        <w:rPr>
          <w:rFonts w:ascii="Sylfaen" w:hAnsi="Sylfaen" w:cs="Sylfaen"/>
          <w:b/>
          <w:sz w:val="20"/>
          <w:szCs w:val="20"/>
          <w:lang w:val="hy-AM"/>
        </w:rPr>
        <w:t>ԱՄԱՀ</w:t>
      </w:r>
      <w:r w:rsidR="0067525E" w:rsidRPr="0067525E">
        <w:rPr>
          <w:rFonts w:ascii="Arial AM" w:hAnsi="Arial AM" w:cs="Sylfaen"/>
          <w:b/>
          <w:sz w:val="20"/>
          <w:szCs w:val="20"/>
          <w:lang w:val="hy-AM"/>
        </w:rPr>
        <w:t>-</w:t>
      </w:r>
      <w:r w:rsidR="0067525E" w:rsidRPr="0067525E">
        <w:rPr>
          <w:rFonts w:ascii="Sylfaen" w:hAnsi="Sylfaen" w:cs="Sylfaen"/>
          <w:b/>
          <w:sz w:val="20"/>
          <w:szCs w:val="20"/>
          <w:lang w:val="hy-AM"/>
        </w:rPr>
        <w:t>ՃԳ</w:t>
      </w:r>
      <w:r w:rsidR="0067525E" w:rsidRPr="0067525E">
        <w:rPr>
          <w:rFonts w:ascii="Arial AM" w:hAnsi="Arial AM" w:cs="Sylfaen"/>
          <w:b/>
          <w:sz w:val="20"/>
          <w:szCs w:val="20"/>
          <w:lang w:val="hy-AM"/>
        </w:rPr>
        <w:t>-</w:t>
      </w:r>
      <w:r w:rsidR="0067525E" w:rsidRPr="0067525E">
        <w:rPr>
          <w:rFonts w:ascii="Sylfaen" w:hAnsi="Sylfaen" w:cs="Sylfaen"/>
          <w:b/>
          <w:sz w:val="20"/>
          <w:szCs w:val="20"/>
          <w:lang w:val="hy-AM"/>
        </w:rPr>
        <w:t>ԲՄԱՇՁԲ</w:t>
      </w:r>
      <w:r w:rsidR="0067525E" w:rsidRPr="0067525E">
        <w:rPr>
          <w:rFonts w:ascii="Arial AM" w:hAnsi="Arial AM" w:cs="Sylfaen"/>
          <w:b/>
          <w:sz w:val="20"/>
          <w:szCs w:val="20"/>
          <w:lang w:val="hy-AM"/>
        </w:rPr>
        <w:t>-24/33</w:t>
      </w:r>
      <w:r w:rsidR="0067525E" w:rsidRPr="0067525E">
        <w:rPr>
          <w:rFonts w:ascii="Arial AM" w:hAnsi="Arial AM" w:cs="Sylfaen"/>
          <w:b/>
          <w:lang w:val="es-ES"/>
        </w:rPr>
        <w:t xml:space="preserve"> </w:t>
      </w:r>
      <w:r w:rsidR="00B2572B"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="00B2572B"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="00B2572B" w:rsidRPr="002528F7">
        <w:rPr>
          <w:rFonts w:ascii="Sylfaen" w:hAnsi="Sylfaen" w:cs="Sylfaen"/>
          <w:sz w:val="20"/>
          <w:szCs w:val="20"/>
          <w:lang w:val="es-ES"/>
        </w:rPr>
        <w:t>հայտարարված</w:t>
      </w:r>
      <w:r w:rsidR="00AA60AA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B2572B" w:rsidRPr="002528F7">
        <w:rPr>
          <w:rFonts w:ascii="Arial AM" w:hAnsi="Arial AM" w:cs="Sylfaen"/>
          <w:vertAlign w:val="superscript"/>
          <w:lang w:val="es-ES"/>
        </w:rPr>
        <w:t xml:space="preserve">                      </w:t>
      </w:r>
    </w:p>
    <w:p w14:paraId="55F77561" w14:textId="77777777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մրցույթի</w:t>
      </w:r>
      <w:r w:rsidRPr="002528F7">
        <w:rPr>
          <w:rFonts w:ascii="Arial AM" w:hAnsi="Arial AM" w:cs="Arial"/>
          <w:sz w:val="16"/>
          <w:szCs w:val="16"/>
          <w:lang w:val="es-ES"/>
        </w:rPr>
        <w:t xml:space="preserve"> </w:t>
      </w:r>
      <w:r w:rsidRPr="002528F7">
        <w:rPr>
          <w:rFonts w:ascii="Arial AM" w:hAnsi="Arial AM"/>
          <w:u w:val="single"/>
          <w:lang w:val="es-ES"/>
        </w:rPr>
        <w:tab/>
        <w:t xml:space="preserve">    </w:t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  <w:t xml:space="preserve">     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չափաբաժնին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(</w:t>
      </w:r>
      <w:r w:rsidRPr="002528F7">
        <w:rPr>
          <w:rFonts w:ascii="Sylfaen" w:hAnsi="Sylfaen" w:cs="Sylfaen"/>
          <w:sz w:val="20"/>
          <w:szCs w:val="20"/>
          <w:lang w:val="es-ES"/>
        </w:rPr>
        <w:t>չափաբաժիններին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հրավերի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</w:p>
    <w:p w14:paraId="115EE85A" w14:textId="77777777" w:rsidR="00B2572B" w:rsidRPr="002528F7" w:rsidRDefault="00B2572B" w:rsidP="00EF3662">
      <w:pPr>
        <w:jc w:val="both"/>
        <w:rPr>
          <w:rFonts w:ascii="Arial AM" w:hAnsi="Arial AM"/>
          <w:vertAlign w:val="superscript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                                          </w:t>
      </w:r>
      <w:r w:rsidRPr="002528F7">
        <w:rPr>
          <w:rFonts w:ascii="Sylfaen" w:hAnsi="Sylfaen" w:cs="Sylfaen"/>
          <w:vertAlign w:val="superscript"/>
          <w:lang w:val="es-ES"/>
        </w:rPr>
        <w:t>չափաբաժնի</w:t>
      </w:r>
      <w:r w:rsidRPr="002528F7">
        <w:rPr>
          <w:rFonts w:ascii="Arial AM" w:hAnsi="Arial AM" w:cs="Arial"/>
          <w:vertAlign w:val="superscript"/>
          <w:lang w:val="es-ES"/>
        </w:rPr>
        <w:t xml:space="preserve">  (</w:t>
      </w:r>
      <w:r w:rsidRPr="002528F7">
        <w:rPr>
          <w:rFonts w:ascii="Sylfaen" w:hAnsi="Sylfaen" w:cs="Sylfaen"/>
          <w:vertAlign w:val="superscript"/>
          <w:lang w:val="es-ES"/>
        </w:rPr>
        <w:t>չափաբաժինների</w:t>
      </w:r>
      <w:r w:rsidRPr="002528F7">
        <w:rPr>
          <w:rFonts w:ascii="Arial AM" w:hAnsi="Arial AM" w:cs="Arial"/>
          <w:vertAlign w:val="superscript"/>
          <w:lang w:val="es-ES"/>
        </w:rPr>
        <w:t xml:space="preserve">) </w:t>
      </w:r>
      <w:r w:rsidRPr="002528F7">
        <w:rPr>
          <w:rFonts w:ascii="Sylfaen" w:hAnsi="Sylfaen" w:cs="Sylfaen"/>
          <w:vertAlign w:val="superscript"/>
          <w:lang w:val="es-ES"/>
        </w:rPr>
        <w:t>համարը</w:t>
      </w:r>
    </w:p>
    <w:p w14:paraId="01047D92" w14:textId="77777777" w:rsidR="00B2572B" w:rsidRPr="002528F7" w:rsidRDefault="00B2572B" w:rsidP="00EF3662">
      <w:pPr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պահանջներին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համապատասխան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ներկայացնում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</w:t>
      </w:r>
      <w:r w:rsidRPr="002528F7">
        <w:rPr>
          <w:rFonts w:ascii="Arial AM" w:hAnsi="Arial AM" w:cs="Sylfaen"/>
          <w:sz w:val="20"/>
          <w:szCs w:val="20"/>
          <w:lang w:val="es-ES"/>
        </w:rPr>
        <w:t>:</w:t>
      </w:r>
    </w:p>
    <w:p w14:paraId="2451F859" w14:textId="77777777" w:rsidR="00B2572B" w:rsidRPr="002528F7" w:rsidRDefault="00B2572B" w:rsidP="00EF3662">
      <w:pPr>
        <w:jc w:val="both"/>
        <w:rPr>
          <w:rFonts w:ascii="Arial AM" w:hAnsi="Arial AM"/>
          <w:sz w:val="12"/>
          <w:szCs w:val="12"/>
          <w:u w:val="single"/>
          <w:lang w:val="es-ES"/>
        </w:rPr>
      </w:pPr>
    </w:p>
    <w:p w14:paraId="77B12B8C" w14:textId="77777777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/>
          <w:sz w:val="22"/>
          <w:szCs w:val="22"/>
          <w:u w:val="single"/>
          <w:lang w:val="es-ES"/>
        </w:rPr>
        <w:t xml:space="preserve">                                                  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</w:t>
      </w:r>
      <w:r w:rsidRPr="002528F7">
        <w:rPr>
          <w:rFonts w:ascii="Arial AM" w:hAnsi="Arial AM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հայտնում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հավաստում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հանդիսանում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</w:p>
    <w:p w14:paraId="62E08E8F" w14:textId="77777777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                                           </w:t>
      </w:r>
      <w:r w:rsidRPr="002528F7">
        <w:rPr>
          <w:rFonts w:ascii="Sylfaen" w:hAnsi="Sylfaen" w:cs="Sylfaen"/>
          <w:vertAlign w:val="superscript"/>
          <w:lang w:val="es-ES"/>
        </w:rPr>
        <w:t>մասնակցի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անվանումը</w:t>
      </w:r>
    </w:p>
    <w:p w14:paraId="5BC9ED5F" w14:textId="77777777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Arial AM" w:hAnsi="Arial AM" w:cs="Sylfaen"/>
          <w:sz w:val="20"/>
          <w:szCs w:val="20"/>
          <w:u w:val="single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ռեզիդենտ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:  </w:t>
      </w:r>
    </w:p>
    <w:p w14:paraId="49E38ACC" w14:textId="1F276524" w:rsidR="00B2572B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</w:t>
      </w:r>
      <w:r w:rsidRPr="002528F7">
        <w:rPr>
          <w:rFonts w:ascii="Sylfaen" w:hAnsi="Sylfaen" w:cs="Sylfaen"/>
          <w:vertAlign w:val="superscript"/>
          <w:lang w:val="es-ES"/>
        </w:rPr>
        <w:t>երկրի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անվանումը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               </w:t>
      </w:r>
    </w:p>
    <w:p w14:paraId="3950834F" w14:textId="77777777" w:rsidR="008747C6" w:rsidRPr="002528F7" w:rsidRDefault="00B2572B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u w:val="single"/>
          <w:lang w:val="es-ES"/>
        </w:rPr>
        <w:t xml:space="preserve">                                         </w:t>
      </w:r>
      <w:r w:rsidRPr="002528F7">
        <w:rPr>
          <w:rFonts w:ascii="Arial AM" w:hAnsi="Arial AM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</w:t>
      </w:r>
      <w:r w:rsidR="008747C6" w:rsidRPr="002528F7">
        <w:rPr>
          <w:rFonts w:ascii="Sylfaen" w:hAnsi="Sylfaen" w:cs="Sylfaen"/>
          <w:sz w:val="20"/>
          <w:szCs w:val="20"/>
          <w:lang w:val="es-ES"/>
        </w:rPr>
        <w:t>՝</w:t>
      </w:r>
    </w:p>
    <w:p w14:paraId="60CA4750" w14:textId="77777777" w:rsidR="008747C6" w:rsidRPr="002528F7" w:rsidRDefault="008747C6" w:rsidP="00EF3662">
      <w:pPr>
        <w:jc w:val="both"/>
        <w:rPr>
          <w:rFonts w:ascii="Arial AM" w:hAnsi="Arial AM" w:cs="Sylfaen"/>
          <w:sz w:val="20"/>
          <w:szCs w:val="20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</w:t>
      </w:r>
      <w:r w:rsidRPr="002528F7">
        <w:rPr>
          <w:rFonts w:ascii="Sylfaen" w:hAnsi="Sylfaen" w:cs="Sylfaen"/>
          <w:vertAlign w:val="superscript"/>
          <w:lang w:val="es-ES"/>
        </w:rPr>
        <w:t>մասնակցի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անվանումը</w:t>
      </w:r>
      <w:r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          </w:t>
      </w:r>
    </w:p>
    <w:p w14:paraId="4B1EAB31" w14:textId="77777777" w:rsidR="00B2572B" w:rsidRPr="002528F7" w:rsidRDefault="00B2572B" w:rsidP="008747C6">
      <w:pPr>
        <w:numPr>
          <w:ilvl w:val="0"/>
          <w:numId w:val="18"/>
        </w:numPr>
        <w:rPr>
          <w:rFonts w:ascii="Arial AM" w:hAnsi="Arial AM" w:cs="Arial"/>
          <w:szCs w:val="22"/>
          <w:u w:val="single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հարկ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վճարողի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հաշվառման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համարն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>`</w:t>
      </w:r>
      <w:r w:rsidRPr="002528F7">
        <w:rPr>
          <w:rFonts w:ascii="Arial AM" w:hAnsi="Arial AM" w:cs="Arial"/>
          <w:szCs w:val="22"/>
          <w:lang w:val="es-ES"/>
        </w:rPr>
        <w:t xml:space="preserve"> </w:t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Cs w:val="22"/>
          <w:u w:val="single"/>
          <w:lang w:val="es-ES"/>
        </w:rPr>
        <w:tab/>
      </w:r>
      <w:r w:rsidR="008747C6" w:rsidRPr="002528F7">
        <w:rPr>
          <w:rFonts w:ascii="Arial AM" w:hAnsi="Arial AM" w:cs="Arial"/>
          <w:szCs w:val="22"/>
          <w:u w:val="single"/>
          <w:lang w:val="es-ES"/>
        </w:rPr>
        <w:t>.</w:t>
      </w:r>
    </w:p>
    <w:p w14:paraId="729A5C8D" w14:textId="77777777" w:rsidR="00B2572B" w:rsidRPr="002528F7" w:rsidRDefault="00B2572B" w:rsidP="00EF3662">
      <w:pPr>
        <w:jc w:val="both"/>
        <w:rPr>
          <w:rFonts w:ascii="Arial AM" w:hAnsi="Arial AM" w:cs="Arial"/>
          <w:vertAlign w:val="superscript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           </w:t>
      </w:r>
      <w:r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        </w:t>
      </w:r>
      <w:r w:rsidR="008747C6"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հարկի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վճարողի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հաշվառման</w:t>
      </w:r>
      <w:r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Pr="002528F7">
        <w:rPr>
          <w:rFonts w:ascii="Sylfaen" w:hAnsi="Sylfaen" w:cs="Sylfaen"/>
          <w:vertAlign w:val="superscript"/>
          <w:lang w:val="es-ES"/>
        </w:rPr>
        <w:t>համարը</w:t>
      </w:r>
    </w:p>
    <w:p w14:paraId="26DD80B0" w14:textId="77777777" w:rsidR="00B2572B" w:rsidRPr="002528F7" w:rsidRDefault="00B2572B" w:rsidP="008747C6">
      <w:pPr>
        <w:numPr>
          <w:ilvl w:val="0"/>
          <w:numId w:val="18"/>
        </w:numPr>
        <w:jc w:val="both"/>
        <w:rPr>
          <w:rFonts w:ascii="Arial AM" w:hAnsi="Arial AM"/>
          <w:sz w:val="22"/>
          <w:szCs w:val="22"/>
          <w:u w:val="single"/>
          <w:lang w:val="es-ES"/>
        </w:rPr>
      </w:pPr>
      <w:r w:rsidRPr="002528F7">
        <w:rPr>
          <w:rFonts w:ascii="Sylfaen" w:hAnsi="Sylfaen" w:cs="Sylfaen"/>
          <w:sz w:val="20"/>
          <w:szCs w:val="20"/>
          <w:u w:val="single"/>
          <w:lang w:val="es-ES"/>
        </w:rPr>
        <w:t>էլեկտրոնային</w:t>
      </w:r>
      <w:r w:rsidRPr="002528F7">
        <w:rPr>
          <w:rFonts w:ascii="Arial AM" w:hAnsi="Arial AM" w:cs="Arial"/>
          <w:sz w:val="20"/>
          <w:szCs w:val="20"/>
          <w:u w:val="single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u w:val="single"/>
          <w:lang w:val="es-ES"/>
        </w:rPr>
        <w:t>փոստի</w:t>
      </w:r>
      <w:r w:rsidRPr="002528F7">
        <w:rPr>
          <w:rFonts w:ascii="Arial AM" w:hAnsi="Arial AM" w:cs="Arial"/>
          <w:sz w:val="20"/>
          <w:szCs w:val="20"/>
          <w:u w:val="single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u w:val="single"/>
          <w:lang w:val="es-ES"/>
        </w:rPr>
        <w:t>հասցեն</w:t>
      </w:r>
      <w:r w:rsidRPr="002528F7">
        <w:rPr>
          <w:rFonts w:ascii="Arial AM" w:hAnsi="Arial AM" w:cs="Arial"/>
          <w:sz w:val="20"/>
          <w:szCs w:val="20"/>
          <w:u w:val="single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u w:val="single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u w:val="single"/>
          <w:lang w:val="es-ES"/>
        </w:rPr>
        <w:t>`</w:t>
      </w:r>
      <w:r w:rsidRPr="002528F7">
        <w:rPr>
          <w:rFonts w:ascii="Arial AM" w:hAnsi="Arial AM" w:cs="Arial"/>
          <w:szCs w:val="22"/>
          <w:u w:val="single"/>
          <w:lang w:val="es-ES"/>
        </w:rPr>
        <w:t xml:space="preserve"> </w:t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Pr="002528F7">
        <w:rPr>
          <w:rFonts w:ascii="Arial AM" w:hAnsi="Arial AM"/>
          <w:u w:val="single"/>
          <w:lang w:val="es-ES"/>
        </w:rPr>
        <w:tab/>
      </w:r>
      <w:r w:rsidR="008747C6" w:rsidRPr="002528F7">
        <w:rPr>
          <w:rFonts w:ascii="Arial AM" w:hAnsi="Arial AM"/>
          <w:u w:val="single"/>
          <w:lang w:val="es-ES"/>
        </w:rPr>
        <w:t>.</w:t>
      </w:r>
    </w:p>
    <w:p w14:paraId="55C59EEA" w14:textId="0836ED94" w:rsidR="00B2572B" w:rsidRPr="002528F7" w:rsidRDefault="008747C6" w:rsidP="00AA60AA">
      <w:pPr>
        <w:jc w:val="both"/>
        <w:rPr>
          <w:rFonts w:ascii="Arial AM" w:hAnsi="Arial AM"/>
          <w:sz w:val="10"/>
          <w:szCs w:val="10"/>
          <w:u w:val="single"/>
          <w:lang w:val="es-ES"/>
        </w:rPr>
      </w:pPr>
      <w:r w:rsidRPr="002528F7">
        <w:rPr>
          <w:rFonts w:ascii="Arial AM" w:hAnsi="Arial AM" w:cs="Arial"/>
          <w:vertAlign w:val="superscript"/>
          <w:lang w:val="es-ES"/>
        </w:rPr>
        <w:t xml:space="preserve">          </w:t>
      </w:r>
      <w:r w:rsidR="00B2572B" w:rsidRPr="002528F7">
        <w:rPr>
          <w:rFonts w:ascii="Arial AM" w:hAnsi="Arial AM" w:cs="Arial"/>
          <w:vertAlign w:val="superscript"/>
          <w:lang w:val="es-ES"/>
        </w:rPr>
        <w:t xml:space="preserve">                                                                                        </w:t>
      </w:r>
      <w:r w:rsidR="00B2572B" w:rsidRPr="002528F7">
        <w:rPr>
          <w:rFonts w:ascii="Sylfaen" w:hAnsi="Sylfaen" w:cs="Sylfaen"/>
          <w:vertAlign w:val="superscript"/>
          <w:lang w:val="es-ES"/>
        </w:rPr>
        <w:t>էլեկտրոնային</w:t>
      </w:r>
      <w:r w:rsidR="00B2572B"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="00B2572B" w:rsidRPr="002528F7">
        <w:rPr>
          <w:rFonts w:ascii="Sylfaen" w:hAnsi="Sylfaen" w:cs="Sylfaen"/>
          <w:vertAlign w:val="superscript"/>
          <w:lang w:val="es-ES"/>
        </w:rPr>
        <w:t>փոստի</w:t>
      </w:r>
      <w:r w:rsidR="00B2572B" w:rsidRPr="002528F7">
        <w:rPr>
          <w:rFonts w:ascii="Arial AM" w:hAnsi="Arial AM" w:cs="Arial"/>
          <w:vertAlign w:val="superscript"/>
          <w:lang w:val="es-ES"/>
        </w:rPr>
        <w:t xml:space="preserve"> </w:t>
      </w:r>
      <w:r w:rsidR="00B2572B" w:rsidRPr="002528F7">
        <w:rPr>
          <w:rFonts w:ascii="Sylfaen" w:hAnsi="Sylfaen" w:cs="Sylfaen"/>
          <w:vertAlign w:val="superscript"/>
          <w:lang w:val="es-ES"/>
        </w:rPr>
        <w:t>հասցեն</w:t>
      </w:r>
    </w:p>
    <w:p w14:paraId="196E4E27" w14:textId="77777777" w:rsidR="003257F0" w:rsidRPr="002528F7" w:rsidRDefault="003257F0" w:rsidP="008747C6">
      <w:pPr>
        <w:numPr>
          <w:ilvl w:val="0"/>
          <w:numId w:val="18"/>
        </w:numPr>
        <w:jc w:val="both"/>
        <w:rPr>
          <w:rFonts w:ascii="Arial AM" w:hAnsi="Arial AM" w:cs="Arial"/>
          <w:vertAlign w:val="superscript"/>
          <w:lang w:val="es-ES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հասցեն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է՝</w:t>
      </w:r>
      <w:r w:rsidRPr="002528F7">
        <w:rPr>
          <w:rFonts w:ascii="Arial AM" w:hAnsi="Arial AM"/>
          <w:sz w:val="20"/>
          <w:szCs w:val="20"/>
          <w:lang w:val="hy-AM"/>
        </w:rPr>
        <w:t xml:space="preserve"> -------------------------------------------------</w:t>
      </w:r>
      <w:r w:rsidR="008747C6" w:rsidRPr="002528F7">
        <w:rPr>
          <w:rFonts w:ascii="Arial AM" w:hAnsi="Arial AM"/>
          <w:sz w:val="20"/>
          <w:szCs w:val="20"/>
        </w:rPr>
        <w:t>.</w:t>
      </w:r>
      <w:r w:rsidRPr="002528F7">
        <w:rPr>
          <w:rFonts w:ascii="Arial AM" w:hAnsi="Arial AM"/>
          <w:sz w:val="20"/>
          <w:szCs w:val="20"/>
          <w:lang w:val="es-ES"/>
        </w:rPr>
        <w:t xml:space="preserve">                                     </w:t>
      </w:r>
    </w:p>
    <w:p w14:paraId="5C9E108A" w14:textId="3E44FF43" w:rsidR="003257F0" w:rsidRPr="002528F7" w:rsidRDefault="003257F0" w:rsidP="00AA60AA">
      <w:pPr>
        <w:jc w:val="both"/>
        <w:rPr>
          <w:rFonts w:ascii="Arial AM" w:hAnsi="Arial AM" w:cs="Arial"/>
          <w:sz w:val="20"/>
          <w:szCs w:val="20"/>
          <w:lang w:val="hy-AM"/>
        </w:rPr>
      </w:pPr>
      <w:r w:rsidRPr="002528F7">
        <w:rPr>
          <w:rFonts w:ascii="Arial AM" w:hAnsi="Arial AM"/>
          <w:sz w:val="16"/>
          <w:szCs w:val="16"/>
          <w:lang w:val="hy-AM"/>
        </w:rPr>
        <w:t xml:space="preserve">                                                                                   </w:t>
      </w:r>
      <w:r w:rsidRPr="002528F7">
        <w:rPr>
          <w:rFonts w:ascii="Sylfaen" w:hAnsi="Sylfaen" w:cs="Sylfaen"/>
          <w:sz w:val="16"/>
          <w:szCs w:val="16"/>
          <w:lang w:val="hy-AM"/>
        </w:rPr>
        <w:t>գործունեության</w:t>
      </w:r>
      <w:r w:rsidRPr="002528F7">
        <w:rPr>
          <w:rFonts w:ascii="Arial AM" w:hAnsi="Arial AM"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6"/>
          <w:szCs w:val="16"/>
          <w:lang w:val="hy-AM"/>
        </w:rPr>
        <w:t>հասցեն</w:t>
      </w:r>
    </w:p>
    <w:p w14:paraId="36ED5593" w14:textId="77777777" w:rsidR="003257F0" w:rsidRPr="002528F7" w:rsidRDefault="003257F0" w:rsidP="008747C6">
      <w:pPr>
        <w:numPr>
          <w:ilvl w:val="0"/>
          <w:numId w:val="18"/>
        </w:numPr>
        <w:jc w:val="both"/>
        <w:rPr>
          <w:rFonts w:ascii="Arial AM" w:hAnsi="Arial AM" w:cs="Arial"/>
          <w:vertAlign w:val="superscript"/>
          <w:lang w:val="es-ES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է՝</w:t>
      </w:r>
      <w:r w:rsidRPr="002528F7">
        <w:rPr>
          <w:rFonts w:ascii="Arial AM" w:hAnsi="Arial AM"/>
          <w:sz w:val="20"/>
          <w:szCs w:val="20"/>
          <w:lang w:val="hy-AM"/>
        </w:rPr>
        <w:t xml:space="preserve"> -------------------------------------------------:</w:t>
      </w:r>
      <w:r w:rsidRPr="002528F7">
        <w:rPr>
          <w:rFonts w:ascii="Arial AM" w:hAnsi="Arial AM"/>
          <w:sz w:val="20"/>
          <w:szCs w:val="20"/>
          <w:lang w:val="es-ES"/>
        </w:rPr>
        <w:t xml:space="preserve">                                     </w:t>
      </w:r>
    </w:p>
    <w:p w14:paraId="49F8C144" w14:textId="77777777" w:rsidR="003257F0" w:rsidRPr="002528F7" w:rsidRDefault="003257F0" w:rsidP="003257F0">
      <w:pPr>
        <w:jc w:val="both"/>
        <w:rPr>
          <w:rFonts w:ascii="Arial AM" w:hAnsi="Arial AM"/>
          <w:sz w:val="16"/>
          <w:szCs w:val="16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   </w:t>
      </w:r>
      <w:r w:rsidRPr="002528F7">
        <w:rPr>
          <w:rFonts w:ascii="Arial AM" w:hAnsi="Arial AM"/>
          <w:sz w:val="16"/>
          <w:szCs w:val="16"/>
          <w:lang w:val="hy-AM"/>
        </w:rPr>
        <w:t xml:space="preserve">                                                                             </w:t>
      </w:r>
      <w:r w:rsidRPr="002528F7">
        <w:rPr>
          <w:rFonts w:ascii="Sylfaen" w:hAnsi="Sylfaen" w:cs="Sylfaen"/>
          <w:sz w:val="16"/>
          <w:szCs w:val="16"/>
          <w:lang w:val="hy-AM"/>
        </w:rPr>
        <w:t>հեռախոսի</w:t>
      </w:r>
      <w:r w:rsidRPr="002528F7">
        <w:rPr>
          <w:rFonts w:ascii="Arial AM" w:hAnsi="Arial AM"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6"/>
          <w:szCs w:val="16"/>
          <w:lang w:val="hy-AM"/>
        </w:rPr>
        <w:t>համարը</w:t>
      </w:r>
    </w:p>
    <w:p w14:paraId="671B37E0" w14:textId="77777777" w:rsidR="006C3873" w:rsidRPr="002528F7" w:rsidRDefault="006C3873" w:rsidP="00975F7E">
      <w:pPr>
        <w:ind w:firstLine="709"/>
        <w:jc w:val="both"/>
        <w:rPr>
          <w:rFonts w:ascii="Arial AM" w:hAnsi="Arial AM"/>
          <w:sz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Սույնով</w:t>
      </w:r>
      <w:r w:rsidRPr="002528F7">
        <w:rPr>
          <w:rFonts w:ascii="Arial AM" w:hAnsi="Arial AM"/>
          <w:sz w:val="20"/>
          <w:lang w:val="hy-AM"/>
        </w:rPr>
        <w:t xml:space="preserve">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                                      </w:t>
      </w:r>
      <w:r w:rsidRPr="002528F7">
        <w:rPr>
          <w:rFonts w:ascii="Arial AM" w:hAnsi="Arial AM"/>
          <w:sz w:val="20"/>
          <w:u w:val="single"/>
          <w:lang w:val="es-ES"/>
        </w:rPr>
        <w:t xml:space="preserve">                       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</w:t>
      </w:r>
      <w:r w:rsidRPr="002528F7">
        <w:rPr>
          <w:rFonts w:ascii="Arial AM" w:hAnsi="Arial AM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հայտարարում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հավաստում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որ՝</w:t>
      </w:r>
      <w:r w:rsidRPr="002528F7">
        <w:rPr>
          <w:rFonts w:ascii="Arial AM" w:hAnsi="Arial AM" w:cs="Arial"/>
          <w:lang w:val="hy-AM"/>
        </w:rPr>
        <w:t xml:space="preserve"> </w:t>
      </w:r>
    </w:p>
    <w:p w14:paraId="2773828E" w14:textId="77777777" w:rsidR="00AA60AA" w:rsidRDefault="006C3873" w:rsidP="00AA60AA">
      <w:pPr>
        <w:jc w:val="both"/>
        <w:rPr>
          <w:rFonts w:ascii="Sylfaen" w:hAnsi="Sylfaen" w:cs="Sylfaen"/>
          <w:vertAlign w:val="superscript"/>
          <w:lang w:val="hy-AM"/>
        </w:rPr>
      </w:pPr>
      <w:r w:rsidRPr="002528F7">
        <w:rPr>
          <w:rFonts w:ascii="Arial AM" w:hAnsi="Arial AM"/>
          <w:sz w:val="20"/>
          <w:lang w:val="hy-AM"/>
        </w:rPr>
        <w:tab/>
      </w:r>
      <w:r w:rsidRPr="002528F7">
        <w:rPr>
          <w:rFonts w:ascii="Arial AM" w:hAnsi="Arial AM"/>
          <w:sz w:val="20"/>
          <w:lang w:val="hy-AM"/>
        </w:rPr>
        <w:tab/>
      </w:r>
      <w:r w:rsidRPr="002528F7">
        <w:rPr>
          <w:rFonts w:ascii="Arial AM" w:hAnsi="Arial AM"/>
          <w:sz w:val="20"/>
          <w:lang w:val="es-ES"/>
        </w:rPr>
        <w:t xml:space="preserve">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</w:t>
      </w:r>
    </w:p>
    <w:p w14:paraId="772E3354" w14:textId="22E0DC63" w:rsidR="0034164E" w:rsidRPr="002528F7" w:rsidRDefault="0034164E" w:rsidP="00AA60AA">
      <w:pPr>
        <w:jc w:val="both"/>
        <w:rPr>
          <w:rFonts w:ascii="Arial AM" w:hAnsi="Arial AM"/>
          <w:sz w:val="20"/>
          <w:lang w:val="es-ES"/>
        </w:rPr>
      </w:pPr>
      <w:r w:rsidRPr="002528F7">
        <w:rPr>
          <w:rFonts w:ascii="Arial AM" w:hAnsi="Arial AM" w:cs="Arial"/>
          <w:sz w:val="20"/>
          <w:szCs w:val="20"/>
          <w:lang w:val="es-ES"/>
        </w:rPr>
        <w:t>1)</w:t>
      </w:r>
      <w:r w:rsidRPr="002528F7">
        <w:rPr>
          <w:rFonts w:ascii="Arial AM" w:hAnsi="Arial AM"/>
          <w:sz w:val="20"/>
          <w:lang w:val="hy-AM"/>
        </w:rPr>
        <w:t xml:space="preserve">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                                      </w:t>
      </w:r>
      <w:r w:rsidRPr="002528F7">
        <w:rPr>
          <w:rFonts w:ascii="Arial AM" w:hAnsi="Arial AM"/>
          <w:sz w:val="20"/>
          <w:u w:val="single"/>
          <w:lang w:val="es-ES"/>
        </w:rPr>
        <w:t xml:space="preserve">                       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</w:t>
      </w:r>
      <w:r w:rsidRPr="002528F7">
        <w:rPr>
          <w:rFonts w:ascii="Arial AM" w:hAnsi="Arial AM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իրեն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անձինք</w:t>
      </w:r>
    </w:p>
    <w:p w14:paraId="42740FA2" w14:textId="77777777" w:rsidR="0034164E" w:rsidRPr="002528F7" w:rsidRDefault="0034164E" w:rsidP="0034164E">
      <w:pPr>
        <w:jc w:val="both"/>
        <w:rPr>
          <w:rFonts w:ascii="Arial AM" w:hAnsi="Arial AM"/>
          <w:i/>
          <w:sz w:val="16"/>
          <w:vertAlign w:val="superscript"/>
          <w:lang w:val="es-ES"/>
        </w:rPr>
      </w:pPr>
      <w:r w:rsidRPr="002528F7">
        <w:rPr>
          <w:rFonts w:ascii="Arial AM" w:hAnsi="Arial AM"/>
          <w:sz w:val="20"/>
          <w:lang w:val="hy-AM"/>
        </w:rPr>
        <w:tab/>
      </w:r>
      <w:r w:rsidRPr="002528F7">
        <w:rPr>
          <w:rFonts w:ascii="Arial AM" w:hAnsi="Arial AM"/>
          <w:sz w:val="20"/>
          <w:lang w:val="hy-AM"/>
        </w:rPr>
        <w:tab/>
      </w:r>
      <w:r w:rsidRPr="002528F7">
        <w:rPr>
          <w:rFonts w:ascii="Arial AM" w:hAnsi="Arial AM"/>
          <w:sz w:val="20"/>
          <w:lang w:val="es-ES"/>
        </w:rPr>
        <w:t xml:space="preserve">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</w:t>
      </w:r>
    </w:p>
    <w:p w14:paraId="798885E7" w14:textId="2BE7FA6B" w:rsidR="0034164E" w:rsidRPr="002528F7" w:rsidRDefault="0034164E" w:rsidP="0034164E">
      <w:pPr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բավարարում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ԱՄԱՀ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ՃԳ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ԲՄԱՇՁԲ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-24/33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մրցույթի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հրավերով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սահմանված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մասնակցության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իրավունքի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պահանջներին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                                    </w:t>
      </w:r>
      <w:r w:rsidRPr="002528F7">
        <w:rPr>
          <w:rFonts w:ascii="Arial AM" w:hAnsi="Arial AM"/>
          <w:sz w:val="20"/>
          <w:u w:val="single"/>
          <w:lang w:val="es-ES"/>
        </w:rPr>
        <w:t xml:space="preserve">                        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</w:t>
      </w:r>
      <w:r w:rsidRPr="002528F7">
        <w:rPr>
          <w:rFonts w:ascii="Arial AM" w:hAnsi="Arial AM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ընտրված</w:t>
      </w:r>
    </w:p>
    <w:p w14:paraId="0585D6C6" w14:textId="77777777" w:rsidR="0034164E" w:rsidRPr="002528F7" w:rsidRDefault="0034164E" w:rsidP="0034164E">
      <w:pPr>
        <w:tabs>
          <w:tab w:val="left" w:pos="6450"/>
        </w:tabs>
        <w:jc w:val="both"/>
        <w:rPr>
          <w:rFonts w:ascii="Arial AM" w:hAnsi="Arial AM" w:cs="Sylfaen"/>
          <w:sz w:val="20"/>
          <w:lang w:val="es-ES"/>
        </w:rPr>
      </w:pPr>
      <w:r w:rsidRPr="002528F7">
        <w:rPr>
          <w:rFonts w:ascii="Arial AM" w:hAnsi="Arial AM" w:cs="Sylfaen"/>
          <w:sz w:val="20"/>
          <w:lang w:val="es-ES"/>
        </w:rPr>
        <w:t xml:space="preserve">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</w:t>
      </w:r>
    </w:p>
    <w:p w14:paraId="298D728D" w14:textId="77777777" w:rsidR="005D0EFA" w:rsidRPr="002528F7" w:rsidRDefault="0034164E" w:rsidP="005D0EFA">
      <w:pPr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մասնակից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ճանաչվելու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հրավերով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ներկայացնել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որակավորման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ապահովում</w:t>
      </w:r>
    </w:p>
    <w:p w14:paraId="7B26E584" w14:textId="7D7E98AF" w:rsidR="006C3873" w:rsidRPr="002528F7" w:rsidRDefault="0034164E" w:rsidP="005D0EFA">
      <w:pPr>
        <w:ind w:firstLine="708"/>
        <w:jc w:val="both"/>
        <w:rPr>
          <w:rFonts w:ascii="Arial AM" w:hAnsi="Arial AM" w:cs="Arial"/>
          <w:sz w:val="22"/>
          <w:szCs w:val="22"/>
          <w:lang w:val="es-ES"/>
        </w:rPr>
      </w:pPr>
      <w:r w:rsidRPr="002528F7" w:rsidDel="0034164E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887807" w:rsidRPr="002528F7">
        <w:rPr>
          <w:rFonts w:ascii="Arial AM" w:hAnsi="Arial AM" w:cs="Arial"/>
          <w:sz w:val="20"/>
          <w:szCs w:val="20"/>
          <w:lang w:val="hy-AM"/>
        </w:rPr>
        <w:t>2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) 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ԱՄԱՀ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ՃԳ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ԲՄԱՇՁԲ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-24/33</w:t>
      </w:r>
      <w:r w:rsidR="006C3873" w:rsidRPr="002528F7">
        <w:rPr>
          <w:rFonts w:ascii="Arial AM" w:hAnsi="Arial AM" w:cs="Sylfaen"/>
          <w:sz w:val="22"/>
          <w:szCs w:val="22"/>
          <w:lang w:val="hy-AM"/>
        </w:rPr>
        <w:t xml:space="preserve"> 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մրցույթին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մասնակցելու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շրջանակում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>`</w:t>
      </w:r>
      <w:r w:rsidR="006C3873" w:rsidRPr="002528F7">
        <w:rPr>
          <w:rFonts w:ascii="Arial AM" w:hAnsi="Arial AM" w:cs="Sylfaen"/>
          <w:sz w:val="22"/>
          <w:szCs w:val="22"/>
          <w:lang w:val="es-ES"/>
        </w:rPr>
        <w:t xml:space="preserve">  </w:t>
      </w:r>
    </w:p>
    <w:p w14:paraId="1E3FEAC6" w14:textId="77777777" w:rsidR="006C3873" w:rsidRPr="002528F7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AM" w:hAnsi="Arial AM" w:cs="Arial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թույլ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տվել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es-ES"/>
        </w:rPr>
        <w:t>կամ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es-ES"/>
        </w:rPr>
        <w:t>թույլ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տալու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DC658B" w:rsidRPr="002528F7">
        <w:rPr>
          <w:rFonts w:ascii="Sylfaen" w:hAnsi="Sylfaen" w:cs="Sylfaen"/>
          <w:sz w:val="20"/>
          <w:szCs w:val="20"/>
          <w:lang w:val="hy-AM"/>
        </w:rPr>
        <w:t>անբարեխիղճ</w:t>
      </w:r>
      <w:r w:rsidR="00DC658B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DC658B" w:rsidRPr="002528F7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="00DC658B"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գերիշխող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դիրքի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չարաշահում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հակամրցակցային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համաձայնություն</w:t>
      </w:r>
      <w:r w:rsidRPr="002528F7">
        <w:rPr>
          <w:rFonts w:ascii="Arial AM" w:hAnsi="Arial AM" w:cs="Arial"/>
          <w:sz w:val="20"/>
          <w:szCs w:val="20"/>
          <w:lang w:val="es-ES"/>
        </w:rPr>
        <w:t>,</w:t>
      </w:r>
    </w:p>
    <w:p w14:paraId="151E5E1D" w14:textId="77777777" w:rsidR="006C3873" w:rsidRPr="002528F7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AM" w:hAnsi="Arial AM"/>
          <w:sz w:val="22"/>
          <w:szCs w:val="22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բացակայում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հրավերով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սահմանված</w:t>
      </w:r>
      <w:r w:rsidRPr="002528F7">
        <w:rPr>
          <w:rFonts w:ascii="Arial AM" w:hAnsi="Arial AM" w:cs="Arial"/>
          <w:sz w:val="20"/>
          <w:szCs w:val="20"/>
          <w:lang w:val="es-ES"/>
        </w:rPr>
        <w:t>`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            </w:t>
      </w:r>
      <w:r w:rsidR="00975F7E"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="00975F7E"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ին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</w:p>
    <w:p w14:paraId="490D2A25" w14:textId="77777777" w:rsidR="006C3873" w:rsidRPr="002528F7" w:rsidRDefault="006C3873" w:rsidP="00975F7E">
      <w:pPr>
        <w:jc w:val="both"/>
        <w:rPr>
          <w:rFonts w:ascii="Arial AM" w:hAnsi="Arial AM" w:cs="Arial"/>
          <w:vertAlign w:val="superscript"/>
          <w:lang w:val="hy-AM"/>
        </w:rPr>
      </w:pPr>
      <w:r w:rsidRPr="002528F7">
        <w:rPr>
          <w:rFonts w:ascii="Arial AM" w:hAnsi="Arial AM"/>
          <w:vertAlign w:val="superscript"/>
          <w:lang w:val="es-ES"/>
        </w:rPr>
        <w:t xml:space="preserve"> </w:t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  <w:t xml:space="preserve">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</w:p>
    <w:p w14:paraId="19169C58" w14:textId="77777777" w:rsidR="006C3873" w:rsidRPr="002528F7" w:rsidRDefault="006C3873" w:rsidP="00975F7E">
      <w:pPr>
        <w:jc w:val="both"/>
        <w:rPr>
          <w:rFonts w:ascii="Arial AM" w:hAnsi="Arial AM"/>
          <w:sz w:val="22"/>
          <w:szCs w:val="22"/>
          <w:u w:val="single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փոխկապակցված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անձանց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և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es-ES"/>
        </w:rPr>
        <w:t>կամ</w:t>
      </w:r>
      <w:r w:rsidRPr="002528F7">
        <w:rPr>
          <w:rFonts w:ascii="Arial AM" w:hAnsi="Arial AM" w:cs="Arial"/>
          <w:sz w:val="20"/>
          <w:szCs w:val="20"/>
          <w:lang w:val="es-ES"/>
        </w:rPr>
        <w:t>)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             </w:t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 xml:space="preserve">  </w:t>
      </w:r>
    </w:p>
    <w:p w14:paraId="137899B6" w14:textId="77777777" w:rsidR="006C3873" w:rsidRPr="002528F7" w:rsidRDefault="006C3873" w:rsidP="00975F7E">
      <w:pPr>
        <w:jc w:val="both"/>
        <w:rPr>
          <w:rFonts w:ascii="Arial AM" w:hAnsi="Arial AM"/>
          <w:sz w:val="22"/>
          <w:szCs w:val="22"/>
          <w:u w:val="single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14ADA85F" w14:textId="77777777" w:rsidR="006C3873" w:rsidRPr="002528F7" w:rsidRDefault="006C3873" w:rsidP="00975F7E">
      <w:pPr>
        <w:jc w:val="both"/>
        <w:rPr>
          <w:rFonts w:ascii="Arial AM" w:hAnsi="Arial AM"/>
          <w:sz w:val="22"/>
          <w:szCs w:val="22"/>
          <w:u w:val="single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կողմից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հիմնադրված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ավելի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քան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հիսուն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տոկոս</w:t>
      </w:r>
      <w:r w:rsidRPr="002528F7">
        <w:rPr>
          <w:rFonts w:ascii="Arial AM" w:hAnsi="Arial AM"/>
          <w:sz w:val="22"/>
          <w:szCs w:val="22"/>
          <w:lang w:val="es-ES"/>
        </w:rPr>
        <w:t xml:space="preserve">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            </w:t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ին</w:t>
      </w:r>
    </w:p>
    <w:p w14:paraId="65210267" w14:textId="77777777" w:rsidR="006C3873" w:rsidRPr="002528F7" w:rsidRDefault="006C3873" w:rsidP="00975F7E">
      <w:pPr>
        <w:jc w:val="both"/>
        <w:rPr>
          <w:rFonts w:ascii="Arial AM" w:hAnsi="Arial AM"/>
          <w:sz w:val="22"/>
          <w:szCs w:val="22"/>
          <w:lang w:val="es-ES"/>
        </w:rPr>
      </w:pPr>
      <w:r w:rsidRPr="002528F7">
        <w:rPr>
          <w:rFonts w:ascii="Arial AM" w:hAnsi="Arial AM" w:cs="Sylfaen"/>
          <w:vertAlign w:val="superscript"/>
          <w:lang w:val="es-ES"/>
        </w:rPr>
        <w:t xml:space="preserve">                                                                     </w:t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Arial AM" w:hAnsi="Arial AM" w:cs="Sylfaen"/>
          <w:vertAlign w:val="superscript"/>
          <w:lang w:val="es-ES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3E66049B" w14:textId="77777777" w:rsidR="006C3873" w:rsidRPr="002528F7" w:rsidRDefault="006C3873" w:rsidP="00975F7E">
      <w:pPr>
        <w:jc w:val="both"/>
        <w:rPr>
          <w:rFonts w:ascii="Arial AM" w:hAnsi="Arial AM" w:cs="Arial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պատկանող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բաժնեմաս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es-ES"/>
        </w:rPr>
        <w:t>փայաբաժին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es-ES"/>
        </w:rPr>
        <w:t>ունեցող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կազմակերպությունների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միաժամանակյա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մասնակցության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դեպք</w:t>
      </w:r>
      <w:r w:rsidRPr="002528F7">
        <w:rPr>
          <w:rFonts w:ascii="Arial AM" w:hAnsi="Arial AM" w:cs="Arial"/>
          <w:sz w:val="20"/>
          <w:szCs w:val="20"/>
          <w:lang w:val="es-ES"/>
        </w:rPr>
        <w:t>:</w:t>
      </w:r>
    </w:p>
    <w:p w14:paraId="6ACB8A51" w14:textId="77777777" w:rsidR="0091590A" w:rsidRPr="002528F7" w:rsidRDefault="0091590A" w:rsidP="00A52F0E">
      <w:pPr>
        <w:jc w:val="both"/>
        <w:rPr>
          <w:rFonts w:ascii="Arial AM" w:hAnsi="Arial AM" w:cs="Arial"/>
          <w:sz w:val="20"/>
          <w:szCs w:val="20"/>
          <w:lang w:val="es-ES"/>
        </w:rPr>
      </w:pPr>
    </w:p>
    <w:p w14:paraId="1D8647BA" w14:textId="77777777" w:rsidR="0091590A" w:rsidRPr="002528F7" w:rsidRDefault="0091590A" w:rsidP="0091590A">
      <w:pPr>
        <w:numPr>
          <w:ilvl w:val="0"/>
          <w:numId w:val="18"/>
        </w:numPr>
        <w:ind w:left="0" w:firstLine="720"/>
        <w:jc w:val="both"/>
        <w:rPr>
          <w:rFonts w:ascii="Arial AM" w:hAnsi="Arial AM"/>
          <w:sz w:val="22"/>
          <w:szCs w:val="22"/>
          <w:lang w:val="es-ES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Ս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տորև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6C3873" w:rsidRPr="002528F7">
        <w:rPr>
          <w:rFonts w:ascii="Sylfaen" w:hAnsi="Sylfaen" w:cs="Sylfaen"/>
          <w:sz w:val="20"/>
          <w:szCs w:val="20"/>
          <w:lang w:val="es-ES"/>
        </w:rPr>
        <w:t>ներկայացնում</w:t>
      </w:r>
      <w:r w:rsidR="006C3873"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  <w:t xml:space="preserve">               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իրական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շահառուների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վերաբերյալ</w:t>
      </w:r>
    </w:p>
    <w:p w14:paraId="4D7E8A18" w14:textId="55A5C6DC" w:rsidR="00A52F0E" w:rsidRPr="002528F7" w:rsidRDefault="0091590A" w:rsidP="0091590A">
      <w:pPr>
        <w:jc w:val="both"/>
        <w:rPr>
          <w:rFonts w:ascii="Arial AM" w:hAnsi="Arial AM"/>
          <w:sz w:val="22"/>
          <w:szCs w:val="22"/>
          <w:lang w:val="hy-AM"/>
        </w:rPr>
      </w:pPr>
      <w:r w:rsidRPr="002528F7">
        <w:rPr>
          <w:rFonts w:ascii="Arial AM" w:hAnsi="Arial AM"/>
          <w:vertAlign w:val="superscript"/>
          <w:lang w:val="es-ES"/>
        </w:rPr>
        <w:t xml:space="preserve"> </w:t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</w:r>
      <w:r w:rsidRPr="002528F7">
        <w:rPr>
          <w:rFonts w:ascii="Arial AM" w:hAnsi="Arial AM"/>
          <w:vertAlign w:val="superscript"/>
          <w:lang w:val="es-ES"/>
        </w:rPr>
        <w:tab/>
        <w:t xml:space="preserve"> </w:t>
      </w:r>
      <w:r w:rsidRPr="002528F7">
        <w:rPr>
          <w:rFonts w:ascii="Arial AM" w:hAnsi="Arial AM"/>
          <w:vertAlign w:val="superscript"/>
          <w:lang w:val="hy-AM"/>
        </w:rPr>
        <w:t xml:space="preserve">     </w:t>
      </w:r>
      <w:r w:rsidRPr="002528F7">
        <w:rPr>
          <w:rFonts w:ascii="Arial AM" w:hAnsi="Arial AM"/>
          <w:vertAlign w:val="superscript"/>
          <w:lang w:val="es-ES"/>
        </w:rPr>
        <w:t xml:space="preserve">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  <w:r w:rsidRPr="002528F7">
        <w:rPr>
          <w:rFonts w:ascii="Arial AM" w:hAnsi="Arial AM" w:cs="Arial"/>
          <w:vertAlign w:val="superscript"/>
          <w:lang w:val="hy-AM"/>
        </w:rPr>
        <w:t xml:space="preserve"> </w:t>
      </w:r>
    </w:p>
    <w:p w14:paraId="0A848F51" w14:textId="77777777" w:rsidR="00A52F0E" w:rsidRPr="002528F7" w:rsidRDefault="00A52F0E" w:rsidP="00A52F0E">
      <w:pPr>
        <w:jc w:val="both"/>
        <w:rPr>
          <w:rFonts w:ascii="Arial AM" w:hAnsi="Arial AM" w:cs="Arial"/>
          <w:sz w:val="18"/>
          <w:szCs w:val="18"/>
          <w:vertAlign w:val="superscript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տեղեկություններ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պարունակող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կայքէջի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հղումը՝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----</w:t>
      </w:r>
      <w:r w:rsidRPr="002528F7">
        <w:rPr>
          <w:rFonts w:ascii="Arial AM" w:hAnsi="Arial AM" w:cs="Arial"/>
          <w:sz w:val="20"/>
          <w:szCs w:val="20"/>
          <w:lang w:val="hy-AM"/>
        </w:rPr>
        <w:t>-------------------</w:t>
      </w:r>
      <w:r w:rsidRPr="002528F7">
        <w:rPr>
          <w:rFonts w:ascii="Arial AM" w:hAnsi="Arial AM" w:cs="Arial"/>
          <w:sz w:val="20"/>
          <w:szCs w:val="20"/>
          <w:lang w:val="es-ES"/>
        </w:rPr>
        <w:t>-----------------------------</w:t>
      </w:r>
      <w:r w:rsidRPr="002528F7">
        <w:rPr>
          <w:rFonts w:ascii="Arial AM" w:hAnsi="Arial AM" w:cs="Arial"/>
          <w:sz w:val="18"/>
          <w:szCs w:val="18"/>
          <w:lang w:val="hy-AM"/>
        </w:rPr>
        <w:t>**</w:t>
      </w:r>
      <w:r w:rsidRPr="002528F7">
        <w:rPr>
          <w:rFonts w:ascii="Arial AM" w:hAnsi="Arial AM" w:cs="Arial"/>
          <w:sz w:val="18"/>
          <w:szCs w:val="18"/>
          <w:vertAlign w:val="superscript"/>
          <w:lang w:val="es-ES"/>
        </w:rPr>
        <w:t xml:space="preserve"> </w:t>
      </w:r>
    </w:p>
    <w:p w14:paraId="1A7ACCAD" w14:textId="77777777" w:rsidR="006C3873" w:rsidRPr="002528F7" w:rsidRDefault="006C3873" w:rsidP="006C3873">
      <w:pPr>
        <w:jc w:val="right"/>
        <w:rPr>
          <w:rFonts w:ascii="Arial AM" w:hAnsi="Arial AM"/>
          <w:sz w:val="10"/>
          <w:szCs w:val="10"/>
          <w:lang w:val="es-ES"/>
        </w:rPr>
      </w:pPr>
    </w:p>
    <w:p w14:paraId="740ACFCD" w14:textId="42C545F5" w:rsidR="002E11D1" w:rsidRPr="002528F7" w:rsidRDefault="006E3999" w:rsidP="00260EEB">
      <w:pPr>
        <w:ind w:firstLine="708"/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Sylfaen" w:hAnsi="Sylfaen" w:cs="Sylfaen"/>
          <w:sz w:val="20"/>
          <w:lang w:val="es-ES"/>
        </w:rPr>
        <w:t>Կից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ներկայացվում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է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հրավերին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կցված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նախագծային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փաստաթղթերով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սահմանված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տեխնիկական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բնութագրերին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համապատասխանող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նյութերի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Arial AM" w:hAnsi="Arial AM"/>
          <w:sz w:val="20"/>
          <w:lang w:val="es-ES"/>
        </w:rPr>
        <w:t>(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/>
          <w:sz w:val="20"/>
          <w:lang w:val="es-ES"/>
        </w:rPr>
        <w:t>)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սարքերի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սարքավորումների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տեղադրման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պարտավորության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հավաստումը</w:t>
      </w:r>
      <w:r w:rsidRPr="002528F7">
        <w:rPr>
          <w:rFonts w:ascii="Arial AM" w:hAnsi="Arial AM"/>
          <w:sz w:val="20"/>
          <w:lang w:val="hy-AM"/>
        </w:rPr>
        <w:t>:</w:t>
      </w:r>
      <w:r w:rsidRPr="002528F7" w:rsidDel="006E3999">
        <w:rPr>
          <w:rFonts w:ascii="Arial AM" w:hAnsi="Arial AM"/>
          <w:sz w:val="20"/>
          <w:lang w:val="es-ES"/>
        </w:rPr>
        <w:t xml:space="preserve"> </w:t>
      </w:r>
      <w:r w:rsidR="002E11D1" w:rsidRPr="002528F7">
        <w:rPr>
          <w:rFonts w:ascii="Arial AM" w:hAnsi="Arial AM"/>
          <w:sz w:val="20"/>
          <w:lang w:val="es-ES"/>
        </w:rPr>
        <w:t>***</w:t>
      </w:r>
    </w:p>
    <w:p w14:paraId="5DD2EC33" w14:textId="77777777" w:rsidR="002E11D1" w:rsidRPr="002528F7" w:rsidRDefault="002E11D1" w:rsidP="00CE3A99">
      <w:pPr>
        <w:ind w:firstLine="708"/>
        <w:jc w:val="both"/>
        <w:rPr>
          <w:rFonts w:ascii="Arial AM" w:hAnsi="Arial AM"/>
          <w:sz w:val="20"/>
          <w:lang w:val="es-ES"/>
        </w:rPr>
      </w:pPr>
    </w:p>
    <w:p w14:paraId="7FBC3CC3" w14:textId="77777777" w:rsidR="00E97AB0" w:rsidRPr="002528F7" w:rsidRDefault="00E97AB0" w:rsidP="00CE3A99">
      <w:pPr>
        <w:ind w:firstLine="708"/>
        <w:jc w:val="both"/>
        <w:rPr>
          <w:rFonts w:ascii="Arial AM" w:hAnsi="Arial AM"/>
          <w:sz w:val="20"/>
          <w:lang w:val="es-ES"/>
        </w:rPr>
      </w:pPr>
    </w:p>
    <w:p w14:paraId="7373F5AE" w14:textId="77777777" w:rsidR="00E97AB0" w:rsidRPr="002528F7" w:rsidRDefault="00E97AB0" w:rsidP="00CE3A99">
      <w:pPr>
        <w:ind w:firstLine="708"/>
        <w:jc w:val="both"/>
        <w:rPr>
          <w:rFonts w:ascii="Arial AM" w:hAnsi="Arial AM"/>
          <w:sz w:val="20"/>
          <w:lang w:val="es-ES"/>
        </w:rPr>
      </w:pPr>
    </w:p>
    <w:p w14:paraId="42A50354" w14:textId="77777777" w:rsidR="00B2572B" w:rsidRPr="002528F7" w:rsidRDefault="00B2572B" w:rsidP="00EF3662">
      <w:pPr>
        <w:jc w:val="both"/>
        <w:rPr>
          <w:rFonts w:ascii="Arial AM" w:hAnsi="Arial AM"/>
          <w:sz w:val="20"/>
          <w:lang w:val="es-ES"/>
        </w:rPr>
      </w:pPr>
    </w:p>
    <w:p w14:paraId="4F7D95BE" w14:textId="77777777" w:rsidR="00B2572B" w:rsidRPr="002528F7" w:rsidRDefault="00B2572B" w:rsidP="00EF3662">
      <w:pPr>
        <w:jc w:val="both"/>
        <w:rPr>
          <w:rFonts w:ascii="Arial AM" w:hAnsi="Arial AM"/>
          <w:sz w:val="20"/>
          <w:lang w:val="es-ES"/>
        </w:rPr>
      </w:pPr>
    </w:p>
    <w:p w14:paraId="1FE666E7" w14:textId="77777777" w:rsidR="00B2572B" w:rsidRPr="002528F7" w:rsidRDefault="00B2572B" w:rsidP="00EF3662">
      <w:pPr>
        <w:jc w:val="both"/>
        <w:rPr>
          <w:rFonts w:ascii="Arial AM" w:hAnsi="Arial AM" w:cs="Arial"/>
          <w:sz w:val="20"/>
          <w:vertAlign w:val="superscript"/>
          <w:lang w:val="es-ES"/>
        </w:rPr>
      </w:pPr>
      <w:r w:rsidRPr="002528F7">
        <w:rPr>
          <w:rFonts w:ascii="Arial AM" w:hAnsi="Arial AM"/>
          <w:sz w:val="20"/>
          <w:lang w:val="es-ES"/>
        </w:rPr>
        <w:t xml:space="preserve">   </w:t>
      </w:r>
      <w:r w:rsidRPr="002528F7">
        <w:rPr>
          <w:rFonts w:ascii="Arial AM" w:hAnsi="Arial AM"/>
          <w:sz w:val="20"/>
          <w:lang w:val="hy-AM"/>
        </w:rPr>
        <w:t xml:space="preserve">___________________________________________________ </w:t>
      </w:r>
      <w:r w:rsidRPr="002528F7">
        <w:rPr>
          <w:rFonts w:ascii="Arial AM" w:hAnsi="Arial AM"/>
          <w:sz w:val="20"/>
          <w:lang w:val="hy-AM"/>
        </w:rPr>
        <w:tab/>
        <w:t xml:space="preserve">                _____________</w:t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lang w:val="es-ES"/>
        </w:rPr>
        <w:tab/>
      </w:r>
      <w:r w:rsidRPr="002528F7">
        <w:rPr>
          <w:rFonts w:ascii="Arial AM" w:hAnsi="Arial AM"/>
          <w:sz w:val="20"/>
          <w:lang w:val="es-ES"/>
        </w:rPr>
        <w:tab/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 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(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vertAlign w:val="superscript"/>
        </w:rPr>
        <w:t>ա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նուն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</w:rPr>
        <w:t>ա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զգանունը</w:t>
      </w:r>
      <w:r w:rsidRPr="002528F7">
        <w:rPr>
          <w:rFonts w:ascii="Arial AM" w:hAnsi="Arial AM" w:cs="Arial"/>
          <w:sz w:val="20"/>
          <w:vertAlign w:val="superscript"/>
          <w:lang w:val="hy-AM"/>
        </w:rPr>
        <w:t xml:space="preserve">)                                             </w:t>
      </w:r>
      <w:r w:rsidRPr="002528F7">
        <w:rPr>
          <w:rFonts w:ascii="Arial AM" w:hAnsi="Arial AM" w:cs="Arial"/>
          <w:sz w:val="20"/>
          <w:vertAlign w:val="superscript"/>
          <w:lang w:val="es-ES"/>
        </w:rPr>
        <w:t xml:space="preserve">              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2528F7">
        <w:rPr>
          <w:rFonts w:ascii="Arial AM" w:hAnsi="Arial AM" w:cs="Arial"/>
          <w:sz w:val="20"/>
          <w:vertAlign w:val="superscript"/>
          <w:lang w:val="hy-AM"/>
        </w:rPr>
        <w:t>)</w:t>
      </w:r>
    </w:p>
    <w:p w14:paraId="65066D54" w14:textId="77777777" w:rsidR="00B2572B" w:rsidRPr="002528F7" w:rsidRDefault="00B2572B" w:rsidP="00EF3662">
      <w:pPr>
        <w:jc w:val="both"/>
        <w:rPr>
          <w:rFonts w:ascii="Arial AM" w:hAnsi="Arial AM" w:cs="Arial"/>
          <w:sz w:val="20"/>
          <w:vertAlign w:val="superscript"/>
          <w:lang w:val="es-ES"/>
        </w:rPr>
      </w:pPr>
    </w:p>
    <w:p w14:paraId="429D1F4F" w14:textId="77777777" w:rsidR="00B2572B" w:rsidRPr="002528F7" w:rsidRDefault="00B2572B" w:rsidP="00EF3662">
      <w:pPr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 xml:space="preserve">    </w:t>
      </w:r>
    </w:p>
    <w:p w14:paraId="20C6F3D7" w14:textId="6EADC142" w:rsidR="00B2572B" w:rsidRPr="002528F7" w:rsidRDefault="00B2572B" w:rsidP="00EF3662">
      <w:pPr>
        <w:jc w:val="right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Կ</w:t>
      </w:r>
      <w:r w:rsidRPr="002528F7">
        <w:rPr>
          <w:rFonts w:ascii="Arial AM" w:hAnsi="Arial AM" w:cs="Arial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Տ</w:t>
      </w:r>
      <w:r w:rsidRPr="002528F7">
        <w:rPr>
          <w:rFonts w:ascii="Arial AM" w:hAnsi="Arial AM" w:cs="Arial"/>
          <w:sz w:val="20"/>
          <w:lang w:val="hy-AM"/>
        </w:rPr>
        <w:t>.</w:t>
      </w:r>
      <w:r w:rsidRPr="002528F7">
        <w:rPr>
          <w:rFonts w:ascii="Arial AM" w:hAnsi="Arial AM" w:cs="Arial"/>
          <w:sz w:val="20"/>
          <w:lang w:val="hy-AM"/>
        </w:rPr>
        <w:tab/>
      </w:r>
      <w:r w:rsidRPr="002528F7">
        <w:rPr>
          <w:rFonts w:ascii="Arial AM" w:hAnsi="Arial AM" w:cs="Arial"/>
          <w:sz w:val="20"/>
          <w:lang w:val="hy-AM"/>
        </w:rPr>
        <w:tab/>
        <w:t xml:space="preserve"> </w:t>
      </w:r>
    </w:p>
    <w:p w14:paraId="0B85464A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b/>
          <w:lang w:val="hy-AM"/>
        </w:rPr>
      </w:pPr>
    </w:p>
    <w:p w14:paraId="12E64DCB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b/>
          <w:lang w:val="hy-AM"/>
        </w:rPr>
      </w:pPr>
    </w:p>
    <w:p w14:paraId="24B38786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6A176282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74BCBBD2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1704A225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03475547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1277D2A6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2F0EDB59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240A63F0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1ADBE8E8" w14:textId="6801B1AF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0182BD5D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43F8EB71" w14:textId="3324A6C3" w:rsidR="003319E2" w:rsidRPr="002528F7" w:rsidRDefault="003319E2" w:rsidP="003319E2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 xml:space="preserve">**-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ՀՀ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ռեզիդենտ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հանդիասցող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մասնակիցը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դիմում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հայտարարությունը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լրացնելիս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նշում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«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Իրավաբանական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անձանց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պետական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գրանցման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իրավաբանական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անձանց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ստորաբաժանումների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հիմնարկների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և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անհատ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ձեռնարկատերերի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պետական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հաշվառման</w:t>
      </w:r>
      <w:r w:rsidRPr="002528F7">
        <w:rPr>
          <w:rFonts w:ascii="Arial AM" w:hAnsi="Arial AM" w:cs="Calibri"/>
          <w:i/>
          <w:sz w:val="16"/>
          <w:szCs w:val="16"/>
          <w:lang w:val="hy-AM"/>
        </w:rPr>
        <w:t> 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մասին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»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օրենքի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համաձայն՝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իրավաբանական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անձանց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պետական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ռեգիստրի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գործակալությունում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գրանցած՝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շահառուների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վերաբերյալ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տեղեկություններ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պարունակող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կայքէջի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հղումը՝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</w:p>
    <w:p w14:paraId="2E183A6C" w14:textId="51DABB96" w:rsidR="00F6523E" w:rsidRPr="002528F7" w:rsidRDefault="003319E2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 xml:space="preserve">-  </w:t>
      </w:r>
      <w:r w:rsidR="00D70570" w:rsidRPr="002528F7">
        <w:rPr>
          <w:rFonts w:ascii="Sylfaen" w:hAnsi="Sylfaen" w:cs="Sylfaen"/>
          <w:i/>
          <w:sz w:val="16"/>
          <w:szCs w:val="16"/>
          <w:lang w:val="hy-AM"/>
        </w:rPr>
        <w:t>ե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թե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մասնակիցը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չի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հանդիսանում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ՀՀ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ռեզիդենտ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ապա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դիմում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-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հայտարարությունը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լրացնելիս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&lt;&lt;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տեղեկություններ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պարունակող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կայքէջի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հղումը՝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&gt;&gt;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բառերը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փոխարինում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&lt;&lt;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հայտարարագիր՝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համաձայն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հավելված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1,2-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&gt;&gt;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բառերով</w:t>
      </w:r>
      <w:r w:rsidRPr="002528F7">
        <w:rPr>
          <w:rFonts w:ascii="Arial AM" w:hAnsi="Arial AM"/>
          <w:i/>
          <w:sz w:val="16"/>
          <w:szCs w:val="16"/>
          <w:lang w:val="hy-AM"/>
        </w:rPr>
        <w:t>,</w:t>
      </w:r>
    </w:p>
    <w:p w14:paraId="728614DA" w14:textId="4805DB20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մասնակիցը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անհատ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ձեռնարկատեր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ֆիզիկական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անձ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ապա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իրական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շահառուների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վերաբերյալ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տեղեկատվություն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չի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ներկայացնում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1CDAE450" w14:textId="77777777" w:rsidR="00F6523E" w:rsidRPr="002528F7" w:rsidRDefault="00F6523E" w:rsidP="00F6523E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147580F2" w14:textId="77777777" w:rsidR="00F6523E" w:rsidRPr="002528F7" w:rsidRDefault="00F6523E" w:rsidP="00F6523E">
      <w:pPr>
        <w:jc w:val="both"/>
        <w:rPr>
          <w:rFonts w:ascii="Arial AM" w:hAnsi="Arial AM" w:cs="Sylfaen"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***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պարբերությունը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և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հավելված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1.1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հանվում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են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եթե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գնման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առարկան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չի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հանդիսանում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շինարարական</w:t>
      </w:r>
      <w:r w:rsidRPr="002528F7">
        <w:rPr>
          <w:rFonts w:ascii="Arial AM" w:hAnsi="Arial AM"/>
          <w:i/>
          <w:sz w:val="16"/>
          <w:szCs w:val="16"/>
          <w:lang w:val="hy-AM" w:eastAsia="ru-RU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 w:eastAsia="ru-RU"/>
        </w:rPr>
        <w:t>աշխատանքներ</w:t>
      </w:r>
    </w:p>
    <w:p w14:paraId="28430E1C" w14:textId="77777777" w:rsidR="00CE3A99" w:rsidRPr="002528F7" w:rsidRDefault="00CE3A99" w:rsidP="00CE3A99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Arial AM" w:hAnsi="Arial AM" w:cs="Sylfaen"/>
          <w:b/>
          <w:lang w:val="hy-AM"/>
        </w:rPr>
        <w:br w:type="page"/>
      </w:r>
      <w:r w:rsidRPr="002528F7">
        <w:rPr>
          <w:rFonts w:ascii="Arial AM" w:hAnsi="Arial AM" w:cs="Sylfaen"/>
          <w:b/>
          <w:lang w:val="hy-AM"/>
        </w:rPr>
        <w:lastRenderedPageBreak/>
        <w:t xml:space="preserve"> </w:t>
      </w:r>
    </w:p>
    <w:p w14:paraId="2F8105D7" w14:textId="77777777" w:rsidR="000B1088" w:rsidRPr="002528F7" w:rsidRDefault="000B1088" w:rsidP="000B1088">
      <w:pPr>
        <w:pStyle w:val="3"/>
        <w:spacing w:line="240" w:lineRule="auto"/>
        <w:ind w:firstLine="567"/>
        <w:jc w:val="right"/>
        <w:rPr>
          <w:rFonts w:ascii="Arial AM" w:hAnsi="Arial AM" w:cs="Arial"/>
          <w:b/>
          <w:i w:val="0"/>
          <w:lang w:val="hy-AM"/>
        </w:rPr>
      </w:pPr>
      <w:r w:rsidRPr="002528F7">
        <w:rPr>
          <w:rFonts w:ascii="Sylfaen" w:hAnsi="Sylfaen" w:cs="Sylfaen"/>
          <w:b/>
          <w:i w:val="0"/>
          <w:lang w:val="hy-AM"/>
        </w:rPr>
        <w:t>Հավելված</w:t>
      </w:r>
      <w:r w:rsidRPr="002528F7">
        <w:rPr>
          <w:rFonts w:ascii="Arial AM" w:hAnsi="Arial AM" w:cs="Arial"/>
          <w:b/>
          <w:i w:val="0"/>
          <w:lang w:val="hy-AM"/>
        </w:rPr>
        <w:t xml:space="preserve"> </w:t>
      </w:r>
      <w:r w:rsidR="00E968EF" w:rsidRPr="002528F7">
        <w:rPr>
          <w:rFonts w:ascii="Arial AM" w:hAnsi="Arial AM" w:cs="Arial"/>
          <w:b/>
          <w:i w:val="0"/>
          <w:lang w:val="hy-AM"/>
        </w:rPr>
        <w:t>1.1</w:t>
      </w:r>
    </w:p>
    <w:p w14:paraId="03C9CF64" w14:textId="4F6D6FD4" w:rsidR="000B1088" w:rsidRPr="002528F7" w:rsidRDefault="003F673D" w:rsidP="000B1088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ԱՄԱՀ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ՃԳ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ԲՄԱՇՁԲ</w:t>
      </w:r>
      <w:r w:rsidRPr="002528F7">
        <w:rPr>
          <w:rFonts w:ascii="Arial AM" w:hAnsi="Arial AM" w:cs="Sylfaen"/>
          <w:b/>
          <w:lang w:val="hy-AM"/>
        </w:rPr>
        <w:t>-24/33</w:t>
      </w:r>
      <w:r w:rsidR="000B1088" w:rsidRPr="002528F7">
        <w:rPr>
          <w:rFonts w:ascii="Arial AM" w:hAnsi="Arial AM"/>
          <w:b/>
          <w:lang w:val="hy-AM"/>
        </w:rPr>
        <w:t xml:space="preserve">  </w:t>
      </w:r>
      <w:r w:rsidR="000B1088" w:rsidRPr="002528F7">
        <w:rPr>
          <w:rFonts w:ascii="Sylfaen" w:hAnsi="Sylfaen" w:cs="Sylfaen"/>
          <w:b/>
          <w:lang w:val="hy-AM"/>
        </w:rPr>
        <w:t>ծածկագրով</w:t>
      </w:r>
    </w:p>
    <w:p w14:paraId="7025F156" w14:textId="77777777" w:rsidR="000B1088" w:rsidRPr="002528F7" w:rsidRDefault="000B1088" w:rsidP="000B1088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7AA8716A" w14:textId="77777777" w:rsidR="000B1088" w:rsidRPr="002528F7" w:rsidRDefault="000B1088" w:rsidP="000B1088">
      <w:pPr>
        <w:ind w:left="-66"/>
        <w:jc w:val="center"/>
        <w:rPr>
          <w:rFonts w:ascii="Arial AM" w:hAnsi="Arial AM"/>
          <w:b/>
          <w:lang w:val="hy-AM"/>
        </w:rPr>
      </w:pPr>
    </w:p>
    <w:p w14:paraId="2B13F568" w14:textId="51B6FCF3" w:rsidR="000B1088" w:rsidRPr="002528F7" w:rsidRDefault="000B1088" w:rsidP="000B1088">
      <w:pPr>
        <w:pStyle w:val="3"/>
        <w:spacing w:line="240" w:lineRule="auto"/>
        <w:ind w:firstLine="567"/>
        <w:jc w:val="left"/>
        <w:rPr>
          <w:rFonts w:ascii="Arial AM" w:hAnsi="Arial AM"/>
          <w:b/>
          <w:lang w:val="hy-AM"/>
        </w:rPr>
      </w:pPr>
    </w:p>
    <w:p w14:paraId="12B54A54" w14:textId="77777777" w:rsidR="006E3999" w:rsidRPr="002528F7" w:rsidRDefault="006E3999" w:rsidP="006E3999">
      <w:pPr>
        <w:pStyle w:val="3"/>
        <w:spacing w:line="240" w:lineRule="auto"/>
        <w:ind w:firstLine="567"/>
        <w:rPr>
          <w:rFonts w:ascii="Arial AM" w:hAnsi="Arial AM"/>
          <w:b/>
          <w:i w:val="0"/>
          <w:lang w:val="hy-AM"/>
        </w:rPr>
      </w:pPr>
      <w:r w:rsidRPr="002528F7">
        <w:rPr>
          <w:rFonts w:ascii="Sylfaen" w:hAnsi="Sylfaen" w:cs="Sylfaen"/>
          <w:b/>
          <w:i w:val="0"/>
          <w:lang w:val="hy-AM"/>
        </w:rPr>
        <w:t>ՀԱՎԱՍՏՈՒՄ</w:t>
      </w:r>
    </w:p>
    <w:p w14:paraId="4FF13FC6" w14:textId="77777777" w:rsidR="006E3999" w:rsidRPr="002528F7" w:rsidRDefault="006E3999" w:rsidP="006E3999">
      <w:pPr>
        <w:pStyle w:val="3"/>
        <w:spacing w:line="240" w:lineRule="auto"/>
        <w:ind w:firstLine="567"/>
        <w:rPr>
          <w:rFonts w:ascii="Arial AM" w:hAnsi="Arial AM"/>
          <w:b/>
          <w:i w:val="0"/>
          <w:lang w:val="hy-AM"/>
        </w:rPr>
      </w:pPr>
      <w:r w:rsidRPr="002528F7">
        <w:rPr>
          <w:rFonts w:ascii="Sylfaen" w:hAnsi="Sylfaen" w:cs="Sylfaen"/>
          <w:b/>
          <w:i w:val="0"/>
          <w:szCs w:val="24"/>
          <w:lang w:val="hy-AM"/>
        </w:rPr>
        <w:t>հրավերով</w:t>
      </w:r>
      <w:r w:rsidRPr="002528F7">
        <w:rPr>
          <w:rFonts w:ascii="Arial AM" w:hAnsi="Arial AM" w:cs="Sylfaen"/>
          <w:b/>
          <w:i w:val="0"/>
          <w:szCs w:val="24"/>
          <w:lang w:val="hy-AM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սահմանված</w:t>
      </w:r>
      <w:r w:rsidRPr="002528F7">
        <w:rPr>
          <w:rFonts w:ascii="Arial AM" w:hAnsi="Arial AM" w:cs="Sylfaen"/>
          <w:b/>
          <w:i w:val="0"/>
          <w:szCs w:val="24"/>
          <w:lang w:val="hy-AM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տեխնիկական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բնութագրերին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և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երաշխիքային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սպասարկման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պայմաններին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համապատասխանող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նյութերի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և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(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կամ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)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սարքերի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ու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սարքավորումների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տեղադրման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պարտավորության</w:t>
      </w:r>
      <w:r w:rsidRPr="002528F7">
        <w:rPr>
          <w:rFonts w:ascii="Arial AM" w:hAnsi="Arial AM" w:cs="Sylfaen"/>
          <w:b/>
          <w:i w:val="0"/>
          <w:szCs w:val="24"/>
          <w:lang w:val="af-ZA"/>
        </w:rPr>
        <w:t xml:space="preserve"> </w:t>
      </w:r>
      <w:r w:rsidRPr="002528F7">
        <w:rPr>
          <w:rFonts w:ascii="Sylfaen" w:hAnsi="Sylfaen" w:cs="Sylfaen"/>
          <w:b/>
          <w:i w:val="0"/>
          <w:szCs w:val="24"/>
          <w:lang w:val="hy-AM"/>
        </w:rPr>
        <w:t>մասին</w:t>
      </w:r>
    </w:p>
    <w:p w14:paraId="75285ECD" w14:textId="77777777" w:rsidR="006E3999" w:rsidRPr="002528F7" w:rsidRDefault="006E3999" w:rsidP="006E3999">
      <w:pPr>
        <w:ind w:firstLine="567"/>
        <w:jc w:val="both"/>
        <w:rPr>
          <w:rFonts w:ascii="Arial AM" w:hAnsi="Arial AM" w:cs="Arial"/>
          <w:sz w:val="20"/>
          <w:szCs w:val="20"/>
          <w:u w:val="single"/>
          <w:lang w:val="es-ES"/>
        </w:rPr>
      </w:pPr>
    </w:p>
    <w:p w14:paraId="28C9D071" w14:textId="77777777" w:rsidR="006E3999" w:rsidRPr="002528F7" w:rsidRDefault="006E3999" w:rsidP="006E3999">
      <w:pPr>
        <w:ind w:firstLine="567"/>
        <w:jc w:val="both"/>
        <w:rPr>
          <w:rFonts w:ascii="Arial AM" w:hAnsi="Arial AM" w:cs="Arial"/>
          <w:sz w:val="20"/>
          <w:szCs w:val="20"/>
          <w:u w:val="single"/>
          <w:lang w:val="es-ES"/>
        </w:rPr>
      </w:pPr>
    </w:p>
    <w:p w14:paraId="614E3D2A" w14:textId="1229D9E9" w:rsidR="006E3999" w:rsidRPr="002528F7" w:rsidRDefault="006E3999" w:rsidP="006E3999">
      <w:pPr>
        <w:ind w:firstLine="567"/>
        <w:jc w:val="both"/>
        <w:rPr>
          <w:rFonts w:ascii="Arial AM" w:hAnsi="Arial AM" w:cs="Arial"/>
          <w:sz w:val="20"/>
          <w:szCs w:val="20"/>
          <w:lang w:val="es-ES"/>
        </w:rPr>
      </w:pPr>
      <w:r w:rsidRPr="002528F7">
        <w:rPr>
          <w:rFonts w:ascii="Arial AM" w:hAnsi="Arial AM"/>
          <w:sz w:val="22"/>
          <w:szCs w:val="22"/>
          <w:u w:val="single"/>
          <w:lang w:val="es-ES"/>
        </w:rPr>
        <w:t xml:space="preserve">                                                      </w:t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sz w:val="22"/>
          <w:szCs w:val="22"/>
          <w:u w:val="single"/>
          <w:lang w:val="es-ES"/>
        </w:rPr>
        <w:tab/>
      </w:r>
      <w:r w:rsidRPr="002528F7">
        <w:rPr>
          <w:rFonts w:ascii="Arial AM" w:hAnsi="Arial AM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հավաստում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7525E" w:rsidRPr="0067525E">
        <w:rPr>
          <w:rFonts w:ascii="Sylfaen" w:hAnsi="Sylfaen" w:cs="Sylfaen"/>
          <w:b/>
          <w:sz w:val="20"/>
          <w:szCs w:val="20"/>
          <w:lang w:val="hy-AM"/>
        </w:rPr>
        <w:t>ԱՄԱՀ</w:t>
      </w:r>
      <w:r w:rsidR="0067525E" w:rsidRPr="0067525E">
        <w:rPr>
          <w:rFonts w:ascii="Arial AM" w:hAnsi="Arial AM" w:cs="Sylfaen"/>
          <w:b/>
          <w:sz w:val="20"/>
          <w:szCs w:val="20"/>
          <w:lang w:val="hy-AM"/>
        </w:rPr>
        <w:t>-</w:t>
      </w:r>
      <w:r w:rsidR="0067525E" w:rsidRPr="0067525E">
        <w:rPr>
          <w:rFonts w:ascii="Sylfaen" w:hAnsi="Sylfaen" w:cs="Sylfaen"/>
          <w:b/>
          <w:sz w:val="20"/>
          <w:szCs w:val="20"/>
          <w:lang w:val="hy-AM"/>
        </w:rPr>
        <w:t>ՃԳ</w:t>
      </w:r>
      <w:r w:rsidR="0067525E" w:rsidRPr="0067525E">
        <w:rPr>
          <w:rFonts w:ascii="Arial AM" w:hAnsi="Arial AM" w:cs="Sylfaen"/>
          <w:b/>
          <w:sz w:val="20"/>
          <w:szCs w:val="20"/>
          <w:lang w:val="hy-AM"/>
        </w:rPr>
        <w:t>-</w:t>
      </w:r>
      <w:r w:rsidR="0067525E" w:rsidRPr="0067525E">
        <w:rPr>
          <w:rFonts w:ascii="Sylfaen" w:hAnsi="Sylfaen" w:cs="Sylfaen"/>
          <w:b/>
          <w:sz w:val="20"/>
          <w:szCs w:val="20"/>
          <w:lang w:val="hy-AM"/>
        </w:rPr>
        <w:t>ԲՄԱՇՁԲ</w:t>
      </w:r>
      <w:r w:rsidR="0067525E" w:rsidRPr="0067525E">
        <w:rPr>
          <w:rFonts w:ascii="Arial AM" w:hAnsi="Arial AM" w:cs="Sylfaen"/>
          <w:b/>
          <w:sz w:val="20"/>
          <w:szCs w:val="20"/>
          <w:lang w:val="hy-AM"/>
        </w:rPr>
        <w:t>-24/33</w:t>
      </w:r>
    </w:p>
    <w:p w14:paraId="118D645B" w14:textId="77777777" w:rsidR="006E3999" w:rsidRPr="002528F7" w:rsidRDefault="006E3999" w:rsidP="006E3999">
      <w:pPr>
        <w:jc w:val="both"/>
        <w:rPr>
          <w:rFonts w:ascii="Arial AM" w:hAnsi="Arial AM" w:cs="Arial"/>
          <w:sz w:val="20"/>
          <w:szCs w:val="20"/>
          <w:u w:val="single"/>
          <w:lang w:val="es-ES"/>
        </w:rPr>
      </w:pPr>
      <w:r w:rsidRPr="002528F7">
        <w:rPr>
          <w:rFonts w:ascii="Arial AM" w:hAnsi="Arial AM"/>
          <w:sz w:val="20"/>
          <w:vertAlign w:val="superscript"/>
          <w:lang w:val="es-ES"/>
        </w:rPr>
        <w:t xml:space="preserve">                                                    </w:t>
      </w:r>
      <w:r w:rsidRPr="002528F7">
        <w:rPr>
          <w:rFonts w:ascii="Sylfaen" w:hAnsi="Sylfaen" w:cs="Sylfaen"/>
          <w:sz w:val="20"/>
          <w:vertAlign w:val="superscript"/>
        </w:rPr>
        <w:t>մ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ասնակցի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անվանումը</w:t>
      </w:r>
    </w:p>
    <w:p w14:paraId="784FA057" w14:textId="77777777" w:rsidR="006E3999" w:rsidRPr="002528F7" w:rsidRDefault="006E3999" w:rsidP="006E3999">
      <w:pPr>
        <w:jc w:val="both"/>
        <w:rPr>
          <w:rFonts w:ascii="Arial AM" w:hAnsi="Arial AM"/>
          <w:lang w:val="es-ES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մրցույթի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ընտրված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նույն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ծածկագրով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մրցույթի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կնքվող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տեղադրել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es-ES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օգտագործել</w:t>
      </w:r>
      <w:r w:rsidRPr="002528F7">
        <w:rPr>
          <w:rFonts w:ascii="Arial AM" w:hAnsi="Arial AM" w:cs="Arial"/>
          <w:sz w:val="20"/>
          <w:szCs w:val="20"/>
          <w:lang w:val="es-ES"/>
        </w:rPr>
        <w:t>)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նախագծային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բնութագրերին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սպասարկման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պայմաններին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համապատասխանող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նյութեր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es-ES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Arial"/>
          <w:sz w:val="20"/>
          <w:szCs w:val="20"/>
          <w:lang w:val="es-ES"/>
        </w:rPr>
        <w:t>)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սարքեր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սարքավորումներ՝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տեղադրումը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es-ES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օգտագործումը</w:t>
      </w:r>
      <w:r w:rsidRPr="002528F7">
        <w:rPr>
          <w:rFonts w:ascii="Arial AM" w:hAnsi="Arial AM" w:cs="Arial"/>
          <w:sz w:val="20"/>
          <w:szCs w:val="20"/>
          <w:lang w:val="es-ES"/>
        </w:rPr>
        <w:t>)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դրանց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ապրանքային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նշանները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ֆիրմային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անվանումները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մակնիշները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համաձայնեցնելով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7412DD00" w14:textId="77777777" w:rsidR="006E3999" w:rsidRPr="002528F7" w:rsidRDefault="006E3999" w:rsidP="009F5C16">
      <w:pPr>
        <w:rPr>
          <w:rFonts w:ascii="Arial AM" w:hAnsi="Arial AM"/>
          <w:lang w:val="es-ES"/>
        </w:rPr>
      </w:pPr>
    </w:p>
    <w:p w14:paraId="021D41F9" w14:textId="77777777" w:rsidR="000B1088" w:rsidRPr="002528F7" w:rsidRDefault="000B1088" w:rsidP="000B1088">
      <w:pPr>
        <w:pStyle w:val="3"/>
        <w:spacing w:line="240" w:lineRule="auto"/>
        <w:ind w:firstLine="567"/>
        <w:jc w:val="left"/>
        <w:rPr>
          <w:rFonts w:ascii="Arial AM" w:hAnsi="Arial AM"/>
          <w:b/>
          <w:lang w:val="es-ES"/>
        </w:rPr>
      </w:pPr>
    </w:p>
    <w:p w14:paraId="3778A25B" w14:textId="77777777" w:rsidR="000B1088" w:rsidRPr="002528F7" w:rsidRDefault="000B1088" w:rsidP="000B1088">
      <w:pPr>
        <w:pStyle w:val="3"/>
        <w:spacing w:line="240" w:lineRule="auto"/>
        <w:ind w:firstLine="567"/>
        <w:jc w:val="left"/>
        <w:rPr>
          <w:rFonts w:ascii="Arial AM" w:hAnsi="Arial AM"/>
          <w:b/>
          <w:lang w:val="es-ES"/>
        </w:rPr>
      </w:pPr>
    </w:p>
    <w:p w14:paraId="5EE64E73" w14:textId="77777777" w:rsidR="000B1088" w:rsidRPr="002528F7" w:rsidRDefault="000B1088" w:rsidP="000B1088">
      <w:pPr>
        <w:rPr>
          <w:rFonts w:ascii="Arial AM" w:hAnsi="Arial AM"/>
          <w:sz w:val="20"/>
          <w:lang w:val="es-ES"/>
        </w:rPr>
      </w:pPr>
    </w:p>
    <w:p w14:paraId="445C846B" w14:textId="77777777" w:rsidR="000B1088" w:rsidRPr="002528F7" w:rsidRDefault="000B1088" w:rsidP="000B1088">
      <w:pPr>
        <w:jc w:val="both"/>
        <w:rPr>
          <w:rFonts w:ascii="Arial AM" w:hAnsi="Arial AM"/>
          <w:sz w:val="20"/>
          <w:u w:val="single"/>
          <w:lang w:val="es-ES"/>
        </w:rPr>
      </w:pP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</w:r>
      <w:r w:rsidRPr="002528F7">
        <w:rPr>
          <w:rFonts w:ascii="Arial AM" w:hAnsi="Arial AM"/>
          <w:sz w:val="20"/>
          <w:u w:val="single"/>
          <w:lang w:val="es-ES"/>
        </w:rPr>
        <w:tab/>
        <w:t xml:space="preserve">    </w:t>
      </w:r>
    </w:p>
    <w:p w14:paraId="2C50D344" w14:textId="77777777" w:rsidR="000B1088" w:rsidRPr="002528F7" w:rsidRDefault="000B1088" w:rsidP="000B1088">
      <w:pPr>
        <w:jc w:val="both"/>
        <w:rPr>
          <w:rFonts w:ascii="Arial AM" w:hAnsi="Arial AM"/>
          <w:sz w:val="20"/>
          <w:u w:val="single"/>
          <w:lang w:val="hy-AM"/>
        </w:rPr>
      </w:pP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="007B25C1" w:rsidRPr="002528F7">
        <w:rPr>
          <w:rFonts w:ascii="Arial AM" w:hAnsi="Arial AM" w:cs="Sylfaen"/>
          <w:sz w:val="20"/>
          <w:vertAlign w:val="superscript"/>
          <w:lang w:val="es-ES"/>
        </w:rPr>
        <w:t xml:space="preserve">                        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(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 xml:space="preserve">)  </w:t>
      </w:r>
      <w:r w:rsidRPr="002528F7">
        <w:rPr>
          <w:rFonts w:ascii="Arial AM" w:hAnsi="Arial AM" w:cs="Sylfaen"/>
          <w:sz w:val="20"/>
          <w:vertAlign w:val="superscript"/>
          <w:lang w:val="hy-AM"/>
        </w:rPr>
        <w:tab/>
      </w:r>
      <w:r w:rsidRPr="002528F7">
        <w:rPr>
          <w:rFonts w:ascii="Arial AM" w:hAnsi="Arial AM" w:cs="Sylfaen"/>
          <w:sz w:val="20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</w:t>
      </w:r>
      <w:r w:rsidR="007B25C1" w:rsidRPr="002528F7">
        <w:rPr>
          <w:rFonts w:ascii="Arial AM" w:hAnsi="Arial AM" w:cs="Sylfaen"/>
          <w:vertAlign w:val="superscript"/>
          <w:lang w:val="hy-AM"/>
        </w:rPr>
        <w:t xml:space="preserve">               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ստորագրություն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</w:p>
    <w:p w14:paraId="33C59BBD" w14:textId="77777777" w:rsidR="000B1088" w:rsidRPr="002528F7" w:rsidRDefault="000B1088" w:rsidP="000B1088">
      <w:pPr>
        <w:jc w:val="right"/>
        <w:rPr>
          <w:rFonts w:ascii="Arial AM" w:hAnsi="Arial AM" w:cs="Sylfaen"/>
          <w:sz w:val="20"/>
          <w:lang w:val="hy-AM"/>
        </w:rPr>
      </w:pPr>
    </w:p>
    <w:p w14:paraId="3EF478CD" w14:textId="77777777" w:rsidR="000B1088" w:rsidRPr="002528F7" w:rsidRDefault="000B1088" w:rsidP="000B1088">
      <w:pPr>
        <w:jc w:val="right"/>
        <w:rPr>
          <w:rFonts w:ascii="Arial AM" w:hAnsi="Arial AM" w:cs="Sylfaen"/>
          <w:sz w:val="20"/>
          <w:lang w:val="hy-AM"/>
        </w:rPr>
      </w:pPr>
    </w:p>
    <w:p w14:paraId="43CB33D4" w14:textId="77777777" w:rsidR="000B1088" w:rsidRPr="002528F7" w:rsidRDefault="000B1088" w:rsidP="000B1088">
      <w:pPr>
        <w:jc w:val="right"/>
        <w:rPr>
          <w:rFonts w:ascii="Arial AM" w:hAnsi="Arial AM" w:cs="Arial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Կ</w:t>
      </w:r>
      <w:r w:rsidRPr="002528F7">
        <w:rPr>
          <w:rFonts w:ascii="Arial AM" w:hAnsi="Arial AM" w:cs="Arial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Տ</w:t>
      </w:r>
      <w:r w:rsidRPr="002528F7">
        <w:rPr>
          <w:rFonts w:ascii="Arial AM" w:hAnsi="Arial AM" w:cs="Arial"/>
          <w:sz w:val="20"/>
          <w:lang w:val="hy-AM"/>
        </w:rPr>
        <w:t>.</w:t>
      </w:r>
      <w:r w:rsidRPr="002528F7">
        <w:rPr>
          <w:rFonts w:ascii="Arial AM" w:hAnsi="Arial AM" w:cs="Arial"/>
          <w:sz w:val="20"/>
          <w:lang w:val="hy-AM"/>
        </w:rPr>
        <w:tab/>
      </w:r>
      <w:r w:rsidRPr="002528F7">
        <w:rPr>
          <w:rFonts w:ascii="Arial AM" w:hAnsi="Arial AM" w:cs="Arial"/>
          <w:sz w:val="20"/>
          <w:lang w:val="hy-AM"/>
        </w:rPr>
        <w:tab/>
        <w:t xml:space="preserve"> </w:t>
      </w:r>
    </w:p>
    <w:p w14:paraId="6590204F" w14:textId="77777777" w:rsidR="000B1088" w:rsidRPr="002528F7" w:rsidRDefault="000B1088" w:rsidP="000B1088">
      <w:pPr>
        <w:jc w:val="right"/>
        <w:rPr>
          <w:rFonts w:ascii="Arial AM" w:hAnsi="Arial AM"/>
          <w:sz w:val="20"/>
          <w:lang w:val="hy-AM"/>
        </w:rPr>
      </w:pPr>
    </w:p>
    <w:p w14:paraId="65345DCC" w14:textId="77777777" w:rsidR="000B1088" w:rsidRPr="002528F7" w:rsidRDefault="000B1088" w:rsidP="000B1088">
      <w:pPr>
        <w:jc w:val="right"/>
        <w:rPr>
          <w:rFonts w:ascii="Arial AM" w:hAnsi="Arial AM"/>
          <w:sz w:val="20"/>
          <w:lang w:val="hy-AM"/>
        </w:rPr>
      </w:pPr>
    </w:p>
    <w:p w14:paraId="24FF58EA" w14:textId="77777777" w:rsidR="001B7698" w:rsidRPr="002528F7" w:rsidRDefault="001B7698" w:rsidP="001B7698">
      <w:pPr>
        <w:pStyle w:val="af2"/>
        <w:rPr>
          <w:rFonts w:ascii="Arial AM" w:hAnsi="Arial AM"/>
          <w:i/>
          <w:sz w:val="16"/>
          <w:szCs w:val="16"/>
          <w:lang w:val="af-ZA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7302E1D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50A0122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27E67DC0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5072FF13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66B04AF3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14383E52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4CBB94CC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53483B1D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15109BA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39313B60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30BFB18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450B9311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6815BE07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2527FDFE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A47BEE3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7D72B41F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3475092A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8ED6C80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17680E9E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E058C02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5D8DC95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6B92E7EA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7DD7E727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5ECBB9C7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48A2F5D0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2EBD0355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24359465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368AA93B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08AFB4D" w14:textId="14B02222" w:rsidR="00A52F0E" w:rsidRDefault="00A52F0E" w:rsidP="000B1088">
      <w:pPr>
        <w:pStyle w:val="31"/>
        <w:spacing w:line="240" w:lineRule="auto"/>
        <w:ind w:firstLine="0"/>
        <w:jc w:val="right"/>
        <w:rPr>
          <w:rFonts w:asciiTheme="minorHAnsi" w:hAnsiTheme="minorHAnsi"/>
          <w:b/>
          <w:lang w:val="hy-AM"/>
        </w:rPr>
      </w:pPr>
    </w:p>
    <w:p w14:paraId="441A2A8C" w14:textId="77777777" w:rsidR="00375AC9" w:rsidRPr="00375AC9" w:rsidRDefault="00375AC9" w:rsidP="000B1088">
      <w:pPr>
        <w:pStyle w:val="31"/>
        <w:spacing w:line="240" w:lineRule="auto"/>
        <w:ind w:firstLine="0"/>
        <w:jc w:val="right"/>
        <w:rPr>
          <w:rFonts w:asciiTheme="minorHAnsi" w:hAnsiTheme="minorHAnsi"/>
          <w:b/>
          <w:lang w:val="hy-AM"/>
        </w:rPr>
      </w:pPr>
    </w:p>
    <w:p w14:paraId="6ED77BA8" w14:textId="77777777" w:rsidR="00A52F0E" w:rsidRPr="002528F7" w:rsidRDefault="00A52F0E" w:rsidP="000B1088">
      <w:pPr>
        <w:pStyle w:val="31"/>
        <w:spacing w:line="240" w:lineRule="auto"/>
        <w:ind w:firstLine="0"/>
        <w:jc w:val="right"/>
        <w:rPr>
          <w:rFonts w:ascii="Arial AM" w:hAnsi="Arial AM"/>
          <w:b/>
          <w:lang w:val="hy-AM"/>
        </w:rPr>
      </w:pPr>
    </w:p>
    <w:p w14:paraId="05A3B471" w14:textId="77777777" w:rsidR="00375AC9" w:rsidRDefault="00375AC9" w:rsidP="00375AC9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>
        <w:rPr>
          <w:rFonts w:ascii="GHEA Grapalat" w:hAnsi="GHEA Grapalat" w:cs="Sylfaen"/>
          <w:b/>
          <w:i w:val="0"/>
          <w:lang w:val="hy-AM"/>
        </w:rPr>
        <w:lastRenderedPageBreak/>
        <w:t>Հավելված</w:t>
      </w:r>
      <w:r>
        <w:rPr>
          <w:rFonts w:ascii="GHEA Grapalat" w:hAnsi="GHEA Grapalat" w:cs="Arial"/>
          <w:b/>
          <w:i w:val="0"/>
          <w:lang w:val="hy-AM"/>
        </w:rPr>
        <w:t xml:space="preserve"> 1.2**</w:t>
      </w:r>
    </w:p>
    <w:p w14:paraId="7497FD79" w14:textId="77777777" w:rsidR="00375AC9" w:rsidRPr="002528F7" w:rsidRDefault="00375AC9" w:rsidP="00375AC9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ԱՄԱՀ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ՃԳ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ԲՄԱՇՁԲ</w:t>
      </w:r>
      <w:r w:rsidRPr="002528F7">
        <w:rPr>
          <w:rFonts w:ascii="Arial AM" w:hAnsi="Arial AM" w:cs="Sylfaen"/>
          <w:b/>
          <w:lang w:val="hy-AM"/>
        </w:rPr>
        <w:t>-24/33</w:t>
      </w:r>
      <w:r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Sylfaen" w:hAnsi="Sylfaen" w:cs="Sylfaen"/>
          <w:b/>
          <w:lang w:val="hy-AM"/>
        </w:rPr>
        <w:t>ծածկագրով</w:t>
      </w:r>
    </w:p>
    <w:p w14:paraId="05E3F163" w14:textId="77777777" w:rsidR="00375AC9" w:rsidRPr="002528F7" w:rsidRDefault="00375AC9" w:rsidP="00375AC9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6AE34C37" w14:textId="77777777" w:rsidR="00375AC9" w:rsidRDefault="00375AC9" w:rsidP="00375AC9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CEFC282" w14:textId="77777777" w:rsidR="00375AC9" w:rsidRDefault="00375AC9" w:rsidP="00375AC9">
      <w:pPr>
        <w:pStyle w:val="31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ՁԵՎ</w:t>
      </w:r>
    </w:p>
    <w:p w14:paraId="0505B7B1" w14:textId="77777777" w:rsidR="00375AC9" w:rsidRPr="00375AC9" w:rsidRDefault="00375AC9" w:rsidP="00375AC9">
      <w:pPr>
        <w:ind w:left="360" w:hanging="360"/>
        <w:jc w:val="center"/>
        <w:rPr>
          <w:rFonts w:ascii="GHEA Grapalat" w:eastAsia="GHEA Grapalat" w:hAnsi="GHEA Grapalat" w:cs="GHEA Grapalat"/>
          <w:sz w:val="20"/>
          <w:szCs w:val="20"/>
          <w:lang w:val="hy-AM"/>
        </w:rPr>
      </w:pPr>
      <w:r w:rsidRPr="00375AC9">
        <w:rPr>
          <w:rFonts w:ascii="GHEA Grapalat" w:eastAsia="GHEA Grapalat" w:hAnsi="GHEA Grapalat" w:cs="GHEA Grapalat"/>
          <w:sz w:val="20"/>
          <w:szCs w:val="20"/>
          <w:lang w:val="hy-AM"/>
        </w:rPr>
        <w:t>ԻՐԱԿԱՆ ՇԱՀԱՌՈՒՆԵՐԻ ՎԵՐԱԲԵՐՅԱԼ ՀԱՅՏԱՐԱՐԱԳՐԻ</w:t>
      </w:r>
    </w:p>
    <w:p w14:paraId="4764B932" w14:textId="77777777" w:rsidR="00375AC9" w:rsidRDefault="00375AC9" w:rsidP="00375AC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E21A055" w14:textId="77777777" w:rsidR="00375AC9" w:rsidRPr="00375AC9" w:rsidRDefault="00375AC9" w:rsidP="00375AC9">
      <w:pPr>
        <w:numPr>
          <w:ilvl w:val="0"/>
          <w:numId w:val="32"/>
        </w:numPr>
        <w:spacing w:after="160"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375AC9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Կազմակերպությունը</w:t>
      </w:r>
    </w:p>
    <w:p w14:paraId="6B10CFAB" w14:textId="77777777" w:rsidR="00375AC9" w:rsidRPr="00375AC9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375AC9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62"/>
        <w:gridCol w:w="2954"/>
      </w:tblGrid>
      <w:tr w:rsidR="00375AC9" w:rsidRPr="00375AC9" w14:paraId="002FC0AA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EFBB772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9903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666D899B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2FEF28E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 լատինատառ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BFF4A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21F65AD8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344E357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Պետական գրանցման համարը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246E3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77B87076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307C4EC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օրը, ամիսը, տարին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4AE7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6B907655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9BF48F6" w14:textId="77777777" w:rsidR="00375AC9" w:rsidRPr="00375AC9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հասցեն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F0D5D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630F2736" w14:textId="77777777" w:rsidTr="009C5F34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0189B02" w14:textId="77777777" w:rsidR="00375AC9" w:rsidRPr="00375AC9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պետությունը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6694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04B53310" w14:textId="77777777" w:rsidTr="009C5F34">
        <w:trPr>
          <w:trHeight w:hRule="exact" w:val="60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7602EBD" w14:textId="77777777" w:rsidR="00375AC9" w:rsidRPr="00AA60AA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Գործադիր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մարմնի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ղեկավարի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DE69F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3674A35C" w14:textId="77777777" w:rsidR="00375AC9" w:rsidRPr="00375AC9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375AC9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Հայտարարագիրը ներկայացնող 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62"/>
        <w:gridCol w:w="2953"/>
      </w:tblGrid>
      <w:tr w:rsidR="00375AC9" w:rsidRPr="00375AC9" w14:paraId="1FE5055C" w14:textId="77777777" w:rsidTr="0099619B">
        <w:trPr>
          <w:trHeight w:hRule="exact" w:val="611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3ABE341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Հայտարարագիրը ներկայացնող անձի անունը և ազգանունը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9FE7E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343795CE" w14:textId="77777777" w:rsidTr="0099619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00B6F3E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Հայտարարագիրը ներկայացնող անձի պաշտոնը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768AD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537ADB53" w14:textId="77777777" w:rsidR="00375AC9" w:rsidRPr="00375AC9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375AC9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Հայտարարագրի 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04"/>
        <w:gridCol w:w="2811"/>
      </w:tblGrid>
      <w:tr w:rsidR="00375AC9" w:rsidRPr="00375AC9" w14:paraId="3FC88871" w14:textId="77777777" w:rsidTr="0099619B">
        <w:trPr>
          <w:trHeight w:hRule="exact" w:val="39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B3CD0AD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Հայտարարագրի ստորագրման օրը, ամիսը, տարին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E484D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2A585D8A" w14:textId="77777777" w:rsidTr="0099619B">
        <w:trPr>
          <w:trHeight w:hRule="exact" w:val="39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B27220F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Հայտարարագրի էջերի քանակը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2461A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06B25281" w14:textId="77777777" w:rsidTr="0099619B">
        <w:trPr>
          <w:trHeight w:hRule="exact" w:val="397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B0947FC" w14:textId="77777777" w:rsidR="00375AC9" w:rsidRPr="00375AC9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375AC9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Հայտարարագիրը ներկայացնող անձի ստորագրությունը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B41A6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0213C023" w14:textId="77777777" w:rsidR="00375AC9" w:rsidRPr="00375AC9" w:rsidRDefault="00375AC9" w:rsidP="00375AC9">
      <w:pPr>
        <w:rPr>
          <w:rFonts w:ascii="GHEA Grapalat" w:eastAsia="GHEA Grapalat" w:hAnsi="GHEA Grapalat" w:cs="GHEA Grapalat"/>
          <w:sz w:val="18"/>
          <w:szCs w:val="18"/>
        </w:rPr>
      </w:pPr>
    </w:p>
    <w:p w14:paraId="4ABEA4B4" w14:textId="0D3D75A0" w:rsidR="00375AC9" w:rsidRPr="00375AC9" w:rsidRDefault="00375AC9" w:rsidP="00375AC9">
      <w:pPr>
        <w:rPr>
          <w:rFonts w:ascii="GHEA Grapalat" w:eastAsia="GHEA Grapalat" w:hAnsi="GHEA Grapalat" w:cs="GHEA Grapalat"/>
          <w:sz w:val="18"/>
          <w:szCs w:val="18"/>
        </w:rPr>
      </w:pPr>
    </w:p>
    <w:p w14:paraId="0EC16AC2" w14:textId="77777777" w:rsidR="00375AC9" w:rsidRPr="0099619B" w:rsidRDefault="00375AC9" w:rsidP="00375AC9">
      <w:pPr>
        <w:numPr>
          <w:ilvl w:val="0"/>
          <w:numId w:val="32"/>
        </w:numPr>
        <w:spacing w:after="160" w:line="256" w:lineRule="auto"/>
        <w:rPr>
          <w:rFonts w:ascii="GHEA Grapalat" w:eastAsia="GHEA Grapalat" w:hAnsi="GHEA Grapalat" w:cs="GHEA Grapalat"/>
          <w:color w:val="000000"/>
          <w:sz w:val="18"/>
          <w:szCs w:val="18"/>
        </w:rPr>
      </w:pPr>
      <w:r w:rsidRPr="0099619B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Բաժնետոմսերի</w:t>
      </w:r>
      <w:r w:rsidRPr="0099619B">
        <w:rPr>
          <w:rFonts w:ascii="GHEA Grapalat" w:eastAsia="GHEA Grapalat" w:hAnsi="GHEA Grapalat" w:cs="GHEA Grapalat"/>
          <w:color w:val="000000"/>
          <w:sz w:val="18"/>
          <w:szCs w:val="18"/>
        </w:rPr>
        <w:t xml:space="preserve"> </w:t>
      </w:r>
      <w:r w:rsidRPr="0099619B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ցուցակման տվյալները</w:t>
      </w:r>
    </w:p>
    <w:p w14:paraId="2D294508" w14:textId="77777777" w:rsidR="00375AC9" w:rsidRPr="0099619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Բաժնետոմսերի ցուցակման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8"/>
        <w:gridCol w:w="3237"/>
      </w:tblGrid>
      <w:tr w:rsidR="00375AC9" w:rsidRPr="0099619B" w14:paraId="35AE0B75" w14:textId="77777777" w:rsidTr="0099619B">
        <w:trPr>
          <w:trHeight w:hRule="exact" w:val="397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34A125C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Ֆոնդային բորսայի անվանումը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0DB7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9619B" w14:paraId="1F3272F1" w14:textId="77777777" w:rsidTr="0099619B">
        <w:trPr>
          <w:trHeight w:hRule="exact" w:val="703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0FA6995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Հղումը բորսայում առկա փաստաթղթերին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706A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6D70589F" w14:textId="77777777" w:rsidR="00375AC9" w:rsidRPr="0099619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</w:pP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Կազմակերպությունը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  <w:t xml:space="preserve"> 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վերահսկող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  <w:t xml:space="preserve"> 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իրավաբանական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  <w:t xml:space="preserve"> 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անձի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  <w:lang w:val="ru-RU"/>
        </w:rPr>
        <w:t xml:space="preserve"> </w:t>
      </w:r>
      <w:r w:rsidRPr="0099619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7"/>
        <w:gridCol w:w="3378"/>
      </w:tblGrid>
      <w:tr w:rsidR="00375AC9" w:rsidRPr="0099619B" w14:paraId="39037AB3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A04BA22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57341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9619B" w14:paraId="3A06D04F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587090E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 լատինատառ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4ABC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375AC9" w14:paraId="3DB87BCE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2724183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Պետական գրանցման համարը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81E1F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75AC9" w:rsidRPr="00375AC9" w14:paraId="0D84728D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697260EE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օրը, ամիսը, տարին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D7528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75AC9" w:rsidRPr="00375AC9" w14:paraId="710B7695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D2B37BB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հասցեն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5D6B9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75AC9" w:rsidRPr="00375AC9" w14:paraId="33F7064B" w14:textId="77777777" w:rsidTr="009C5F34">
        <w:trPr>
          <w:trHeight w:hRule="exact" w:val="3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FD12A3D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պետությունը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E4697" w14:textId="77777777" w:rsidR="00375AC9" w:rsidRPr="00375AC9" w:rsidRDefault="00375AC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75AC9" w:rsidRPr="0099619B" w14:paraId="55CD6AF3" w14:textId="77777777" w:rsidTr="009C5F34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6B93367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Գործադիր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մարմնի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ղեկավարի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5CD30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448CD52D" w14:textId="77777777" w:rsidR="00375AC9" w:rsidRPr="0099619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iCs/>
          <w:sz w:val="18"/>
          <w:szCs w:val="18"/>
        </w:rPr>
      </w:pPr>
      <w:r w:rsidRPr="0099619B">
        <w:rPr>
          <w:rFonts w:ascii="GHEA Grapalat" w:eastAsia="GHEA Grapalat" w:hAnsi="GHEA Grapalat" w:cs="GHEA Grapalat"/>
          <w:i/>
          <w:iCs/>
          <w:sz w:val="18"/>
          <w:szCs w:val="18"/>
        </w:rPr>
        <w:lastRenderedPageBreak/>
        <w:t>Վերահսկողության 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5"/>
        <w:gridCol w:w="3519"/>
      </w:tblGrid>
      <w:tr w:rsidR="00375AC9" w:rsidRPr="0099619B" w14:paraId="715982F0" w14:textId="77777777" w:rsidTr="009C5F34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69DB0493" w14:textId="77777777" w:rsidR="00375AC9" w:rsidRPr="0099619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B6474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9619B" w14:paraId="36EE7569" w14:textId="77777777" w:rsidTr="009C5F34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201385C" w14:textId="77777777" w:rsidR="00375AC9" w:rsidRPr="0099619B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9619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BEEF9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99619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99619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376BA039" w14:textId="77777777" w:rsidR="00375AC9" w:rsidRPr="0099619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99619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99619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</w:tbl>
    <w:p w14:paraId="751B1AA7" w14:textId="33BB33D9" w:rsidR="00375AC9" w:rsidRPr="00375AC9" w:rsidRDefault="00375AC9" w:rsidP="00375AC9">
      <w:pPr>
        <w:spacing w:before="240"/>
        <w:rPr>
          <w:rFonts w:ascii="GHEA Grapalat" w:eastAsia="GHEA Grapalat" w:hAnsi="GHEA Grapalat" w:cs="GHEA Grapalat"/>
        </w:rPr>
      </w:pPr>
    </w:p>
    <w:p w14:paraId="2BDA6CE2" w14:textId="77777777" w:rsidR="00375AC9" w:rsidRPr="0076652B" w:rsidRDefault="00375AC9" w:rsidP="00375AC9">
      <w:pPr>
        <w:numPr>
          <w:ilvl w:val="0"/>
          <w:numId w:val="32"/>
        </w:numPr>
        <w:spacing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Պետության, համայնքի կամ միջազգային կազմակերպության մասնակցությունը</w:t>
      </w:r>
    </w:p>
    <w:p w14:paraId="758FE973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Պետության կամ համայնքի 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77"/>
        <w:gridCol w:w="4940"/>
      </w:tblGrid>
      <w:tr w:rsidR="00375AC9" w:rsidRPr="0076652B" w14:paraId="267E2AAA" w14:textId="77777777" w:rsidTr="003021A1">
        <w:trPr>
          <w:trHeight w:hRule="exact" w:val="39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CFBC854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Պետության անվանումը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198D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33343E6" w14:textId="77777777" w:rsidTr="003021A1">
        <w:trPr>
          <w:trHeight w:hRule="exact" w:val="39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1377993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Համայնքի անվանումը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FD09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14610A5" w14:textId="77777777" w:rsidTr="003021A1">
        <w:trPr>
          <w:trHeight w:hRule="exact" w:val="39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0C083C2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5B9A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133BDCF" w14:textId="77777777" w:rsidTr="003021A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7F945F6" w14:textId="77777777" w:rsidR="00375AC9" w:rsidRPr="0076652B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B4CD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300DEC6C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</w:tbl>
    <w:p w14:paraId="5905681E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Միջազգային կազմակերպության 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567"/>
        <w:gridCol w:w="3664"/>
      </w:tblGrid>
      <w:tr w:rsidR="00375AC9" w:rsidRPr="0076652B" w14:paraId="00D13D6C" w14:textId="77777777" w:rsidTr="003021A1">
        <w:trPr>
          <w:trHeight w:hRule="exact" w:val="397"/>
        </w:trPr>
        <w:tc>
          <w:tcPr>
            <w:tcW w:w="5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F783066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Միջազգային կազմակերպության անվանումը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894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3248D4AF" w14:textId="77777777" w:rsidTr="003021A1">
        <w:trPr>
          <w:trHeight w:hRule="exact" w:val="637"/>
        </w:trPr>
        <w:tc>
          <w:tcPr>
            <w:tcW w:w="5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62E01AB" w14:textId="77777777" w:rsidR="00375AC9" w:rsidRPr="0076652B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Միջազգային կազմակերպության անվանումը լատինատառ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F39E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6A2DC3B" w14:textId="77777777" w:rsidTr="003021A1">
        <w:trPr>
          <w:trHeight w:hRule="exact" w:val="397"/>
        </w:trPr>
        <w:tc>
          <w:tcPr>
            <w:tcW w:w="5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F1400B6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C165E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C5202CD" w14:textId="77777777" w:rsidTr="009C5F34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0E7933B" w14:textId="77777777" w:rsidR="00375AC9" w:rsidRPr="0076652B" w:rsidRDefault="00375AC9" w:rsidP="00375AC9">
            <w:pPr>
              <w:numPr>
                <w:ilvl w:val="2"/>
                <w:numId w:val="32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4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8296E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572A497C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</w:tbl>
    <w:p w14:paraId="41422367" w14:textId="430DD491" w:rsidR="00375AC9" w:rsidRPr="0076652B" w:rsidRDefault="00375AC9" w:rsidP="00375AC9">
      <w:pPr>
        <w:rPr>
          <w:rFonts w:ascii="GHEA Grapalat" w:eastAsia="GHEA Grapalat" w:hAnsi="GHEA Grapalat" w:cs="GHEA Grapalat"/>
          <w:b/>
          <w:sz w:val="18"/>
          <w:szCs w:val="18"/>
        </w:rPr>
      </w:pPr>
    </w:p>
    <w:p w14:paraId="2154F159" w14:textId="77777777" w:rsidR="00375AC9" w:rsidRPr="0076652B" w:rsidRDefault="00375AC9" w:rsidP="00375AC9">
      <w:pPr>
        <w:numPr>
          <w:ilvl w:val="0"/>
          <w:numId w:val="32"/>
        </w:numPr>
        <w:spacing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Իրական շահառուի տվյալները</w:t>
      </w:r>
    </w:p>
    <w:p w14:paraId="52BBAF62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Անձի ինքնությունը հավաստող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370"/>
      </w:tblGrid>
      <w:tr w:rsidR="00375AC9" w:rsidRPr="0076652B" w14:paraId="3C0CA827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5442A75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D748A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ACE2520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C9BA7B9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E4FF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1404DBB0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172FC2A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 (լատինատառ)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B24B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DA03CCC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96CACE8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 (լատինատառ)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FC12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27329EF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7491422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Քաղաքացիությունը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634C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7C745EB1" w14:textId="77777777" w:rsidTr="0076652B">
        <w:trPr>
          <w:trHeight w:hRule="exact" w:val="39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71C6A6D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Ծննդյան օրը, ամիսը, տարին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9EB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17619D72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Անձը հաստատող 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229"/>
      </w:tblGrid>
      <w:tr w:rsidR="00375AC9" w:rsidRPr="0076652B" w14:paraId="19CF3D26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6E1DCAF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Փաստաթղթի տեսակը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BD6E0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1752C181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E699254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Փաստաթղթի համարը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6AD7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5A5A1480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CD62E07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Տրամադրման օրը, ամիսը, տարին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0BD47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5980BBB2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CD145D2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Տրամադրող մարմինը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6288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E90C8B1" w14:textId="77777777" w:rsidTr="0076652B">
        <w:trPr>
          <w:trHeight w:hRule="exact" w:val="39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AAD6FA9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lastRenderedPageBreak/>
              <w:t>ՀԾՀ կամ համարժեք համարը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171A0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636FDF4D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Անձի հաշվառման 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5"/>
        <w:gridCol w:w="3520"/>
      </w:tblGrid>
      <w:tr w:rsidR="00375AC9" w:rsidRPr="0076652B" w14:paraId="2DEEC5CC" w14:textId="77777777" w:rsidTr="007735C2">
        <w:trPr>
          <w:trHeight w:hRule="exact" w:val="39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5D6853B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Պետությունը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216BB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4BE7FF95" w14:textId="77777777" w:rsidTr="007735C2">
        <w:trPr>
          <w:trHeight w:hRule="exact" w:val="39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C26EFFD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Համայնքը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7E53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62455F27" w14:textId="77777777" w:rsidTr="007735C2">
        <w:trPr>
          <w:trHeight w:hRule="exact" w:val="39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E44D145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Վարչատարածքային միավորը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0B3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EB0963A" w14:textId="77777777" w:rsidTr="007735C2">
        <w:trPr>
          <w:trHeight w:hRule="exact" w:val="39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A605142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Փողոցի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շենքը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տունը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),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բնակարանը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0EA4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277FF13C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Անձի բնակության 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087"/>
      </w:tblGrid>
      <w:tr w:rsidR="00375AC9" w:rsidRPr="0076652B" w14:paraId="547B7027" w14:textId="77777777" w:rsidTr="0076652B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2564D2E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Պետությունը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BDB5D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5F93C048" w14:textId="77777777" w:rsidTr="0076652B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E8A5B44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Համայնքը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C040A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6EDAA346" w14:textId="77777777" w:rsidTr="0076652B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2448364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Վարչատարածքային միավորը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1691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25D02DC0" w14:textId="77777777" w:rsidTr="0076652B">
        <w:trPr>
          <w:trHeight w:hRule="exact" w:val="68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4B6AC8A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Փողոցի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շենքը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տունը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),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բնակարանը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60A90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3E77E6E8" w14:textId="77777777" w:rsidR="00375AC9" w:rsidRPr="00AA60AA" w:rsidRDefault="00375AC9" w:rsidP="00375AC9">
      <w:pPr>
        <w:numPr>
          <w:ilvl w:val="1"/>
          <w:numId w:val="32"/>
        </w:numPr>
        <w:spacing w:before="240" w:after="160" w:line="256" w:lineRule="auto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շահառու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հանդիսանալու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հիմքերը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(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բացառությամբ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`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ընդերքօգտագործման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ոլորտի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հաշվետու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կազմակերպությունների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75AC9" w:rsidRPr="0076652B" w14:paraId="374D983D" w14:textId="77777777" w:rsidTr="00375AC9">
        <w:trPr>
          <w:trHeight w:val="924"/>
        </w:trPr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2290D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տիրապետում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անձի՝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ձայնի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իրավունք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բաժնեմասերի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բաժնետոմսերի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փայերի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) 20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ավելի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տոկոսին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կերպով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20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ավելի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մասնակցություն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կանոնադրական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կապիտալում</w:t>
            </w:r>
          </w:p>
        </w:tc>
      </w:tr>
      <w:tr w:rsidR="00375AC9" w:rsidRPr="0076652B" w14:paraId="5C584EE0" w14:textId="77777777" w:rsidTr="003D2C36">
        <w:trPr>
          <w:trHeight w:hRule="exact" w:val="397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6D61EB3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477E4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1A68DE36" w14:textId="77777777" w:rsidTr="00375AC9">
        <w:trPr>
          <w:trHeight w:val="128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2D6DA8A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AC0F1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3118AB1A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  <w:tr w:rsidR="00375AC9" w:rsidRPr="0076652B" w14:paraId="55778F4C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18852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նկատմամբ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իրականացնում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փաստացի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)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վերահսկողություն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այլ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միջոցներով</w:t>
            </w:r>
          </w:p>
        </w:tc>
      </w:tr>
      <w:tr w:rsidR="00375AC9" w:rsidRPr="0076652B" w14:paraId="20604FEE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14AD2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գ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հանդիսանում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գործունեության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ընդհանուր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ընթացիկ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ղեկավարումն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իրականացնող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պաշտոնատար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</w:t>
            </w:r>
            <w:r w:rsidRPr="00AA60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այն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դեպքում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երբ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առկա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չէ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«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»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«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»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կետերի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պահանջներին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համապատասխանող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ֆիզիկական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</w:t>
            </w:r>
          </w:p>
        </w:tc>
      </w:tr>
    </w:tbl>
    <w:p w14:paraId="29E717AF" w14:textId="77777777" w:rsidR="00375AC9" w:rsidRPr="00AA60AA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շահառու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հանդիսանալու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հիմքերը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(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ընդերքօգտագործման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ոլորտի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հաշվետու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կազմակերպությունների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 xml:space="preserve"> </w:t>
      </w: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համար</w:t>
      </w:r>
      <w:r w:rsidRPr="00AA60AA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75AC9" w:rsidRPr="0076652B" w14:paraId="6B934378" w14:textId="77777777" w:rsidTr="00375AC9">
        <w:trPr>
          <w:trHeight w:val="924"/>
        </w:trPr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4D39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կերպով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տիրապետում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`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ձայնի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իրավունք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բաժնեմասերի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բաժնետոմսերի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փայերի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) 10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ավելի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տոկոսին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անուղղակի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կերպով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10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ավելի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մասնակցություն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կանոնադրական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կապիտալում</w:t>
            </w:r>
          </w:p>
        </w:tc>
      </w:tr>
      <w:tr w:rsidR="00375AC9" w:rsidRPr="0076652B" w14:paraId="3FD02883" w14:textId="77777777" w:rsidTr="00622B4B">
        <w:trPr>
          <w:trHeight w:hRule="exact" w:val="397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B90428A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չափը (%)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569FF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60628276" w14:textId="77777777" w:rsidTr="00375AC9">
        <w:trPr>
          <w:trHeight w:val="128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FAF115E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Մասնակցության տեսակը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A0C93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Ուղղակի մասնակցություն</w:t>
            </w:r>
          </w:p>
          <w:p w14:paraId="500163E7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Անուղղակի մասնակցություն</w:t>
            </w:r>
          </w:p>
        </w:tc>
      </w:tr>
      <w:tr w:rsidR="00375AC9" w:rsidRPr="0076652B" w14:paraId="65F78670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3D823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բ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իրավունք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ունի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նշանակելու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հեռացնելու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կառավարման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lastRenderedPageBreak/>
              <w:t>մարմինների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անդամների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մեծամասնությանը</w:t>
            </w:r>
          </w:p>
        </w:tc>
      </w:tr>
      <w:tr w:rsidR="00375AC9" w:rsidRPr="0076652B" w14:paraId="23BE0B21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D5AB7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lastRenderedPageBreak/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գ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անձից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անհատույց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ստացել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հաշվետու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տարվան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նախորդող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տարվա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ընթացքում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ստացած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շահույթի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առնվազն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15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տոկոսի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չափով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օգուտ</w:t>
            </w:r>
          </w:p>
        </w:tc>
      </w:tr>
      <w:tr w:rsidR="00375AC9" w:rsidRPr="0076652B" w14:paraId="2488E1D1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DB300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դ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նկատմամբ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իրականացնում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(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փաստացի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)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վերահսկողություն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այլ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միջոցներով</w:t>
            </w:r>
          </w:p>
        </w:tc>
      </w:tr>
      <w:tr w:rsidR="00375AC9" w:rsidRPr="0076652B" w14:paraId="20483143" w14:textId="77777777" w:rsidTr="00375AC9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BC819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AA60A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ab/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ե</w:t>
            </w:r>
            <w:r w:rsidRPr="00AA60AA">
              <w:rPr>
                <w:rFonts w:ascii="Cambria Math" w:eastAsia="Cambria Math" w:hAnsi="Cambria Math" w:cs="Cambria Math"/>
                <w:sz w:val="18"/>
                <w:szCs w:val="18"/>
              </w:rPr>
              <w:t>․</w:t>
            </w:r>
            <w:r w:rsidRPr="00AA60AA">
              <w:rPr>
                <w:rFonts w:ascii="GHEA Grapalat" w:eastAsia="Cambria Math" w:hAnsi="GHEA Grapalat" w:cs="Cambria Math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հանդիսանում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տվյալ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իրավաբանական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գործունեության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ընդհանուր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ընթացիկ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ղեկավարումն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իրականացնող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պաշտոնատար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այն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դեպքում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,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երբ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առկա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չէ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«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>»-«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դ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»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կետերի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պահանջներին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համապատասխանող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ֆիզիկական</w:t>
            </w:r>
            <w:r w:rsidRPr="00AA60AA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>անձ</w:t>
            </w:r>
          </w:p>
        </w:tc>
      </w:tr>
    </w:tbl>
    <w:p w14:paraId="0C96AA70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 շահառուի կարգավիճակի վերաբերյալ տեղեկությունները</w:t>
      </w: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3804"/>
      </w:tblGrid>
      <w:tr w:rsidR="00375AC9" w:rsidRPr="0076652B" w14:paraId="57A06F40" w14:textId="77777777" w:rsidTr="00622B4B">
        <w:trPr>
          <w:trHeight w:hRule="exact" w:val="39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B154F07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Իրական շահառու դառնալու օրը, ամիսը, տարին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65D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74771D19" w14:textId="77777777" w:rsidTr="003D2C36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0D8C00B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Կազմակերպության նկատմամբ վերահսկողության իրականացումը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C3F03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 xml:space="preserve">Առանձին </w:t>
            </w:r>
          </w:p>
          <w:p w14:paraId="461A27D6" w14:textId="77777777" w:rsidR="00375AC9" w:rsidRPr="0076652B" w:rsidRDefault="00375AC9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Փոխկապակցված անձանց հետ համատեղ</w:t>
            </w:r>
          </w:p>
        </w:tc>
      </w:tr>
      <w:tr w:rsidR="00375AC9" w:rsidRPr="0076652B" w14:paraId="63B34C55" w14:textId="77777777" w:rsidTr="003D2C36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8A4388D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Ընդերքօգտագործման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ոլորտի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հաշվետու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կազմակերպության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իրական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շահառուն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հանդիսանում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է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պաշտոնատար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անձ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կամ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նրա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ընտանիքի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անդամ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A456C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Այո</w:t>
            </w:r>
          </w:p>
          <w:p w14:paraId="5DE63605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76652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76652B">
              <w:rPr>
                <w:rFonts w:ascii="GHEA Grapalat" w:eastAsia="GHEA Grapalat" w:hAnsi="GHEA Grapalat" w:cs="GHEA Grapalat"/>
                <w:sz w:val="18"/>
                <w:szCs w:val="18"/>
              </w:rPr>
              <w:tab/>
              <w:t>Ոչ</w:t>
            </w:r>
          </w:p>
        </w:tc>
      </w:tr>
    </w:tbl>
    <w:p w14:paraId="70845602" w14:textId="77777777" w:rsidR="00375AC9" w:rsidRPr="0076652B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76652B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 շահառուի կոնտակտային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089"/>
      </w:tblGrid>
      <w:tr w:rsidR="00375AC9" w:rsidRPr="0076652B" w14:paraId="4F746891" w14:textId="77777777" w:rsidTr="009250FE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1FE4719B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Էլ</w:t>
            </w:r>
            <w:r w:rsidRPr="0076652B">
              <w:rPr>
                <w:rFonts w:ascii="Cambria Math" w:eastAsia="Cambria Math" w:hAnsi="Cambria Math" w:cs="Cambria Math"/>
                <w:color w:val="000000"/>
                <w:sz w:val="18"/>
                <w:szCs w:val="18"/>
              </w:rPr>
              <w:t>․</w:t>
            </w: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փոստի հասցեն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09EC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76652B" w14:paraId="0557DC56" w14:textId="77777777" w:rsidTr="009250FE">
        <w:trPr>
          <w:trHeight w:hRule="exact" w:val="3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FDC679B" w14:textId="77777777" w:rsidR="00375AC9" w:rsidRPr="0076652B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76652B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Հեռախոսահամարը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727D" w14:textId="77777777" w:rsidR="00375AC9" w:rsidRPr="0076652B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16AC8831" w14:textId="7551C26F" w:rsidR="00375AC9" w:rsidRPr="0076652B" w:rsidRDefault="00375AC9" w:rsidP="00375AC9">
      <w:pPr>
        <w:ind w:left="792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</w:p>
    <w:p w14:paraId="73F17512" w14:textId="77777777" w:rsidR="00375AC9" w:rsidRPr="009250FE" w:rsidRDefault="00375AC9" w:rsidP="00375AC9">
      <w:pPr>
        <w:numPr>
          <w:ilvl w:val="0"/>
          <w:numId w:val="32"/>
        </w:numPr>
        <w:spacing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9250FE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Միջանկյալ իրավաբանական անձինք</w:t>
      </w:r>
    </w:p>
    <w:p w14:paraId="1125395D" w14:textId="77777777" w:rsidR="00375AC9" w:rsidRPr="009250FE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9250FE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Կազմակերպության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62"/>
        <w:gridCol w:w="2953"/>
      </w:tblGrid>
      <w:tr w:rsidR="00375AC9" w:rsidRPr="009250FE" w14:paraId="1DD6014D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C166825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3898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7C164732" w14:textId="77777777" w:rsidTr="00B36F7B">
        <w:trPr>
          <w:trHeight w:hRule="exact" w:val="6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5FCB7E5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Անվանումը լատինատառ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ACA0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2BCCFBA6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DB63788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Պետական գրանցման համարը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4BAD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13BDDCF2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1DED3F0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օրը, ամիսը, տարին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586B7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52575203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5D1E7CF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հասցեն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6DD5F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387EA457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7AF22862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Գրանցման պետությունը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3C00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64752CD1" w14:textId="77777777" w:rsidTr="00B36F7B">
        <w:trPr>
          <w:trHeight w:hRule="exact" w:val="397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6D737D5D" w14:textId="77777777" w:rsidR="00375AC9" w:rsidRPr="00AA60AA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Գործադիր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մարմնի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ղեկավարի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անունը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և</w:t>
            </w:r>
            <w:r w:rsidRPr="00AA60AA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 xml:space="preserve"> </w:t>
            </w: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ազգանունը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D37E0" w14:textId="77777777" w:rsidR="00375AC9" w:rsidRPr="00AA60AA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7E4540B7" w14:textId="77777777" w:rsidR="00375AC9" w:rsidRPr="009250FE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color w:val="000000"/>
          <w:sz w:val="18"/>
          <w:szCs w:val="18"/>
        </w:rPr>
      </w:pPr>
      <w:r w:rsidRPr="009250FE">
        <w:rPr>
          <w:rFonts w:ascii="GHEA Grapalat" w:eastAsia="GHEA Grapalat" w:hAnsi="GHEA Grapalat" w:cs="GHEA Grapalat"/>
          <w:i/>
          <w:color w:val="000000"/>
          <w:sz w:val="18"/>
          <w:szCs w:val="18"/>
        </w:rPr>
        <w:t>Իրական շահառուի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3"/>
        <w:gridCol w:w="3662"/>
      </w:tblGrid>
      <w:tr w:rsidR="00375AC9" w:rsidRPr="009250FE" w14:paraId="53DF3220" w14:textId="77777777" w:rsidTr="009250FE">
        <w:trPr>
          <w:trHeight w:hRule="exact" w:val="397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1D0A7D0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Իրական շահառու(ներ)ի անունը և ազգանունը, ում համար կազմակերպությունը հանդիսանում է միջանկյալ իրավաբանական անձ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AFCC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6025DC9E" w14:textId="77777777" w:rsidTr="009250FE">
        <w:trPr>
          <w:trHeight w:hRule="exact" w:val="39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2C9C5" w14:textId="77777777" w:rsidR="00375AC9" w:rsidRPr="009250FE" w:rsidRDefault="00375AC9">
            <w:pPr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63BA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036DF72E" w14:textId="77777777" w:rsidTr="009250FE">
        <w:trPr>
          <w:trHeight w:hRule="exact" w:val="39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D7197" w14:textId="77777777" w:rsidR="00375AC9" w:rsidRPr="009250FE" w:rsidRDefault="00375AC9">
            <w:pPr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7FAD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61E31A6D" w14:textId="77777777" w:rsidTr="009250FE">
        <w:trPr>
          <w:trHeight w:hRule="exact" w:val="39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03F68" w14:textId="77777777" w:rsidR="00375AC9" w:rsidRPr="009250FE" w:rsidRDefault="00375AC9">
            <w:pPr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4C41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4C93055B" w14:textId="77777777" w:rsidTr="009250FE">
        <w:trPr>
          <w:trHeight w:hRule="exact" w:val="397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9A602" w14:textId="77777777" w:rsidR="00375AC9" w:rsidRPr="009250FE" w:rsidRDefault="00375AC9">
            <w:pPr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7AEF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3F41486E" w14:textId="77777777" w:rsidR="00375AC9" w:rsidRPr="009250FE" w:rsidRDefault="00375AC9" w:rsidP="00375AC9">
      <w:pPr>
        <w:numPr>
          <w:ilvl w:val="1"/>
          <w:numId w:val="32"/>
        </w:numPr>
        <w:spacing w:before="240" w:after="160" w:line="256" w:lineRule="auto"/>
        <w:ind w:left="788" w:hanging="431"/>
        <w:rPr>
          <w:rFonts w:ascii="GHEA Grapalat" w:eastAsia="GHEA Grapalat" w:hAnsi="GHEA Grapalat" w:cs="GHEA Grapalat"/>
          <w:i/>
          <w:sz w:val="18"/>
          <w:szCs w:val="18"/>
        </w:rPr>
      </w:pPr>
      <w:r w:rsidRPr="009250FE">
        <w:rPr>
          <w:rFonts w:ascii="GHEA Grapalat" w:eastAsia="GHEA Grapalat" w:hAnsi="GHEA Grapalat" w:cs="GHEA Grapalat"/>
          <w:i/>
          <w:sz w:val="18"/>
          <w:szCs w:val="18"/>
        </w:rPr>
        <w:lastRenderedPageBreak/>
        <w:t>Միջանկյալ իրավաբանական անձի բաժնետոմսերի ցուցակման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3804"/>
      </w:tblGrid>
      <w:tr w:rsidR="00375AC9" w:rsidRPr="009250FE" w14:paraId="231E924B" w14:textId="77777777" w:rsidTr="009250FE">
        <w:trPr>
          <w:trHeight w:hRule="exact" w:val="39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46846BAB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Ֆոնդային բորսայի անվանումը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35271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  <w:tr w:rsidR="00375AC9" w:rsidRPr="009250FE" w14:paraId="1011B86F" w14:textId="77777777" w:rsidTr="009250FE">
        <w:trPr>
          <w:trHeight w:hRule="exact" w:val="39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66DF0788" w14:textId="77777777" w:rsidR="00375AC9" w:rsidRPr="009250FE" w:rsidRDefault="00375AC9" w:rsidP="00375AC9">
            <w:pPr>
              <w:numPr>
                <w:ilvl w:val="2"/>
                <w:numId w:val="32"/>
              </w:numPr>
              <w:spacing w:after="160" w:line="256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Հղումը բորսայում առկա փաստաթղթերին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E6C4" w14:textId="77777777" w:rsidR="00375AC9" w:rsidRPr="009250FE" w:rsidRDefault="00375AC9">
            <w:pPr>
              <w:spacing w:before="240" w:after="240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</w:tr>
    </w:tbl>
    <w:p w14:paraId="12DD3BE4" w14:textId="412C3E44" w:rsidR="00375AC9" w:rsidRPr="009250FE" w:rsidRDefault="00375AC9" w:rsidP="00375AC9">
      <w:pPr>
        <w:spacing w:before="240"/>
        <w:rPr>
          <w:rFonts w:ascii="GHEA Grapalat" w:eastAsia="GHEA Grapalat" w:hAnsi="GHEA Grapalat" w:cs="GHEA Grapalat"/>
          <w:i/>
          <w:sz w:val="18"/>
          <w:szCs w:val="18"/>
        </w:rPr>
      </w:pPr>
    </w:p>
    <w:p w14:paraId="4C4F4AD5" w14:textId="77777777" w:rsidR="00375AC9" w:rsidRPr="009250FE" w:rsidRDefault="00375AC9" w:rsidP="00375AC9">
      <w:pPr>
        <w:numPr>
          <w:ilvl w:val="0"/>
          <w:numId w:val="32"/>
        </w:numPr>
        <w:spacing w:line="256" w:lineRule="auto"/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  <w:r w:rsidRPr="009250FE">
        <w:rPr>
          <w:rFonts w:ascii="GHEA Grapalat" w:eastAsia="GHEA Grapalat" w:hAnsi="GHEA Grapalat" w:cs="GHEA Grapalat"/>
          <w:b/>
          <w:color w:val="000000"/>
          <w:sz w:val="18"/>
          <w:szCs w:val="18"/>
        </w:rPr>
        <w:t>Լրացուցիչ նշումներ</w:t>
      </w:r>
    </w:p>
    <w:p w14:paraId="18F69F47" w14:textId="77777777" w:rsidR="00375AC9" w:rsidRPr="009250FE" w:rsidRDefault="00375AC9" w:rsidP="00375AC9">
      <w:pPr>
        <w:rPr>
          <w:rFonts w:ascii="GHEA Grapalat" w:eastAsia="GHEA Grapalat" w:hAnsi="GHEA Grapalat" w:cs="GHEA Grapalat"/>
          <w:b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375AC9" w:rsidRPr="009250FE" w14:paraId="3A92576F" w14:textId="77777777" w:rsidTr="00375AC9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14:paraId="48492EB9" w14:textId="77777777" w:rsidR="00375AC9" w:rsidRPr="009250FE" w:rsidRDefault="00375AC9">
            <w:pPr>
              <w:spacing w:before="240" w:after="160" w:line="256" w:lineRule="auto"/>
              <w:rPr>
                <w:rFonts w:ascii="GHEA Grapalat" w:eastAsia="GHEA Grapalat" w:hAnsi="GHEA Grapalat" w:cs="GHEA Grapalat"/>
                <w:i/>
                <w:color w:val="000000"/>
                <w:sz w:val="18"/>
                <w:szCs w:val="18"/>
              </w:rPr>
            </w:pPr>
            <w:r w:rsidRPr="009250FE">
              <w:rPr>
                <w:rFonts w:ascii="GHEA Grapalat" w:eastAsia="GHEA Grapalat" w:hAnsi="GHEA Grapalat" w:cs="GHEA Grapalat"/>
                <w:i/>
                <w:color w:val="000000"/>
                <w:sz w:val="18"/>
                <w:szCs w:val="18"/>
              </w:rPr>
              <w:t>Լրացուցիչ տեղեկություններ կամ հավելյալ պարզաբանումներ, որոնք առնչվում են հայտարարագրում լրացված կամ լրացման ենթակա տվյալներին</w:t>
            </w:r>
          </w:p>
        </w:tc>
      </w:tr>
      <w:tr w:rsidR="00375AC9" w:rsidRPr="009250FE" w14:paraId="43612E4E" w14:textId="77777777" w:rsidTr="009250FE">
        <w:trPr>
          <w:trHeight w:hRule="exact" w:val="624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0A34" w14:textId="77777777" w:rsidR="00375AC9" w:rsidRPr="009250FE" w:rsidRDefault="00375AC9">
            <w:pPr>
              <w:rPr>
                <w:rFonts w:ascii="GHEA Grapalat" w:eastAsia="GHEA Grapalat" w:hAnsi="GHEA Grapalat" w:cs="GHEA Grapalat"/>
                <w:b/>
                <w:color w:val="000000"/>
                <w:sz w:val="18"/>
                <w:szCs w:val="18"/>
              </w:rPr>
            </w:pPr>
          </w:p>
        </w:tc>
      </w:tr>
    </w:tbl>
    <w:p w14:paraId="023A2FC5" w14:textId="77777777" w:rsidR="00375AC9" w:rsidRPr="00375AC9" w:rsidRDefault="00375AC9" w:rsidP="00375AC9">
      <w:pPr>
        <w:rPr>
          <w:rFonts w:ascii="GHEA Grapalat" w:eastAsia="GHEA Grapalat" w:hAnsi="GHEA Grapalat" w:cs="GHEA Grapalat"/>
          <w:b/>
          <w:color w:val="000000"/>
        </w:rPr>
      </w:pPr>
    </w:p>
    <w:p w14:paraId="49DB700E" w14:textId="554D66CA" w:rsidR="00A52F0E" w:rsidRPr="00375AC9" w:rsidRDefault="00A52F0E" w:rsidP="008C2F41">
      <w:pPr>
        <w:spacing w:line="360" w:lineRule="auto"/>
        <w:jc w:val="center"/>
        <w:rPr>
          <w:rFonts w:ascii="GHEA Grapalat" w:eastAsia="GHEA Grapalat" w:hAnsi="GHEA Grapalat" w:cs="GHEA Grapalat"/>
          <w:color w:val="000000"/>
          <w:sz w:val="16"/>
          <w:szCs w:val="16"/>
        </w:rPr>
      </w:pPr>
      <w:r w:rsidRPr="00375AC9">
        <w:rPr>
          <w:rFonts w:ascii="GHEA Grapalat" w:eastAsia="GHEA Grapalat" w:hAnsi="GHEA Grapalat" w:cs="GHEA Grapalat"/>
          <w:b/>
          <w:sz w:val="16"/>
          <w:szCs w:val="16"/>
        </w:rPr>
        <w:t xml:space="preserve">I. </w:t>
      </w:r>
      <w:r w:rsidRPr="00375AC9">
        <w:rPr>
          <w:rFonts w:ascii="GHEA Grapalat" w:eastAsia="GHEA Grapalat" w:hAnsi="GHEA Grapalat" w:cs="Sylfaen"/>
          <w:b/>
          <w:sz w:val="16"/>
          <w:szCs w:val="16"/>
        </w:rPr>
        <w:t>Հայտարարագրի</w:t>
      </w:r>
      <w:r w:rsidRPr="00375AC9">
        <w:rPr>
          <w:rFonts w:ascii="GHEA Grapalat" w:eastAsia="GHEA Grapalat" w:hAnsi="GHEA Grapalat" w:cs="GHEA Grapalat"/>
          <w:b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b/>
          <w:sz w:val="16"/>
          <w:szCs w:val="16"/>
        </w:rPr>
        <w:t>լրացման</w:t>
      </w:r>
      <w:r w:rsidRPr="00375AC9">
        <w:rPr>
          <w:rFonts w:ascii="GHEA Grapalat" w:eastAsia="GHEA Grapalat" w:hAnsi="GHEA Grapalat" w:cs="GHEA Grapalat"/>
          <w:b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b/>
          <w:sz w:val="16"/>
          <w:szCs w:val="16"/>
        </w:rPr>
        <w:t>կարգը</w:t>
      </w:r>
    </w:p>
    <w:p w14:paraId="0266A6AD" w14:textId="77777777" w:rsidR="00A52F0E" w:rsidRPr="00375AC9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16"/>
          <w:szCs w:val="16"/>
        </w:rPr>
      </w:pP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Հայտարարագրի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1-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ին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բաժնում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(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Կազմակերպությունը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)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լրացվում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են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հայտարարագիր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ներկայացնող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իրավաբանական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անձի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(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այսուհետ՝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Կազմակերպություն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)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տվյալները։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Այս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բաժնում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ենթաբաժինները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լրացվում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են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հետևյալ</w:t>
      </w:r>
      <w:r w:rsidRPr="00375AC9">
        <w:rPr>
          <w:rFonts w:ascii="GHEA Grapalat" w:eastAsia="GHEA Grapalat" w:hAnsi="GHEA Grapalat" w:cs="GHEA Grapalat"/>
          <w:color w:val="000000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color w:val="000000"/>
          <w:sz w:val="16"/>
          <w:szCs w:val="16"/>
        </w:rPr>
        <w:t>կանոններով</w:t>
      </w:r>
      <w:r w:rsidRPr="00375AC9">
        <w:rPr>
          <w:rFonts w:ascii="Cambria Math" w:eastAsia="MS Gothic" w:hAnsi="Cambria Math" w:cs="Cambria Math"/>
          <w:color w:val="000000"/>
          <w:sz w:val="16"/>
          <w:szCs w:val="16"/>
        </w:rPr>
        <w:t>․</w:t>
      </w:r>
    </w:p>
    <w:p w14:paraId="3714E94E" w14:textId="77777777" w:rsidR="00A52F0E" w:rsidRPr="00375AC9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sz w:val="16"/>
          <w:szCs w:val="16"/>
        </w:rPr>
      </w:pPr>
      <w:r w:rsidRPr="00375AC9">
        <w:rPr>
          <w:rFonts w:ascii="GHEA Grapalat" w:eastAsia="GHEA Grapalat" w:hAnsi="GHEA Grapalat" w:cs="GHEA Grapalat"/>
          <w:sz w:val="16"/>
          <w:szCs w:val="16"/>
        </w:rPr>
        <w:t>«</w:t>
      </w:r>
      <w:r w:rsidRPr="00375AC9">
        <w:rPr>
          <w:rFonts w:ascii="GHEA Grapalat" w:eastAsia="GHEA Grapalat" w:hAnsi="GHEA Grapalat" w:cs="Sylfaen"/>
          <w:sz w:val="16"/>
          <w:szCs w:val="16"/>
        </w:rPr>
        <w:t>Կազմակերպության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տվյալները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» </w:t>
      </w:r>
      <w:r w:rsidRPr="00375AC9">
        <w:rPr>
          <w:rFonts w:ascii="GHEA Grapalat" w:eastAsia="GHEA Grapalat" w:hAnsi="GHEA Grapalat" w:cs="Sylfaen"/>
          <w:sz w:val="16"/>
          <w:szCs w:val="16"/>
        </w:rPr>
        <w:t>ենթաբաժնում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լրացվում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են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Կազմակերպության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անվանումը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(</w:t>
      </w:r>
      <w:r w:rsidRPr="00375AC9">
        <w:rPr>
          <w:rFonts w:ascii="GHEA Grapalat" w:eastAsia="GHEA Grapalat" w:hAnsi="GHEA Grapalat" w:cs="Sylfaen"/>
          <w:sz w:val="16"/>
          <w:szCs w:val="16"/>
        </w:rPr>
        <w:t>այդ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թվում՝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լատինատառ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) </w:t>
      </w:r>
      <w:r w:rsidRPr="00375AC9">
        <w:rPr>
          <w:rFonts w:ascii="GHEA Grapalat" w:eastAsia="GHEA Grapalat" w:hAnsi="GHEA Grapalat" w:cs="Sylfaen"/>
          <w:sz w:val="16"/>
          <w:szCs w:val="16"/>
        </w:rPr>
        <w:t>և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պետական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գրանցման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տվյալները՝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ներառյալ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նշում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կազմակերպաիրավական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ձևի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մասին</w:t>
      </w:r>
      <w:r w:rsidRPr="00375AC9">
        <w:rPr>
          <w:rFonts w:ascii="GHEA Grapalat" w:eastAsia="GHEA Grapalat" w:hAnsi="GHEA Grapalat" w:cs="GHEA Grapalat"/>
          <w:sz w:val="16"/>
          <w:szCs w:val="16"/>
        </w:rPr>
        <w:t>.</w:t>
      </w:r>
    </w:p>
    <w:p w14:paraId="3847207E" w14:textId="77777777" w:rsidR="00A52F0E" w:rsidRPr="0067525E" w:rsidRDefault="00A52F0E" w:rsidP="00A52F0E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375AC9">
        <w:rPr>
          <w:rFonts w:ascii="GHEA Grapalat" w:eastAsia="GHEA Grapalat" w:hAnsi="GHEA Grapalat" w:cs="GHEA Grapalat"/>
          <w:sz w:val="16"/>
          <w:szCs w:val="16"/>
        </w:rPr>
        <w:t>«</w:t>
      </w:r>
      <w:r w:rsidRPr="00375AC9">
        <w:rPr>
          <w:rFonts w:ascii="GHEA Grapalat" w:eastAsia="GHEA Grapalat" w:hAnsi="GHEA Grapalat" w:cs="Sylfaen"/>
          <w:sz w:val="16"/>
          <w:szCs w:val="16"/>
        </w:rPr>
        <w:t>Հայտարարագիրը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ներկայացնող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անձը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» </w:t>
      </w:r>
      <w:r w:rsidRPr="00375AC9">
        <w:rPr>
          <w:rFonts w:ascii="GHEA Grapalat" w:eastAsia="GHEA Grapalat" w:hAnsi="GHEA Grapalat" w:cs="Sylfaen"/>
          <w:sz w:val="16"/>
          <w:szCs w:val="16"/>
        </w:rPr>
        <w:t>ենթաբաժնում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լրացվում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է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այն</w:t>
      </w:r>
      <w:r w:rsidRPr="00375AC9">
        <w:rPr>
          <w:rFonts w:ascii="GHEA Grapalat" w:eastAsia="GHEA Grapalat" w:hAnsi="GHEA Grapalat" w:cs="GHEA Grapalat"/>
          <w:sz w:val="16"/>
          <w:szCs w:val="16"/>
        </w:rPr>
        <w:t xml:space="preserve"> </w:t>
      </w:r>
      <w:r w:rsidRPr="00375AC9">
        <w:rPr>
          <w:rFonts w:ascii="GHEA Grapalat" w:eastAsia="GHEA Grapalat" w:hAnsi="GHEA Grapalat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ստորագրում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  <w:lang w:val="hy-AM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  <w:lang w:val="hy-AM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  <w:lang w:val="hy-AM"/>
        </w:rPr>
        <w:t>ընթացակարգի</w:t>
      </w:r>
      <w:r w:rsidRPr="0067525E">
        <w:rPr>
          <w:rFonts w:ascii="Arial AM" w:eastAsia="GHEA Grapalat" w:hAnsi="Arial AM" w:cs="GHEA Grapalat"/>
          <w:sz w:val="16"/>
          <w:szCs w:val="16"/>
          <w:lang w:val="hy-AM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ներառվող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փաստաթղթերը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1BB6535F" w14:textId="77777777" w:rsidR="00A52F0E" w:rsidRPr="0067525E" w:rsidRDefault="00A52F0E" w:rsidP="00A52F0E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ներկայացումը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ստորագրման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ամիսը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տարին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էջերի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քանակը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ստորագրությունը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>:</w:t>
      </w:r>
    </w:p>
    <w:p w14:paraId="3CA935EF" w14:textId="77777777" w:rsidR="00A52F0E" w:rsidRPr="0067525E" w:rsidRDefault="00A52F0E" w:rsidP="00A52F0E">
      <w:pPr>
        <w:spacing w:line="276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4286E42C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2-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ցուցակման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>)</w:t>
      </w:r>
      <w:r w:rsidRPr="0067525E">
        <w:rPr>
          <w:rFonts w:ascii="Arial AM" w:eastAsia="GHEA Grapalat" w:hAnsi="Arial AM" w:cs="GHEA Grapalat"/>
          <w:b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Կազմակերպություն</w:t>
      </w:r>
      <w:r w:rsidRPr="0067525E">
        <w:rPr>
          <w:rFonts w:ascii="Sylfaen" w:eastAsia="GHEA Grapalat" w:hAnsi="Sylfaen" w:cs="Sylfaen"/>
          <w:sz w:val="16"/>
          <w:szCs w:val="16"/>
        </w:rPr>
        <w:t>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բաժնետոմսերը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ցուցակված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Հայաստանի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Հանրապետության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արդարադատության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նախարարի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կողմից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հաստատված՝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շահառուների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համարժեք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բացահայտման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չափանիշներով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կարգավորվող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շուկաների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ցանկում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ներառված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շուկայում։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Նշված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չափանիշներին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համապատասխանելու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համար։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լրացնելու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հաջորդ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բացառությամբ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ենթաբաժինները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color w:val="000000"/>
          <w:sz w:val="16"/>
          <w:szCs w:val="16"/>
        </w:rPr>
        <w:t>․</w:t>
      </w:r>
    </w:p>
    <w:p w14:paraId="4BEC375D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ֆոնդային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փակագծերում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ծածկագիրը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(Market Identifier Code), </w:t>
      </w:r>
      <w:r w:rsidRPr="0067525E">
        <w:rPr>
          <w:rFonts w:ascii="Sylfaen" w:eastAsia="GHEA Grapalat" w:hAnsi="Sylfaen" w:cs="Sylfaen"/>
          <w:sz w:val="16"/>
          <w:szCs w:val="16"/>
        </w:rPr>
        <w:t>որտեղ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հղում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փաստաթղթերին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` </w:t>
      </w:r>
      <w:r w:rsidRPr="0067525E">
        <w:rPr>
          <w:rFonts w:ascii="Sylfaen" w:eastAsia="GHEA Grapalat" w:hAnsi="Sylfaen" w:cs="Sylfaen"/>
          <w:sz w:val="16"/>
          <w:szCs w:val="16"/>
        </w:rPr>
        <w:t>առկայության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փաստաթղթերին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որոնք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պարունակում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սեփականատերերի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4014BA49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2.1-</w:t>
      </w:r>
      <w:r w:rsidRPr="0067525E">
        <w:rPr>
          <w:rFonts w:ascii="Sylfaen" w:eastAsia="GHEA Grapalat" w:hAnsi="Sylfaen" w:cs="Sylfaen"/>
          <w:sz w:val="16"/>
          <w:szCs w:val="16"/>
        </w:rPr>
        <w:t>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ոչ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լատինատառ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գրանցման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` </w:t>
      </w:r>
      <w:r w:rsidRPr="0067525E">
        <w:rPr>
          <w:rFonts w:ascii="Sylfaen" w:eastAsia="GHEA Grapalat" w:hAnsi="Sylfaen" w:cs="Sylfaen"/>
          <w:sz w:val="16"/>
          <w:szCs w:val="16"/>
        </w:rPr>
        <w:t>ներառյալ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կազմակերպաիրավական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ձևի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գործադիր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մարմնի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ղեկավարի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ազգանունը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763B51A4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Վերահսկողության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մակարդակը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2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>1-</w:t>
      </w:r>
      <w:r w:rsidRPr="0067525E">
        <w:rPr>
          <w:rFonts w:ascii="Sylfaen" w:eastAsia="GHEA Grapalat" w:hAnsi="Sylfaen" w:cs="Sylfaen"/>
          <w:sz w:val="16"/>
          <w:szCs w:val="16"/>
        </w:rPr>
        <w:t>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պարբերությամբ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հաշվառմամբ։</w:t>
      </w:r>
    </w:p>
    <w:p w14:paraId="5CB7F996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18EED6D2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color w:val="000000"/>
          <w:sz w:val="16"/>
          <w:szCs w:val="16"/>
        </w:rPr>
      </w:pP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3-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>)</w:t>
      </w:r>
      <w:r w:rsidRPr="0067525E">
        <w:rPr>
          <w:rFonts w:ascii="Arial AM" w:eastAsia="GHEA Grapalat" w:hAnsi="Arial AM" w:cs="GHEA Grapalat"/>
          <w:b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որևէ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պետություն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համայնք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կազմակերպություն։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լրացվել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քանի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անգամ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lastRenderedPageBreak/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ունեն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քանի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պետություն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համայնք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կազմակերպություն։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ենթաբաժինները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color w:val="000000"/>
          <w:sz w:val="16"/>
          <w:szCs w:val="16"/>
        </w:rPr>
        <w:t>․</w:t>
      </w:r>
    </w:p>
    <w:p w14:paraId="1DB3FC46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իսկ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պարբերությամբ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1CE1D5EF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լատինատառ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),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միջազգային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պարբերությամբ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հաշվառմամբ։</w:t>
      </w:r>
    </w:p>
    <w:p w14:paraId="1ED8F6C3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047F4E84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color w:val="000000"/>
          <w:sz w:val="16"/>
          <w:szCs w:val="16"/>
        </w:rPr>
      </w:pP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յուրաքանչյուր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համար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առանձին՝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շահառուների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քանակով։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ենթաբաժինները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color w:val="000000"/>
          <w:sz w:val="16"/>
          <w:szCs w:val="16"/>
        </w:rPr>
        <w:t>․</w:t>
      </w:r>
    </w:p>
    <w:p w14:paraId="22F3CFDC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ինքնությունը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հավաստող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դրանք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հաստատող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ազգանունը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հայերեն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լատինատառ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վերջինիս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հաստատող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ապա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դրանց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տառադարձությունը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7E79DD58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հաստատող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փաստաթուղթը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հաստատող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242D828A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վայրի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00F5AE7F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բնակության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տարբերվում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վերջինիս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բնակության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հասցեից</w:t>
      </w:r>
      <w:r w:rsidRPr="0067525E">
        <w:rPr>
          <w:rFonts w:ascii="Tahoma" w:eastAsia="GHEA Grapalat" w:hAnsi="Tahoma" w:cs="Tahoma"/>
          <w:sz w:val="16"/>
          <w:szCs w:val="16"/>
        </w:rPr>
        <w:t>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բնակության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վայրի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6C33E0C0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բացառությամբ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կազմակերպությունների</w:t>
      </w:r>
      <w:proofErr w:type="gramStart"/>
      <w:r w:rsidRPr="0067525E">
        <w:rPr>
          <w:rFonts w:ascii="Arial AM" w:eastAsia="GHEA Grapalat" w:hAnsi="Arial AM" w:cs="GHEA Grapalat"/>
          <w:sz w:val="16"/>
          <w:szCs w:val="16"/>
        </w:rPr>
        <w:t>)»</w:t>
      </w:r>
      <w:proofErr w:type="gramEnd"/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Փողերի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լվացման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ահաբեկչության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ֆինանսավորման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պայքարի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օրենքով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նախատեսված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</w:t>
      </w:r>
      <w:r w:rsidRPr="0067525E">
        <w:rPr>
          <w:rFonts w:ascii="Arial AM" w:eastAsia="GHEA Grapalat" w:hAnsi="Arial AM" w:cs="GHEA Grapalat"/>
          <w:sz w:val="16"/>
          <w:szCs w:val="16"/>
        </w:rPr>
        <w:t>(</w:t>
      </w:r>
      <w:r w:rsidRPr="0067525E">
        <w:rPr>
          <w:rFonts w:ascii="Sylfaen" w:eastAsia="GHEA Grapalat" w:hAnsi="Sylfaen" w:cs="Sylfaen"/>
          <w:sz w:val="16"/>
          <w:szCs w:val="16"/>
        </w:rPr>
        <w:t>եր</w:t>
      </w:r>
      <w:r w:rsidRPr="0067525E">
        <w:rPr>
          <w:rFonts w:ascii="Arial AM" w:eastAsia="GHEA Grapalat" w:hAnsi="Arial AM" w:cs="GHEA Grapalat"/>
          <w:sz w:val="16"/>
          <w:szCs w:val="16"/>
        </w:rPr>
        <w:t>)</w:t>
      </w:r>
      <w:r w:rsidRPr="0067525E">
        <w:rPr>
          <w:rFonts w:ascii="Sylfaen" w:eastAsia="GHEA Grapalat" w:hAnsi="Sylfaen" w:cs="Sylfaen"/>
          <w:sz w:val="16"/>
          <w:szCs w:val="16"/>
        </w:rPr>
        <w:t>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ներառվում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առնչությամբ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պահանջվող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Մեկից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բոլոր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մասով՝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համապատասխան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կետերում։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</w:p>
    <w:p w14:paraId="1D4222CF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տիրապետում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ձայնի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20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կերպով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20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Tahoma" w:eastAsia="GHEA Grapalat" w:hAnsi="Tahoma" w:cs="Tahoma"/>
          <w:sz w:val="16"/>
          <w:szCs w:val="16"/>
        </w:rPr>
        <w:t>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լինել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սեփականության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տիրապետելու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տիրապետող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սեփականության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տիրապետելու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proofErr w:type="gramStart"/>
      <w:r w:rsidRPr="0067525E">
        <w:rPr>
          <w:rFonts w:ascii="Arial AM" w:eastAsia="GHEA Grapalat" w:hAnsi="Arial AM" w:cs="GHEA Grapalat"/>
          <w:sz w:val="16"/>
          <w:szCs w:val="16"/>
        </w:rPr>
        <w:t>)</w:t>
      </w:r>
      <w:r w:rsidRPr="0067525E">
        <w:rPr>
          <w:rFonts w:ascii="Tahoma" w:eastAsia="GHEA Grapalat" w:hAnsi="Tahoma" w:cs="Tahoma"/>
          <w:sz w:val="16"/>
          <w:szCs w:val="16"/>
        </w:rPr>
        <w:t>։</w:t>
      </w:r>
      <w:proofErr w:type="gramEnd"/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իրականացվել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անկախ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տիրապետող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շղթայում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քանակից։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դաշտում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հաշվարկվում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ընդունելով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արդյունքում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բոլոր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հանրագումարը։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հաշվարկվում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ընդունելով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յուրաքանչյուր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նախորդ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բազմապատկելով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համապատասխան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մասնակցի՝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արտահայտմամբ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այդպես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շարունակ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մինչև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հասնելը։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տեսակը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դաշտում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լինելու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proofErr w:type="gramStart"/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և՛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և՛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առկայության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միաժամանակ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և՛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և՛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առկայության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  <w:proofErr w:type="gramEnd"/>
    </w:p>
    <w:p w14:paraId="0D3E245D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lastRenderedPageBreak/>
        <w:t>բ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իմաստով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սակայն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գործիքների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կնքված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գործարքների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բնույթի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ազդեցության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վրա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միջոցներով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2405AA00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գ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գ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գործունեության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ընդհանուր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ընթացիկ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ղեկավարումն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պաշտոնատար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երբ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պահանջներին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համապատասխանող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08578DE8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bookmarkStart w:id="9" w:name="_heading=h.gjdgxs" w:colFirst="0" w:colLast="0"/>
      <w:bookmarkEnd w:id="9"/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համար</w:t>
      </w:r>
      <w:proofErr w:type="gramStart"/>
      <w:r w:rsidRPr="0067525E">
        <w:rPr>
          <w:rFonts w:ascii="Arial AM" w:eastAsia="GHEA Grapalat" w:hAnsi="Arial AM" w:cs="GHEA Grapalat"/>
          <w:sz w:val="16"/>
          <w:szCs w:val="16"/>
        </w:rPr>
        <w:t>)»</w:t>
      </w:r>
      <w:proofErr w:type="gramEnd"/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բացահայտումն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օրենսգրքով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չափանիշներով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>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</w:p>
    <w:p w14:paraId="21EBB0D6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կերպով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տիրապետում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` </w:t>
      </w:r>
      <w:r w:rsidRPr="0067525E">
        <w:rPr>
          <w:rFonts w:ascii="Sylfaen" w:eastAsia="GHEA Grapalat" w:hAnsi="Sylfaen" w:cs="Sylfaen"/>
          <w:sz w:val="16"/>
          <w:szCs w:val="16"/>
        </w:rPr>
        <w:t>ձայնի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բաժնեմասերի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փայերի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10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կերպով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10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ավելի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տոկոս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Tahoma" w:eastAsia="GHEA Grapalat" w:hAnsi="Tahoma" w:cs="Tahoma"/>
          <w:sz w:val="16"/>
          <w:szCs w:val="16"/>
        </w:rPr>
        <w:t>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սույն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4-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պարբերությամբ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սահմանված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հաշվառմամբ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69EBB404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բ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իրավունք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նշանակելու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հեռացնելու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կառավարման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մարմինների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անդամների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մեծամասնությանը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1265F917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գ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գ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անհատույց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ստացել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տարվան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նախորդող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տարվա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ընթացքում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ստացած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շահույթի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առնվազն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15 </w:t>
      </w:r>
      <w:r w:rsidRPr="0067525E">
        <w:rPr>
          <w:rFonts w:ascii="Sylfaen" w:eastAsia="GHEA Grapalat" w:hAnsi="Sylfaen" w:cs="Sylfaen"/>
          <w:sz w:val="16"/>
          <w:szCs w:val="16"/>
        </w:rPr>
        <w:t>տոկոսի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չափով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օգուտ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6D118F97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դ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դ</w:t>
      </w:r>
      <w:r w:rsidRPr="0067525E">
        <w:rPr>
          <w:rFonts w:ascii="Arial AM" w:eastAsia="GHEA Grapalat" w:hAnsi="Arial AM" w:cs="GHEA Grapalat"/>
          <w:sz w:val="16"/>
          <w:szCs w:val="16"/>
        </w:rPr>
        <w:t>»</w:t>
      </w:r>
      <w:r w:rsidRPr="0067525E">
        <w:rPr>
          <w:rFonts w:ascii="Arial AM" w:eastAsia="GHEA Grapalat" w:hAnsi="Arial AM" w:cs="GHEA Grapalat"/>
          <w:b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>»-«</w:t>
      </w:r>
      <w:r w:rsidRPr="0067525E">
        <w:rPr>
          <w:rFonts w:ascii="Sylfaen" w:eastAsia="GHEA Grapalat" w:hAnsi="Sylfaen" w:cs="Sylfaen"/>
          <w:sz w:val="16"/>
          <w:szCs w:val="16"/>
        </w:rPr>
        <w:t>գ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իմաստով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սակայն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գործիքների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կնքված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գործարքների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բնույթի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ազդեցության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վրա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միջոցներով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55BE8273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ե</w:t>
      </w:r>
      <w:r w:rsidRPr="0067525E">
        <w:rPr>
          <w:rFonts w:ascii="MS Gothic" w:eastAsia="MS Gothic" w:hAnsi="MS Gothic" w:cs="MS Gothic" w:hint="eastAsia"/>
          <w:sz w:val="16"/>
          <w:szCs w:val="16"/>
        </w:rPr>
        <w:t>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b/>
          <w:sz w:val="16"/>
          <w:szCs w:val="16"/>
        </w:rPr>
        <w:t>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գործունեության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ընդհանուր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ընթացիկ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ղեկավարումն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պաշտոնատար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երբ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«</w:t>
      </w:r>
      <w:r w:rsidRPr="0067525E">
        <w:rPr>
          <w:rFonts w:ascii="Sylfaen" w:eastAsia="GHEA Grapalat" w:hAnsi="Sylfaen" w:cs="Sylfaen"/>
          <w:sz w:val="16"/>
          <w:szCs w:val="16"/>
        </w:rPr>
        <w:t>ա</w:t>
      </w:r>
      <w:r w:rsidRPr="0067525E">
        <w:rPr>
          <w:rFonts w:ascii="Arial AM" w:eastAsia="GHEA Grapalat" w:hAnsi="Arial AM" w:cs="GHEA Grapalat"/>
          <w:sz w:val="16"/>
          <w:szCs w:val="16"/>
        </w:rPr>
        <w:t>»-«</w:t>
      </w:r>
      <w:r w:rsidRPr="0067525E">
        <w:rPr>
          <w:rFonts w:ascii="Sylfaen" w:eastAsia="GHEA Grapalat" w:hAnsi="Sylfaen" w:cs="Sylfaen"/>
          <w:sz w:val="16"/>
          <w:szCs w:val="16"/>
        </w:rPr>
        <w:t>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կետերի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պահանջներին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համապատասխանող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ֆիզիկական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089F5384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կարգավիճակի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դառնալու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ամիսը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տարին։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կողմից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նկատմամբ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ձևի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Փոխկապակցված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համատեղ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փոխկապակցված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համաձայնեցված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ուժով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փոխկապակցված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հետ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համաձայնեցված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գործելու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ընդերքօգտագործման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ոլորտի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հաշվետու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Ընդերքի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օրենսգրքի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3-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հոդվածի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1-</w:t>
      </w:r>
      <w:r w:rsidRPr="0067525E">
        <w:rPr>
          <w:rFonts w:ascii="Sylfaen" w:eastAsia="GHEA Grapalat" w:hAnsi="Sylfaen" w:cs="Sylfaen"/>
          <w:sz w:val="16"/>
          <w:szCs w:val="16"/>
        </w:rPr>
        <w:t>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53-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կետի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իմաստով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պաշտոնատար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նրա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ընտանիքի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անդամ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հանդիսանալու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6353AB58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կոնտակտային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էլեկտրոնային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փոստի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հասցեն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հեռախոսահամարը</w:t>
      </w:r>
      <w:r w:rsidRPr="0067525E">
        <w:rPr>
          <w:rFonts w:ascii="Arial AM" w:eastAsia="GHEA Grapalat" w:hAnsi="Arial AM" w:cs="GHEA Grapalat"/>
          <w:sz w:val="16"/>
          <w:szCs w:val="16"/>
        </w:rPr>
        <w:t>:</w:t>
      </w:r>
    </w:p>
    <w:p w14:paraId="1BE1383F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2A37843B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color w:val="000000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5-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ունի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լրացման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յուրաքանչյուր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առանձին՝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բոլոր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քանակով։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բաժնում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ենթաբաժինները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հետևյալ</w:t>
      </w:r>
      <w:r w:rsidRPr="0067525E">
        <w:rPr>
          <w:rFonts w:ascii="Arial AM" w:eastAsia="GHEA Grapalat" w:hAnsi="Arial AM" w:cs="GHEA Grapalat"/>
          <w:color w:val="000000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color w:val="000000"/>
          <w:sz w:val="16"/>
          <w:szCs w:val="16"/>
        </w:rPr>
        <w:t>կանոններով</w:t>
      </w:r>
      <w:r w:rsidRPr="0067525E">
        <w:rPr>
          <w:rFonts w:ascii="MS Gothic" w:eastAsia="MS Gothic" w:hAnsi="MS Gothic" w:cs="MS Gothic" w:hint="eastAsia"/>
          <w:color w:val="000000"/>
          <w:sz w:val="16"/>
          <w:szCs w:val="16"/>
        </w:rPr>
        <w:t>․</w:t>
      </w:r>
    </w:p>
    <w:p w14:paraId="2ED89FE1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այդ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թվում՝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լատինատառ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գրանցման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` </w:t>
      </w:r>
      <w:r w:rsidRPr="0067525E">
        <w:rPr>
          <w:rFonts w:ascii="Sylfaen" w:eastAsia="GHEA Grapalat" w:hAnsi="Sylfaen" w:cs="Sylfaen"/>
          <w:sz w:val="16"/>
          <w:szCs w:val="16"/>
        </w:rPr>
        <w:t>ներառյալ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կազմակերպաիրավական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ձևի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մասին</w:t>
      </w:r>
      <w:r w:rsidRPr="0067525E">
        <w:rPr>
          <w:rFonts w:ascii="Arial AM" w:eastAsia="GHEA Grapalat" w:hAnsi="Arial AM" w:cs="GHEA Grapalat"/>
          <w:sz w:val="16"/>
          <w:szCs w:val="16"/>
        </w:rPr>
        <w:t>.</w:t>
      </w:r>
    </w:p>
    <w:p w14:paraId="477A496A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</w:t>
      </w:r>
      <w:r w:rsidRPr="0067525E">
        <w:rPr>
          <w:rFonts w:ascii="Arial AM" w:eastAsia="GHEA Grapalat" w:hAnsi="Arial AM" w:cs="GHEA Grapalat"/>
          <w:sz w:val="16"/>
          <w:szCs w:val="16"/>
        </w:rPr>
        <w:t>(</w:t>
      </w:r>
      <w:r w:rsidRPr="0067525E">
        <w:rPr>
          <w:rFonts w:ascii="Sylfaen" w:eastAsia="GHEA Grapalat" w:hAnsi="Sylfaen" w:cs="Sylfaen"/>
          <w:sz w:val="16"/>
          <w:szCs w:val="16"/>
        </w:rPr>
        <w:t>ներ</w:t>
      </w:r>
      <w:r w:rsidRPr="0067525E">
        <w:rPr>
          <w:rFonts w:ascii="Arial AM" w:eastAsia="GHEA Grapalat" w:hAnsi="Arial AM" w:cs="GHEA Grapalat"/>
          <w:sz w:val="16"/>
          <w:szCs w:val="16"/>
        </w:rPr>
        <w:t>)</w:t>
      </w:r>
      <w:r w:rsidRPr="0067525E">
        <w:rPr>
          <w:rFonts w:ascii="Sylfaen" w:eastAsia="GHEA Grapalat" w:hAnsi="Sylfaen" w:cs="Sylfaen"/>
          <w:sz w:val="16"/>
          <w:szCs w:val="16"/>
        </w:rPr>
        <w:t>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ազգանունը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հանդիսանում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: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անձանց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ամբողջությամբ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լրացման։</w:t>
      </w:r>
    </w:p>
    <w:p w14:paraId="395F36B5" w14:textId="77777777" w:rsidR="00A52F0E" w:rsidRPr="0067525E" w:rsidRDefault="00A52F0E" w:rsidP="00A52F0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Arial AM" w:eastAsia="GHEA Grapalat" w:hAnsi="Arial AM" w:cs="GHEA Grapalat"/>
          <w:sz w:val="16"/>
          <w:szCs w:val="16"/>
        </w:rPr>
        <w:t>«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»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չէ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պարտադիր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լրացման։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միջանկյալ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կարգավորվող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շուկայում։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ֆոնդային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անվանումը՝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փակագծերում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նշելով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ծածկագիրը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(Market Identifier Code), </w:t>
      </w:r>
      <w:r w:rsidRPr="0067525E">
        <w:rPr>
          <w:rFonts w:ascii="Sylfaen" w:eastAsia="GHEA Grapalat" w:hAnsi="Sylfaen" w:cs="Sylfaen"/>
          <w:sz w:val="16"/>
          <w:szCs w:val="16"/>
        </w:rPr>
        <w:t>որտեղ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ցուցակված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բաժնետոմսերը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ինչպես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նաև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կատարվում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հղում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բորսայում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փաստաթղթերին։</w:t>
      </w:r>
    </w:p>
    <w:p w14:paraId="14C2975F" w14:textId="77777777" w:rsidR="00A52F0E" w:rsidRPr="0067525E" w:rsidRDefault="00A52F0E" w:rsidP="00A52F0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AM" w:eastAsia="GHEA Grapalat" w:hAnsi="Arial AM" w:cs="GHEA Grapalat"/>
          <w:sz w:val="16"/>
          <w:szCs w:val="16"/>
        </w:rPr>
      </w:pPr>
    </w:p>
    <w:p w14:paraId="0835D448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lastRenderedPageBreak/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6-</w:t>
      </w:r>
      <w:r w:rsidRPr="0067525E">
        <w:rPr>
          <w:rFonts w:ascii="Sylfaen" w:eastAsia="GHEA Grapalat" w:hAnsi="Sylfaen" w:cs="Sylfaen"/>
          <w:sz w:val="16"/>
          <w:szCs w:val="16"/>
        </w:rPr>
        <w:t>րդ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բաժինը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Լրացուցիչ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նշումներ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լրացվում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լրացուցիչ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տեղեկություններ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հավելյալ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պարզաբանումներ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որոնք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առնչվում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լրացված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լրացման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տվյալներին։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Այս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ենթաբաժնում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կարող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լրացվել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հավելյալ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պարզաբանումներ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շահառուի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կողմից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Կազմակերպությունը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վերահսկելու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հիմքերի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(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)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մարմինների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վերաբերյալ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որոնք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իրականացնում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են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Կազմակերպության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վերահսկողությունն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դեպքում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եթե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իրավաբանական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կանոնադրական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կապիտալում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առկա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պետության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համայնքի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կամ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անուղղակի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մասնակցություն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,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այլ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պարազաբանումներ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հայտարարագրի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առնչությամբ։</w:t>
      </w:r>
    </w:p>
    <w:p w14:paraId="141D8D8C" w14:textId="77777777" w:rsidR="00A52F0E" w:rsidRPr="0067525E" w:rsidRDefault="00A52F0E" w:rsidP="00A52F0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AM" w:eastAsia="GHEA Grapalat" w:hAnsi="Arial AM" w:cs="GHEA Grapalat"/>
          <w:sz w:val="16"/>
          <w:szCs w:val="16"/>
        </w:rPr>
      </w:pPr>
      <w:r w:rsidRPr="0067525E">
        <w:rPr>
          <w:rFonts w:ascii="Sylfaen" w:eastAsia="GHEA Grapalat" w:hAnsi="Sylfaen" w:cs="Sylfaen"/>
          <w:sz w:val="16"/>
          <w:szCs w:val="16"/>
        </w:rPr>
        <w:t>Հայտարարագիրը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լրացնում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և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ստորագրում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է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հայտը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ներկայացնող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  <w:r w:rsidRPr="0067525E">
        <w:rPr>
          <w:rFonts w:ascii="Sylfaen" w:eastAsia="GHEA Grapalat" w:hAnsi="Sylfaen" w:cs="Sylfaen"/>
          <w:sz w:val="16"/>
          <w:szCs w:val="16"/>
        </w:rPr>
        <w:t>անձը։</w:t>
      </w:r>
      <w:r w:rsidRPr="0067525E">
        <w:rPr>
          <w:rFonts w:ascii="Arial AM" w:eastAsia="GHEA Grapalat" w:hAnsi="Arial AM" w:cs="GHEA Grapalat"/>
          <w:sz w:val="16"/>
          <w:szCs w:val="16"/>
        </w:rPr>
        <w:t xml:space="preserve"> </w:t>
      </w:r>
    </w:p>
    <w:p w14:paraId="494DB3AF" w14:textId="77777777" w:rsidR="00A52F0E" w:rsidRPr="0067525E" w:rsidRDefault="00A52F0E" w:rsidP="00A52F0E">
      <w:pPr>
        <w:pStyle w:val="31"/>
        <w:spacing w:line="240" w:lineRule="auto"/>
        <w:ind w:left="360" w:firstLine="0"/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7D193477" w14:textId="77777777" w:rsidR="00A52F0E" w:rsidRPr="0067525E" w:rsidRDefault="00A52F0E" w:rsidP="00A52F0E">
      <w:pPr>
        <w:pStyle w:val="31"/>
        <w:spacing w:line="240" w:lineRule="auto"/>
        <w:ind w:left="360" w:firstLine="0"/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4AFEB53D" w14:textId="77777777" w:rsidR="00A52F0E" w:rsidRPr="0067525E" w:rsidRDefault="00A52F0E" w:rsidP="00A52F0E">
      <w:pPr>
        <w:pStyle w:val="31"/>
        <w:spacing w:line="240" w:lineRule="auto"/>
        <w:ind w:left="360" w:firstLine="0"/>
        <w:rPr>
          <w:rFonts w:ascii="Arial AM" w:hAnsi="Arial AM"/>
          <w:i/>
          <w:sz w:val="16"/>
          <w:szCs w:val="16"/>
          <w:lang w:val="hy-AM"/>
        </w:rPr>
      </w:pPr>
      <w:r w:rsidRPr="0067525E">
        <w:rPr>
          <w:rFonts w:ascii="Arial AM" w:hAnsi="Arial AM" w:cs="Sylfaen"/>
          <w:i/>
          <w:sz w:val="16"/>
          <w:szCs w:val="16"/>
          <w:lang w:val="hy-AM" w:eastAsia="ru-RU"/>
        </w:rPr>
        <w:t>*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է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67525E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67525E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67525E">
        <w:rPr>
          <w:rFonts w:ascii="Arial AM" w:hAnsi="Arial AM"/>
          <w:i/>
          <w:sz w:val="16"/>
          <w:szCs w:val="16"/>
          <w:lang w:val="hy-AM"/>
        </w:rPr>
        <w:t>:</w:t>
      </w:r>
    </w:p>
    <w:p w14:paraId="0029B8A5" w14:textId="40E9812B" w:rsidR="003319E2" w:rsidRPr="0067525E" w:rsidRDefault="00A52F0E" w:rsidP="003319E2">
      <w:pPr>
        <w:pStyle w:val="31"/>
        <w:spacing w:line="240" w:lineRule="auto"/>
        <w:ind w:left="360" w:firstLine="0"/>
        <w:rPr>
          <w:rFonts w:ascii="Arial AM" w:hAnsi="Arial AM"/>
          <w:i/>
          <w:sz w:val="16"/>
          <w:szCs w:val="16"/>
          <w:lang w:val="hy-AM"/>
        </w:rPr>
      </w:pPr>
      <w:r w:rsidRPr="0067525E">
        <w:rPr>
          <w:rFonts w:ascii="Arial AM" w:hAnsi="Arial AM" w:cs="Sylfaen"/>
          <w:i/>
          <w:sz w:val="16"/>
          <w:szCs w:val="16"/>
          <w:lang w:val="hy-AM" w:eastAsia="ru-RU"/>
        </w:rPr>
        <w:t>** 1.2</w:t>
      </w:r>
      <w:r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հավելվածը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չի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ներկայացվում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մասնակցի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եթե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վերջինս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հանդիսանում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է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ՀՀ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ռեզիդենտ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,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ինչպես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նաև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եթե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մասնակիցը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անհատ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ձեռնարկատեր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է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կամ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ֆիզիկական</w:t>
      </w:r>
      <w:r w:rsidR="003319E2" w:rsidRPr="0067525E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="003319E2" w:rsidRPr="0067525E">
        <w:rPr>
          <w:rFonts w:ascii="Sylfaen" w:hAnsi="Sylfaen" w:cs="Sylfaen"/>
          <w:i/>
          <w:sz w:val="16"/>
          <w:szCs w:val="16"/>
          <w:lang w:val="hy-AM"/>
        </w:rPr>
        <w:t>անձ։</w:t>
      </w:r>
    </w:p>
    <w:p w14:paraId="2C27CE05" w14:textId="77777777" w:rsidR="00B2572B" w:rsidRPr="002528F7" w:rsidRDefault="000B1088" w:rsidP="00D70570">
      <w:pPr>
        <w:pStyle w:val="31"/>
        <w:spacing w:line="240" w:lineRule="auto"/>
        <w:ind w:left="360" w:firstLine="0"/>
        <w:jc w:val="right"/>
        <w:rPr>
          <w:rFonts w:ascii="Arial AM" w:hAnsi="Arial AM" w:cs="Arial"/>
          <w:b/>
          <w:lang w:val="hy-AM"/>
        </w:rPr>
      </w:pPr>
      <w:r w:rsidRPr="0067525E">
        <w:rPr>
          <w:rFonts w:ascii="Arial AM" w:hAnsi="Arial AM"/>
          <w:b/>
          <w:sz w:val="16"/>
          <w:szCs w:val="16"/>
          <w:lang w:val="hy-AM"/>
        </w:rPr>
        <w:t xml:space="preserve"> </w:t>
      </w:r>
      <w:r w:rsidRPr="0067525E">
        <w:rPr>
          <w:rFonts w:ascii="Arial AM" w:hAnsi="Arial AM"/>
          <w:b/>
          <w:sz w:val="16"/>
          <w:szCs w:val="16"/>
          <w:lang w:val="hy-AM"/>
        </w:rPr>
        <w:br w:type="page"/>
      </w:r>
      <w:r w:rsidR="00B2572B"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="00B2572B" w:rsidRPr="002528F7">
        <w:rPr>
          <w:rFonts w:ascii="Arial AM" w:hAnsi="Arial AM" w:cs="Arial"/>
          <w:b/>
          <w:lang w:val="hy-AM"/>
        </w:rPr>
        <w:t xml:space="preserve"> </w:t>
      </w:r>
      <w:r w:rsidR="007B5542" w:rsidRPr="002528F7">
        <w:rPr>
          <w:rFonts w:ascii="Arial AM" w:hAnsi="Arial AM" w:cs="Arial"/>
          <w:b/>
          <w:lang w:val="hy-AM"/>
        </w:rPr>
        <w:t>2</w:t>
      </w:r>
    </w:p>
    <w:p w14:paraId="0E17714F" w14:textId="4749EE83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t>-</w:t>
      </w:r>
      <w:r w:rsidR="003F673D" w:rsidRPr="002528F7">
        <w:rPr>
          <w:rFonts w:ascii="Sylfaen" w:hAnsi="Sylfaen" w:cs="Sylfaen"/>
          <w:b/>
          <w:lang w:val="hy-AM"/>
        </w:rPr>
        <w:t>ԱՄԱՀ</w:t>
      </w:r>
      <w:r w:rsidR="003F673D" w:rsidRPr="002528F7">
        <w:rPr>
          <w:rFonts w:ascii="Arial AM" w:hAnsi="Arial AM" w:cs="Sylfaen"/>
          <w:b/>
          <w:lang w:val="hy-AM"/>
        </w:rPr>
        <w:t>-</w:t>
      </w:r>
      <w:r w:rsidR="003F673D" w:rsidRPr="002528F7">
        <w:rPr>
          <w:rFonts w:ascii="Sylfaen" w:hAnsi="Sylfaen" w:cs="Sylfaen"/>
          <w:b/>
          <w:lang w:val="hy-AM"/>
        </w:rPr>
        <w:t>ՃԳ</w:t>
      </w:r>
      <w:r w:rsidR="003F673D" w:rsidRPr="002528F7">
        <w:rPr>
          <w:rFonts w:ascii="Arial AM" w:hAnsi="Arial AM" w:cs="Sylfaen"/>
          <w:b/>
          <w:lang w:val="hy-AM"/>
        </w:rPr>
        <w:t>-</w:t>
      </w:r>
      <w:r w:rsidR="003F673D" w:rsidRPr="002528F7">
        <w:rPr>
          <w:rFonts w:ascii="Sylfaen" w:hAnsi="Sylfaen" w:cs="Sylfaen"/>
          <w:b/>
          <w:lang w:val="hy-AM"/>
        </w:rPr>
        <w:t>ԲՄԱՇՁԲ</w:t>
      </w:r>
      <w:r w:rsidR="003F673D" w:rsidRPr="002528F7">
        <w:rPr>
          <w:rFonts w:ascii="Arial AM" w:hAnsi="Arial AM" w:cs="Sylfaen"/>
          <w:b/>
          <w:lang w:val="hy-AM"/>
        </w:rPr>
        <w:t>-24/33</w:t>
      </w:r>
      <w:r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Sylfaen" w:hAnsi="Sylfaen" w:cs="Sylfaen"/>
          <w:b/>
          <w:lang w:val="hy-AM"/>
        </w:rPr>
        <w:t>ծածկագրով</w:t>
      </w:r>
    </w:p>
    <w:p w14:paraId="34628EDC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440F5960" w14:textId="77777777" w:rsidR="00B2572B" w:rsidRPr="002528F7" w:rsidRDefault="00B2572B" w:rsidP="00EF3662">
      <w:pPr>
        <w:rPr>
          <w:rFonts w:ascii="Arial AM" w:hAnsi="Arial AM"/>
          <w:lang w:val="hy-AM"/>
        </w:rPr>
      </w:pPr>
    </w:p>
    <w:p w14:paraId="1BE48E58" w14:textId="77777777" w:rsidR="00B2572B" w:rsidRPr="002528F7" w:rsidRDefault="00B2572B" w:rsidP="00EF3662">
      <w:pPr>
        <w:ind w:firstLine="567"/>
        <w:jc w:val="center"/>
        <w:rPr>
          <w:rFonts w:ascii="Arial AM" w:hAnsi="Arial AM"/>
          <w:sz w:val="20"/>
          <w:lang w:val="hy-AM"/>
        </w:rPr>
      </w:pPr>
    </w:p>
    <w:p w14:paraId="2A3590F9" w14:textId="77777777" w:rsidR="00B2572B" w:rsidRPr="002528F7" w:rsidRDefault="00B2572B" w:rsidP="00EF3662">
      <w:pPr>
        <w:ind w:left="-66"/>
        <w:jc w:val="center"/>
        <w:rPr>
          <w:rFonts w:ascii="Arial AM" w:hAnsi="Arial AM"/>
          <w:b/>
          <w:sz w:val="20"/>
          <w:lang w:val="hy-AM"/>
        </w:rPr>
      </w:pPr>
      <w:r w:rsidRPr="002528F7">
        <w:rPr>
          <w:rFonts w:ascii="Sylfaen" w:hAnsi="Sylfaen" w:cs="Sylfaen"/>
          <w:b/>
          <w:sz w:val="20"/>
          <w:lang w:val="hy-AM"/>
        </w:rPr>
        <w:t>Գ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Ն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Ա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Յ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Ի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Ն</w:t>
      </w:r>
      <w:r w:rsidRPr="002528F7">
        <w:rPr>
          <w:rFonts w:ascii="Arial AM" w:hAnsi="Arial AM"/>
          <w:b/>
          <w:sz w:val="20"/>
          <w:lang w:val="hy-AM"/>
        </w:rPr>
        <w:t xml:space="preserve">   </w:t>
      </w:r>
      <w:r w:rsidRPr="002528F7">
        <w:rPr>
          <w:rFonts w:ascii="Sylfaen" w:hAnsi="Sylfaen" w:cs="Sylfaen"/>
          <w:b/>
          <w:sz w:val="20"/>
          <w:lang w:val="hy-AM"/>
        </w:rPr>
        <w:t>Ա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Ռ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Ա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Ջ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Ա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Ր</w:t>
      </w:r>
      <w:r w:rsidRPr="002528F7">
        <w:rPr>
          <w:rFonts w:ascii="Arial AM" w:hAnsi="Arial AM"/>
          <w:b/>
          <w:sz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lang w:val="hy-AM"/>
        </w:rPr>
        <w:t>Կ</w:t>
      </w:r>
    </w:p>
    <w:p w14:paraId="6407737A" w14:textId="77777777" w:rsidR="00B2572B" w:rsidRPr="002528F7" w:rsidRDefault="00B2572B" w:rsidP="00EF3662">
      <w:pPr>
        <w:ind w:firstLine="567"/>
        <w:rPr>
          <w:rFonts w:ascii="Arial AM" w:hAnsi="Arial AM"/>
          <w:lang w:val="hy-AM"/>
        </w:rPr>
      </w:pPr>
    </w:p>
    <w:p w14:paraId="0CE5F30E" w14:textId="3626E87B" w:rsidR="00B2572B" w:rsidRPr="002528F7" w:rsidRDefault="00B2572B" w:rsidP="00EF3662">
      <w:pPr>
        <w:ind w:firstLine="567"/>
        <w:jc w:val="both"/>
        <w:rPr>
          <w:rFonts w:ascii="Arial AM" w:hAnsi="Arial AM" w:cs="Arial"/>
          <w:lang w:val="hy-AM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Ուսումնասիրելով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ԱՄԱՀ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ՃԳ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</w:t>
      </w:r>
      <w:r w:rsidR="003F673D" w:rsidRPr="002528F7">
        <w:rPr>
          <w:rFonts w:ascii="Sylfaen" w:hAnsi="Sylfaen" w:cs="Sylfaen"/>
          <w:sz w:val="20"/>
          <w:szCs w:val="20"/>
          <w:lang w:val="es-ES"/>
        </w:rPr>
        <w:t>ԲՄԱՇՁԲ</w:t>
      </w:r>
      <w:r w:rsidR="003F673D" w:rsidRPr="002528F7">
        <w:rPr>
          <w:rFonts w:ascii="Arial AM" w:hAnsi="Arial AM" w:cs="Arial"/>
          <w:sz w:val="20"/>
          <w:szCs w:val="20"/>
          <w:lang w:val="es-ES"/>
        </w:rPr>
        <w:t>-24/33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ծածկագրով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բաց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մրցույթի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հրավերը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es-ES"/>
        </w:rPr>
        <w:t>այդ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թվում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կնքվելիք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es-ES"/>
        </w:rPr>
        <w:t>պայմանագրի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նախագիծը</w:t>
      </w:r>
      <w:r w:rsidRPr="002528F7">
        <w:rPr>
          <w:rFonts w:ascii="Arial AM" w:hAnsi="Arial AM" w:cs="Arial"/>
          <w:lang w:val="hy-AM"/>
        </w:rPr>
        <w:t xml:space="preserve">, </w:t>
      </w:r>
      <w:r w:rsidRPr="002528F7">
        <w:rPr>
          <w:rFonts w:ascii="Arial AM" w:hAnsi="Arial AM"/>
          <w:sz w:val="20"/>
          <w:u w:val="single"/>
          <w:lang w:val="hy-AM"/>
        </w:rPr>
        <w:t xml:space="preserve">                  </w:t>
      </w:r>
      <w:r w:rsidRPr="002528F7">
        <w:rPr>
          <w:rFonts w:ascii="Arial AM" w:hAnsi="Arial AM"/>
          <w:sz w:val="20"/>
          <w:u w:val="single"/>
          <w:lang w:val="hy-AM"/>
        </w:rPr>
        <w:tab/>
      </w:r>
      <w:r w:rsidRPr="002528F7">
        <w:rPr>
          <w:rFonts w:ascii="Arial AM" w:hAnsi="Arial AM"/>
          <w:sz w:val="20"/>
          <w:u w:val="single"/>
          <w:lang w:val="hy-AM"/>
        </w:rPr>
        <w:tab/>
      </w:r>
      <w:r w:rsidRPr="002528F7">
        <w:rPr>
          <w:rFonts w:ascii="Arial AM" w:hAnsi="Arial AM"/>
          <w:sz w:val="20"/>
          <w:u w:val="single"/>
          <w:lang w:val="hy-AM"/>
        </w:rPr>
        <w:tab/>
      </w:r>
      <w:r w:rsidRPr="002528F7">
        <w:rPr>
          <w:rFonts w:ascii="Arial AM" w:hAnsi="Arial AM"/>
          <w:sz w:val="20"/>
          <w:u w:val="single"/>
          <w:lang w:val="hy-AM"/>
        </w:rPr>
        <w:tab/>
        <w:t xml:space="preserve">     </w:t>
      </w:r>
      <w:r w:rsidRPr="002528F7">
        <w:rPr>
          <w:rFonts w:ascii="Arial AM" w:hAnsi="Arial AM"/>
          <w:sz w:val="20"/>
          <w:u w:val="single"/>
          <w:lang w:val="hy-AM"/>
        </w:rPr>
        <w:tab/>
      </w:r>
      <w:r w:rsidRPr="002528F7">
        <w:rPr>
          <w:rFonts w:ascii="Arial AM" w:hAnsi="Arial AM"/>
          <w:sz w:val="20"/>
          <w:u w:val="single"/>
          <w:lang w:val="hy-AM"/>
        </w:rPr>
        <w:tab/>
        <w:t xml:space="preserve">           </w:t>
      </w:r>
      <w:r w:rsidRPr="002528F7">
        <w:rPr>
          <w:rFonts w:ascii="Arial AM" w:hAnsi="Arial AM" w:cs="Arial"/>
          <w:sz w:val="20"/>
          <w:szCs w:val="20"/>
          <w:lang w:val="es-ES"/>
        </w:rPr>
        <w:t>-</w:t>
      </w:r>
      <w:r w:rsidRPr="002528F7">
        <w:rPr>
          <w:rFonts w:ascii="Sylfaen" w:hAnsi="Sylfaen" w:cs="Sylfaen"/>
          <w:sz w:val="20"/>
          <w:szCs w:val="20"/>
          <w:lang w:val="es-ES"/>
        </w:rPr>
        <w:t>ն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առաջարկում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է</w:t>
      </w:r>
      <w:r w:rsidRPr="002528F7">
        <w:rPr>
          <w:rFonts w:ascii="Arial AM" w:hAnsi="Arial AM" w:cs="Arial"/>
          <w:lang w:val="hy-AM"/>
        </w:rPr>
        <w:t xml:space="preserve">   </w:t>
      </w:r>
    </w:p>
    <w:p w14:paraId="6CAA0A7E" w14:textId="77777777" w:rsidR="00B2572B" w:rsidRPr="002528F7" w:rsidRDefault="00B2572B" w:rsidP="00EF3662">
      <w:pPr>
        <w:ind w:firstLine="567"/>
        <w:jc w:val="both"/>
        <w:rPr>
          <w:rFonts w:ascii="Arial AM" w:hAnsi="Arial AM" w:cs="Arial"/>
        </w:rPr>
      </w:pPr>
      <w:bookmarkStart w:id="10" w:name="_Hlk23147299"/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bookmarkEnd w:id="10"/>
    <w:p w14:paraId="52617CA2" w14:textId="77777777" w:rsidR="00B2572B" w:rsidRPr="002528F7" w:rsidRDefault="00B2572B" w:rsidP="00EF3662">
      <w:pPr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es-ES"/>
        </w:rPr>
        <w:t>պայմանագիրը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կատարել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ներքոհիշյալ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ընդհանուր</w:t>
      </w:r>
      <w:r w:rsidRPr="002528F7">
        <w:rPr>
          <w:rFonts w:ascii="Arial AM" w:hAnsi="Arial AM" w:cs="Arial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գներով</w:t>
      </w:r>
      <w:r w:rsidRPr="002528F7">
        <w:rPr>
          <w:rFonts w:ascii="Arial AM" w:hAnsi="Arial AM" w:cs="Arial"/>
          <w:sz w:val="20"/>
          <w:szCs w:val="20"/>
          <w:lang w:val="es-ES"/>
        </w:rPr>
        <w:t>.</w:t>
      </w:r>
    </w:p>
    <w:p w14:paraId="00F72C3F" w14:textId="77777777" w:rsidR="00B2572B" w:rsidRPr="002528F7" w:rsidRDefault="00B2572B" w:rsidP="00EF3662">
      <w:pPr>
        <w:jc w:val="center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2528F7">
        <w:rPr>
          <w:rFonts w:ascii="Sylfaen" w:hAnsi="Sylfaen" w:cs="Sylfaen"/>
          <w:sz w:val="20"/>
          <w:lang w:val="es-ES"/>
        </w:rPr>
        <w:t>ՀՀ</w:t>
      </w:r>
      <w:r w:rsidRPr="002528F7">
        <w:rPr>
          <w:rFonts w:ascii="Arial AM" w:hAnsi="Arial AM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es-ES"/>
        </w:rPr>
        <w:t>դրամ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1643"/>
        <w:gridCol w:w="1701"/>
        <w:gridCol w:w="1701"/>
      </w:tblGrid>
      <w:tr w:rsidR="0053699F" w:rsidRPr="00CC539B" w14:paraId="78F6C5E7" w14:textId="77777777" w:rsidTr="0053699F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914C0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Չափա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-</w:t>
            </w:r>
          </w:p>
          <w:p w14:paraId="4B4DD581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48D59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Աշխատանքի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F3219" w14:textId="77777777" w:rsidR="0053699F" w:rsidRPr="002528F7" w:rsidRDefault="0053699F" w:rsidP="00EF3662">
            <w:pPr>
              <w:jc w:val="center"/>
              <w:rPr>
                <w:rFonts w:ascii="Arial AM" w:hAnsi="Arial AM"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Արժեք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>(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ինքնարժեքի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և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կանխատեսվող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շահույթի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Cs/>
                <w:sz w:val="16"/>
                <w:szCs w:val="18"/>
                <w:lang w:val="es-ES"/>
              </w:rPr>
              <w:t>հանրագումարը</w:t>
            </w:r>
            <w:r w:rsidRPr="002528F7">
              <w:rPr>
                <w:rFonts w:ascii="Arial AM" w:hAnsi="Arial AM"/>
                <w:bCs/>
                <w:sz w:val="16"/>
                <w:szCs w:val="18"/>
                <w:lang w:val="es-ES"/>
              </w:rPr>
              <w:t>)</w:t>
            </w:r>
          </w:p>
          <w:p w14:paraId="0521CDB7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տառերով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և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թվերով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D96C8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ԱԱՀ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**</w:t>
            </w:r>
          </w:p>
          <w:p w14:paraId="5BEE646D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տառերով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և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թվերով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F877B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144D6A61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</w:pP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տառերով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և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b/>
                <w:bCs/>
                <w:sz w:val="16"/>
                <w:szCs w:val="18"/>
                <w:lang w:val="es-ES"/>
              </w:rPr>
              <w:t>թվերով</w:t>
            </w:r>
            <w:r w:rsidRPr="002528F7">
              <w:rPr>
                <w:rFonts w:ascii="Arial AM" w:hAnsi="Arial AM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53699F" w:rsidRPr="002528F7" w14:paraId="14FFF58E" w14:textId="77777777" w:rsidTr="0053699F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E1337BD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24E1B36" w14:textId="77777777" w:rsidR="0053699F" w:rsidRPr="002528F7" w:rsidRDefault="0053699F" w:rsidP="00EF3662">
            <w:pPr>
              <w:jc w:val="center"/>
              <w:rPr>
                <w:rFonts w:ascii="Arial AM" w:hAnsi="Arial AM"/>
                <w:b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976C061" w14:textId="77777777" w:rsidR="0053699F" w:rsidRPr="002528F7" w:rsidRDefault="0053699F" w:rsidP="00EF3662">
            <w:pPr>
              <w:jc w:val="center"/>
              <w:rPr>
                <w:rFonts w:ascii="Arial AM" w:hAnsi="Arial AM"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BBF3A4E" w14:textId="77777777" w:rsidR="0053699F" w:rsidRPr="002528F7" w:rsidRDefault="0053699F" w:rsidP="00EF3662">
            <w:pPr>
              <w:jc w:val="center"/>
              <w:rPr>
                <w:rFonts w:ascii="Arial AM" w:hAnsi="Arial AM"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22C9FEC" w14:textId="77777777" w:rsidR="0053699F" w:rsidRPr="002528F7" w:rsidRDefault="0053699F" w:rsidP="0053699F">
            <w:pPr>
              <w:jc w:val="center"/>
              <w:rPr>
                <w:rFonts w:ascii="Arial AM" w:hAnsi="Arial AM"/>
                <w:i/>
                <w:sz w:val="16"/>
                <w:lang w:val="es-ES"/>
              </w:rPr>
            </w:pPr>
            <w:r w:rsidRPr="002528F7">
              <w:rPr>
                <w:rFonts w:ascii="Arial AM" w:hAnsi="Arial AM"/>
                <w:b/>
                <w:i/>
                <w:sz w:val="16"/>
                <w:lang w:val="es-ES"/>
              </w:rPr>
              <w:t>5=3+4</w:t>
            </w:r>
          </w:p>
        </w:tc>
      </w:tr>
      <w:tr w:rsidR="009C6D88" w:rsidRPr="00CC539B" w14:paraId="505AA654" w14:textId="77777777" w:rsidTr="008C2F41">
        <w:trPr>
          <w:trHeight w:val="188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13BD" w14:textId="77777777" w:rsidR="009C6D88" w:rsidRPr="002528F7" w:rsidRDefault="009C6D88" w:rsidP="009C6D88">
            <w:pPr>
              <w:jc w:val="center"/>
              <w:rPr>
                <w:rFonts w:ascii="Arial AM" w:hAnsi="Arial AM"/>
                <w:b/>
                <w:bCs/>
                <w:sz w:val="18"/>
                <w:lang w:val="es-ES"/>
              </w:rPr>
            </w:pPr>
            <w:r w:rsidRPr="002528F7">
              <w:rPr>
                <w:rFonts w:ascii="Arial AM" w:hAnsi="Arial AM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1A9E" w14:textId="7CDEBFFD" w:rsidR="009C6D88" w:rsidRPr="009C6D88" w:rsidRDefault="009C6D88" w:rsidP="009C6D88">
            <w:pPr>
              <w:rPr>
                <w:rFonts w:ascii="Arial AM" w:hAnsi="Arial AM"/>
                <w:sz w:val="18"/>
                <w:szCs w:val="18"/>
                <w:lang w:val="es-ES"/>
              </w:rPr>
            </w:pP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ՀՀ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Արմավիրի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մարզի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Արաքս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համայնքի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Գրիբոյեդով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գյուղի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կենտրոնական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փողոցի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ճանապարհի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մի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հատվածի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հիմնանորոգման</w:t>
            </w:r>
            <w:r w:rsidRPr="009C6D88">
              <w:rPr>
                <w:rFonts w:ascii="Sylfaen" w:hAnsi="Sylfaen" w:cs="Sylfaen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Arial AM" w:hAnsi="Arial AM"/>
                <w:iCs/>
                <w:sz w:val="18"/>
                <w:szCs w:val="18"/>
                <w:lang w:val="es-ES"/>
              </w:rPr>
              <w:t xml:space="preserve"> </w:t>
            </w:r>
            <w:r w:rsidRPr="009C6D88">
              <w:rPr>
                <w:rFonts w:ascii="Sylfaen" w:hAnsi="Sylfaen" w:cs="Sylfaen"/>
                <w:iCs/>
                <w:sz w:val="18"/>
                <w:szCs w:val="18"/>
              </w:rPr>
              <w:t>աշխատանքներ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FAE3" w14:textId="77777777" w:rsidR="009C6D88" w:rsidRPr="002528F7" w:rsidRDefault="009C6D88" w:rsidP="009C6D88">
            <w:pPr>
              <w:jc w:val="center"/>
              <w:rPr>
                <w:rFonts w:ascii="Arial AM" w:hAnsi="Arial AM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8A7FC" w14:textId="77777777" w:rsidR="009C6D88" w:rsidRPr="002528F7" w:rsidRDefault="009C6D88" w:rsidP="009C6D88">
            <w:pPr>
              <w:jc w:val="center"/>
              <w:rPr>
                <w:rFonts w:ascii="Arial AM" w:hAnsi="Arial AM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605C" w14:textId="77777777" w:rsidR="009C6D88" w:rsidRPr="002528F7" w:rsidRDefault="009C6D88" w:rsidP="009C6D88">
            <w:pPr>
              <w:jc w:val="center"/>
              <w:rPr>
                <w:rFonts w:ascii="Arial AM" w:hAnsi="Arial AM"/>
                <w:lang w:val="es-ES"/>
              </w:rPr>
            </w:pPr>
          </w:p>
        </w:tc>
      </w:tr>
    </w:tbl>
    <w:p w14:paraId="01A4E512" w14:textId="77777777" w:rsidR="00B2572B" w:rsidRPr="002528F7" w:rsidRDefault="00B2572B" w:rsidP="00EF3662">
      <w:pPr>
        <w:rPr>
          <w:rFonts w:ascii="Arial AM" w:hAnsi="Arial AM"/>
          <w:sz w:val="18"/>
          <w:szCs w:val="18"/>
          <w:lang w:val="es-ES"/>
        </w:rPr>
      </w:pPr>
    </w:p>
    <w:p w14:paraId="2DF487BB" w14:textId="77777777" w:rsidR="00B2572B" w:rsidRPr="002528F7" w:rsidRDefault="00B2572B" w:rsidP="00EF3662">
      <w:pPr>
        <w:rPr>
          <w:rFonts w:ascii="Arial AM" w:hAnsi="Arial AM"/>
          <w:sz w:val="18"/>
          <w:szCs w:val="18"/>
          <w:lang w:val="es-ES"/>
        </w:rPr>
      </w:pPr>
    </w:p>
    <w:p w14:paraId="1907E083" w14:textId="77777777" w:rsidR="00B2572B" w:rsidRPr="002528F7" w:rsidRDefault="00B2572B" w:rsidP="00EF3662">
      <w:pPr>
        <w:rPr>
          <w:rFonts w:ascii="Arial AM" w:hAnsi="Arial AM"/>
          <w:sz w:val="18"/>
          <w:szCs w:val="18"/>
          <w:lang w:val="hy-AM"/>
        </w:rPr>
      </w:pPr>
    </w:p>
    <w:p w14:paraId="5E3CBCD2" w14:textId="77777777" w:rsidR="00B2572B" w:rsidRPr="002528F7" w:rsidRDefault="00B2572B" w:rsidP="00EF3662">
      <w:pPr>
        <w:ind w:left="720" w:firstLine="720"/>
        <w:jc w:val="both"/>
        <w:rPr>
          <w:rFonts w:ascii="Arial AM" w:hAnsi="Arial AM"/>
          <w:sz w:val="20"/>
          <w:lang w:val="hy-AM"/>
        </w:rPr>
      </w:pPr>
      <w:r w:rsidRPr="00AA60AA">
        <w:rPr>
          <w:rFonts w:ascii="Arial AM" w:hAnsi="Arial AM"/>
          <w:sz w:val="20"/>
          <w:lang w:val="es-ES"/>
        </w:rPr>
        <w:t xml:space="preserve">     </w:t>
      </w:r>
      <w:r w:rsidRPr="002528F7">
        <w:rPr>
          <w:rFonts w:ascii="Arial AM" w:hAnsi="Arial AM"/>
          <w:sz w:val="20"/>
          <w:lang w:val="hy-AM"/>
        </w:rPr>
        <w:t xml:space="preserve">___________________________________________ </w:t>
      </w:r>
      <w:r w:rsidRPr="002528F7">
        <w:rPr>
          <w:rFonts w:ascii="Arial AM" w:hAnsi="Arial AM"/>
          <w:sz w:val="20"/>
          <w:lang w:val="hy-AM"/>
        </w:rPr>
        <w:tab/>
        <w:t xml:space="preserve">                </w:t>
      </w:r>
      <w:r w:rsidRPr="00AA60AA">
        <w:rPr>
          <w:rFonts w:ascii="Arial AM" w:hAnsi="Arial AM"/>
          <w:sz w:val="20"/>
          <w:lang w:val="es-ES"/>
        </w:rPr>
        <w:t xml:space="preserve">       </w:t>
      </w:r>
      <w:r w:rsidRPr="002528F7">
        <w:rPr>
          <w:rFonts w:ascii="Arial AM" w:hAnsi="Arial AM"/>
          <w:sz w:val="20"/>
          <w:lang w:val="hy-AM"/>
        </w:rPr>
        <w:t xml:space="preserve">_____________ </w:t>
      </w:r>
    </w:p>
    <w:p w14:paraId="5B24A176" w14:textId="77777777" w:rsidR="00B2572B" w:rsidRPr="002528F7" w:rsidRDefault="00B2572B" w:rsidP="00EF3662">
      <w:pPr>
        <w:jc w:val="both"/>
        <w:rPr>
          <w:rFonts w:ascii="Arial AM" w:hAnsi="Arial AM"/>
          <w:sz w:val="20"/>
          <w:vertAlign w:val="superscript"/>
          <w:lang w:val="hy-AM"/>
        </w:rPr>
      </w:pPr>
      <w:r w:rsidRPr="002528F7">
        <w:rPr>
          <w:rFonts w:ascii="Arial AM" w:hAnsi="Arial AM"/>
          <w:sz w:val="20"/>
          <w:vertAlign w:val="superscript"/>
          <w:lang w:val="hy-AM"/>
        </w:rPr>
        <w:t xml:space="preserve">                                                     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(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2528F7">
        <w:rPr>
          <w:rFonts w:ascii="Arial AM" w:hAnsi="Arial AM"/>
          <w:sz w:val="20"/>
          <w:vertAlign w:val="superscript"/>
          <w:lang w:val="hy-AM"/>
        </w:rPr>
        <w:t xml:space="preserve">)                                                       </w:t>
      </w:r>
      <w:r w:rsidRPr="002528F7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2528F7">
        <w:rPr>
          <w:rFonts w:ascii="Arial AM" w:hAnsi="Arial AM"/>
          <w:sz w:val="20"/>
          <w:vertAlign w:val="superscript"/>
          <w:lang w:val="hy-AM"/>
        </w:rPr>
        <w:tab/>
      </w:r>
    </w:p>
    <w:p w14:paraId="275313DF" w14:textId="77777777" w:rsidR="00B2572B" w:rsidRPr="002528F7" w:rsidRDefault="00B2572B" w:rsidP="00EF3662">
      <w:pPr>
        <w:jc w:val="right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 xml:space="preserve">    </w:t>
      </w:r>
    </w:p>
    <w:p w14:paraId="392E09FC" w14:textId="2E84A8CA" w:rsidR="00B2572B" w:rsidRPr="002528F7" w:rsidRDefault="00B2572B" w:rsidP="00EF3662">
      <w:pPr>
        <w:jc w:val="right"/>
        <w:rPr>
          <w:rFonts w:ascii="Arial AM" w:hAnsi="Arial AM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Կ</w:t>
      </w:r>
      <w:r w:rsidRPr="002528F7">
        <w:rPr>
          <w:rFonts w:ascii="Arial AM" w:hAnsi="Arial AM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Տ</w:t>
      </w:r>
      <w:r w:rsidRPr="002528F7">
        <w:rPr>
          <w:rFonts w:ascii="Arial AM" w:hAnsi="Arial AM"/>
          <w:sz w:val="20"/>
          <w:lang w:val="hy-AM"/>
        </w:rPr>
        <w:t>.</w:t>
      </w:r>
      <w:r w:rsidRPr="002528F7">
        <w:rPr>
          <w:rFonts w:ascii="Arial AM" w:hAnsi="Arial AM"/>
          <w:sz w:val="20"/>
          <w:lang w:val="hy-AM"/>
        </w:rPr>
        <w:tab/>
        <w:t xml:space="preserve"> </w:t>
      </w:r>
    </w:p>
    <w:p w14:paraId="3641D653" w14:textId="77777777" w:rsidR="00B2572B" w:rsidRPr="002528F7" w:rsidRDefault="00B2572B" w:rsidP="00EF3662">
      <w:pPr>
        <w:jc w:val="right"/>
        <w:rPr>
          <w:rFonts w:ascii="Arial AM" w:hAnsi="Arial AM"/>
          <w:sz w:val="20"/>
          <w:lang w:val="hy-AM"/>
        </w:rPr>
      </w:pPr>
    </w:p>
    <w:p w14:paraId="16C7F676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1046CB36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06EE8EE4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08EC841E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74952AB8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1994BB0C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79D88BE7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037C273D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4CFA0EA0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300FE432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6CB2245C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0929C13B" w14:textId="77777777" w:rsidR="00B2572B" w:rsidRPr="002528F7" w:rsidRDefault="00B2572B" w:rsidP="00EF3662">
      <w:pPr>
        <w:rPr>
          <w:rFonts w:ascii="Arial AM" w:hAnsi="Arial AM" w:cs="Sylfaen"/>
          <w:i/>
          <w:sz w:val="16"/>
          <w:szCs w:val="16"/>
          <w:lang w:val="hy-AM" w:eastAsia="ru-RU"/>
        </w:rPr>
      </w:pPr>
    </w:p>
    <w:p w14:paraId="21E6A5D0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i/>
          <w:lang w:val="hy-AM"/>
        </w:rPr>
      </w:pPr>
    </w:p>
    <w:p w14:paraId="2873EAF0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i/>
          <w:lang w:val="hy-AM"/>
        </w:rPr>
      </w:pPr>
    </w:p>
    <w:p w14:paraId="0208D2E1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i/>
          <w:lang w:val="hy-AM"/>
        </w:rPr>
      </w:pPr>
    </w:p>
    <w:p w14:paraId="278EC57A" w14:textId="77777777" w:rsidR="00B2572B" w:rsidRPr="002528F7" w:rsidRDefault="00B2572B" w:rsidP="00EF3662">
      <w:pPr>
        <w:pStyle w:val="31"/>
        <w:spacing w:line="240" w:lineRule="auto"/>
        <w:jc w:val="right"/>
        <w:rPr>
          <w:rFonts w:ascii="Arial AM" w:hAnsi="Arial AM"/>
          <w:i/>
          <w:lang w:val="es-ES" w:eastAsia="ru-RU"/>
        </w:rPr>
      </w:pPr>
    </w:p>
    <w:p w14:paraId="324C1949" w14:textId="77777777" w:rsidR="005C2A18" w:rsidRPr="002528F7" w:rsidRDefault="005C2A18" w:rsidP="005C2A18">
      <w:pPr>
        <w:pStyle w:val="31"/>
        <w:spacing w:line="240" w:lineRule="auto"/>
        <w:ind w:firstLine="0"/>
        <w:rPr>
          <w:rFonts w:ascii="Arial AM" w:hAnsi="Arial AM" w:cs="Sylfaen"/>
          <w:i/>
          <w:sz w:val="16"/>
          <w:szCs w:val="16"/>
          <w:lang w:val="af-ZA" w:eastAsia="ru-RU"/>
        </w:rPr>
      </w:pPr>
      <w:r w:rsidRPr="002528F7">
        <w:rPr>
          <w:rFonts w:ascii="Arial AM" w:hAnsi="Arial AM" w:cs="Sylfaen"/>
          <w:i/>
          <w:sz w:val="16"/>
          <w:szCs w:val="16"/>
          <w:lang w:val="hy-AM" w:eastAsia="ru-RU"/>
        </w:rPr>
        <w:t>*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2C72DF6F" w14:textId="77777777" w:rsidR="005C2A18" w:rsidRPr="002528F7" w:rsidRDefault="005C2A18" w:rsidP="005C2A18">
      <w:pPr>
        <w:ind w:right="309"/>
        <w:jc w:val="both"/>
        <w:rPr>
          <w:rFonts w:ascii="Arial AM" w:hAnsi="Arial AM"/>
          <w:bCs/>
          <w:i/>
          <w:iCs/>
          <w:sz w:val="20"/>
          <w:lang w:val="es-ES"/>
        </w:rPr>
      </w:pPr>
      <w:r w:rsidRPr="002528F7">
        <w:rPr>
          <w:rFonts w:ascii="Arial AM" w:hAnsi="Arial AM"/>
          <w:bCs/>
          <w:i/>
          <w:sz w:val="18"/>
          <w:szCs w:val="18"/>
          <w:lang w:val="es-ES"/>
        </w:rPr>
        <w:t>**</w:t>
      </w:r>
      <w:r w:rsidRPr="002528F7">
        <w:rPr>
          <w:rFonts w:ascii="Sylfaen" w:hAnsi="Sylfaen" w:cs="Sylfaen"/>
          <w:i/>
          <w:sz w:val="16"/>
          <w:szCs w:val="16"/>
        </w:rPr>
        <w:t>եթե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մասնակիցն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ավելացված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արժեքի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հարկ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վճարող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</w:rPr>
        <w:t>ապա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տվյալ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պայմանագրի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գծով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Հայաստանի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Հանրապետության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պետական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բյուջե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վճարվելիք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ավելացված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արժեքի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հարկի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գումարը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նշվում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4-</w:t>
      </w:r>
      <w:r w:rsidRPr="002528F7">
        <w:rPr>
          <w:rFonts w:ascii="Sylfaen" w:hAnsi="Sylfaen" w:cs="Sylfaen"/>
          <w:i/>
          <w:sz w:val="16"/>
          <w:szCs w:val="16"/>
        </w:rPr>
        <w:t>րդ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</w:rPr>
        <w:t>սյունակում։</w:t>
      </w:r>
    </w:p>
    <w:p w14:paraId="2B3A9498" w14:textId="77777777" w:rsidR="000B1088" w:rsidRPr="002528F7" w:rsidDel="000B1088" w:rsidRDefault="00B2572B" w:rsidP="000B1088">
      <w:pPr>
        <w:pStyle w:val="31"/>
        <w:spacing w:line="240" w:lineRule="auto"/>
        <w:jc w:val="right"/>
        <w:rPr>
          <w:rFonts w:ascii="Arial AM" w:hAnsi="Arial AM"/>
          <w:i/>
          <w:lang w:val="es-ES" w:eastAsia="ru-RU"/>
        </w:rPr>
      </w:pPr>
      <w:r w:rsidRPr="002528F7">
        <w:rPr>
          <w:rFonts w:ascii="Arial AM" w:hAnsi="Arial AM"/>
          <w:i/>
          <w:lang w:val="es-ES" w:eastAsia="ru-RU"/>
        </w:rPr>
        <w:br w:type="page"/>
      </w:r>
    </w:p>
    <w:p w14:paraId="01634957" w14:textId="77777777" w:rsidR="00B2572B" w:rsidRPr="002528F7" w:rsidRDefault="00B2572B" w:rsidP="001557AE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="007942E8" w:rsidRPr="002528F7">
        <w:rPr>
          <w:rFonts w:ascii="Arial AM" w:hAnsi="Arial AM" w:cs="Arial"/>
          <w:b/>
          <w:lang w:val="hy-AM"/>
        </w:rPr>
        <w:t>3</w:t>
      </w:r>
    </w:p>
    <w:p w14:paraId="590131F8" w14:textId="2C71F564" w:rsidR="00B2572B" w:rsidRPr="002528F7" w:rsidRDefault="003F673D" w:rsidP="000B1088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ԱՄԱՀ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ՃԳ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ԲՄԱՇՁԲ</w:t>
      </w:r>
      <w:r w:rsidRPr="002528F7">
        <w:rPr>
          <w:rFonts w:ascii="Arial AM" w:hAnsi="Arial AM" w:cs="Sylfaen"/>
          <w:b/>
          <w:lang w:val="hy-AM"/>
        </w:rPr>
        <w:t>-24/33</w:t>
      </w:r>
      <w:r w:rsidR="00B2572B" w:rsidRPr="002528F7">
        <w:rPr>
          <w:rFonts w:ascii="Arial AM" w:hAnsi="Arial AM"/>
          <w:b/>
          <w:lang w:val="hy-AM"/>
        </w:rPr>
        <w:t xml:space="preserve">  </w:t>
      </w:r>
      <w:r w:rsidR="00B2572B" w:rsidRPr="002528F7">
        <w:rPr>
          <w:rFonts w:ascii="Sylfaen" w:hAnsi="Sylfaen" w:cs="Sylfaen"/>
          <w:b/>
          <w:lang w:val="hy-AM"/>
        </w:rPr>
        <w:t>ծածկագրով</w:t>
      </w:r>
    </w:p>
    <w:p w14:paraId="1DE6ED1C" w14:textId="77777777" w:rsidR="00B2572B" w:rsidRPr="002528F7" w:rsidRDefault="00B2572B" w:rsidP="000B108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3F230D55" w14:textId="77777777" w:rsidR="001557AE" w:rsidRPr="002528F7" w:rsidRDefault="001557AE" w:rsidP="000B108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</w:p>
    <w:p w14:paraId="3EC35EA1" w14:textId="77777777" w:rsidR="001557AE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N __________</w:t>
      </w:r>
    </w:p>
    <w:p w14:paraId="68121DC7" w14:textId="77777777" w:rsidR="007154FC" w:rsidRPr="002528F7" w:rsidRDefault="007154FC" w:rsidP="007154F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</w:p>
    <w:p w14:paraId="2CE2D659" w14:textId="27018253" w:rsidR="009E1525" w:rsidRPr="002528F7" w:rsidRDefault="007154FC" w:rsidP="00596EF8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>1.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հանդիսանում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596EF8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 xml:space="preserve">ՀՀ Արմավիրի մարզի Արաքսի համայնքապետարանի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596EF8" w:rsidRPr="00596EF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596EF8" w:rsidRPr="002528F7">
        <w:rPr>
          <w:rFonts w:ascii="Arial AM" w:hAnsi="Arial AM"/>
          <w:b/>
          <w:lang w:val="hy-AM"/>
        </w:rPr>
        <w:t xml:space="preserve">  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ծածկագրով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կազմակերպված</w:t>
      </w:r>
      <w:r w:rsidR="009E1525" w:rsidRPr="002528F7">
        <w:rPr>
          <w:rFonts w:ascii="Arial AM" w:hAnsi="Arial AM" w:cs="Sylfaen"/>
          <w:vertAlign w:val="superscript"/>
          <w:lang w:val="hy-AM"/>
        </w:rPr>
        <w:t xml:space="preserve">                       </w:t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Arial AM" w:hAnsi="Arial AM" w:cs="Sylfaen"/>
          <w:vertAlign w:val="superscript"/>
          <w:lang w:val="hy-AM"/>
        </w:rPr>
        <w:tab/>
      </w:r>
      <w:r w:rsidR="009E1525" w:rsidRPr="002528F7">
        <w:rPr>
          <w:rFonts w:ascii="Sylfaen" w:hAnsi="Sylfaen" w:cs="Sylfaen"/>
          <w:vertAlign w:val="superscript"/>
          <w:lang w:val="hy-AM"/>
        </w:rPr>
        <w:t>ընթացակարգի</w:t>
      </w:r>
      <w:r w:rsidR="009E1525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9E1525" w:rsidRPr="002528F7">
        <w:rPr>
          <w:rFonts w:ascii="Sylfaen" w:hAnsi="Sylfaen" w:cs="Sylfaen"/>
          <w:vertAlign w:val="superscript"/>
          <w:lang w:val="hy-AM"/>
        </w:rPr>
        <w:t>ծածկագիրը</w:t>
      </w:r>
      <w:r w:rsidR="009E1525"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1545E4BC" w14:textId="5776EA26" w:rsidR="006A0F27" w:rsidRPr="002528F7" w:rsidRDefault="006A0F27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գնման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ընթացակարգին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պրի</w:t>
      </w:r>
      <w:r w:rsidR="0034164E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ցիպալ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մասնակցելու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ց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3564AFF4" w14:textId="77777777" w:rsidR="006A0F27" w:rsidRPr="002528F7" w:rsidRDefault="006A0F27" w:rsidP="006A0F27">
      <w:pPr>
        <w:pStyle w:val="af4"/>
        <w:shd w:val="clear" w:color="auto" w:fill="FFFFFF"/>
        <w:spacing w:before="0" w:beforeAutospacing="0" w:after="0" w:afterAutospacing="0"/>
        <w:ind w:left="2832"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72BEEB32" w14:textId="77777777" w:rsidR="007154FC" w:rsidRPr="002528F7" w:rsidRDefault="009E1525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բխող՝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ծածկագրով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հրավերով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սահմանված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երաշխավորված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ապահով</w:t>
      </w:r>
      <w:r w:rsidR="00112726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ում</w:t>
      </w:r>
      <w:r w:rsidR="006A0F2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  <w:r w:rsidR="007154F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2151C8EA" w14:textId="77777777" w:rsidR="009E1525" w:rsidRPr="002528F7" w:rsidRDefault="005A64FF" w:rsidP="005A64FF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2.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տվող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59957446" w14:textId="77777777" w:rsidR="009E1525" w:rsidRPr="002528F7" w:rsidRDefault="009E1525" w:rsidP="009E1525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2528F7">
        <w:rPr>
          <w:rFonts w:ascii="Sylfaen" w:hAnsi="Sylfaen" w:cs="Sylfaen"/>
          <w:vertAlign w:val="superscript"/>
          <w:lang w:val="hy-AM"/>
        </w:rPr>
        <w:t>երաշխիքը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տվող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բանկի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559A9545" w14:textId="77777777" w:rsidR="00961895" w:rsidRPr="002528F7" w:rsidRDefault="005A64FF" w:rsidP="009E152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անձ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անվերապահորեն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սահմանված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կարգով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և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ժամկետում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ներկայացված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պահանջով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="006A0F2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բենեֆիցիարին</w:t>
      </w:r>
      <w:r w:rsidR="006A0F2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6A0F2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վճարել</w:t>
      </w:r>
      <w:r w:rsidR="006A0F2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9E1525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</w:p>
    <w:p w14:paraId="265D4ADD" w14:textId="77777777" w:rsidR="00961895" w:rsidRPr="002528F7" w:rsidRDefault="00961895" w:rsidP="00961895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  <w:r w:rsidRPr="002528F7">
        <w:rPr>
          <w:rFonts w:ascii="Sylfaen" w:hAnsi="Sylfaen" w:cs="Sylfaen"/>
          <w:vertAlign w:val="superscript"/>
          <w:lang w:val="hy-AM"/>
        </w:rPr>
        <w:t>գումարը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թվերով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և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տառերով</w:t>
      </w:r>
    </w:p>
    <w:p w14:paraId="640DCF1C" w14:textId="2645033A" w:rsidR="00961895" w:rsidRPr="002528F7" w:rsidRDefault="006A0F27" w:rsidP="0096189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գումար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)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՝</w:t>
      </w:r>
      <w:r w:rsidR="007154F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ստանալուց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C8399F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հինգ</w:t>
      </w:r>
      <w:r w:rsidR="009D374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D374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աշխատանքային</w:t>
      </w:r>
      <w:r w:rsidR="009D374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D374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օրվա</w:t>
      </w:r>
      <w:r w:rsidR="009D374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D3747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ընթացքում</w:t>
      </w:r>
      <w:r w:rsidR="009D3747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  <w:r w:rsidR="004C77DB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="004C77DB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Վճարումը</w:t>
      </w:r>
      <w:r w:rsidR="00244642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258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կատարվում</w:t>
      </w:r>
      <w:r w:rsidR="0096258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258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="0096258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258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1A1BF1" w:rsidRPr="00596EF8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>900</w:t>
      </w:r>
      <w:r w:rsidR="00596EF8" w:rsidRPr="00596EF8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>325165109</w:t>
      </w:r>
      <w:r w:rsidR="00961895" w:rsidRPr="00596EF8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ab/>
      </w:r>
      <w:r w:rsidR="0096189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189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</w:t>
      </w:r>
      <w:r w:rsidR="000C0396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աշվեհամարին</w:t>
      </w:r>
      <w:r w:rsidR="000C0396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189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փոխանցման</w:t>
      </w:r>
      <w:r w:rsidR="0096189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961895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միջոցով</w:t>
      </w:r>
      <w:r w:rsidR="00961895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</w:p>
    <w:p w14:paraId="00CF4250" w14:textId="77777777" w:rsidR="00961895" w:rsidRPr="002528F7" w:rsidRDefault="00961895" w:rsidP="0096258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հաշվեհամարը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</w:p>
    <w:p w14:paraId="2A2FA213" w14:textId="77777777" w:rsidR="001557AE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3.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0069706D" w14:textId="77777777" w:rsidR="001557AE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4.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7B1F3588" w14:textId="0383F3D3" w:rsidR="000C0396" w:rsidRPr="002528F7" w:rsidRDefault="001557AE" w:rsidP="00F70E33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5.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="00F70E33" w:rsidRPr="00F70E33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70E33" w:rsidRPr="00596EF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F70E33" w:rsidRPr="002528F7">
        <w:rPr>
          <w:rFonts w:ascii="Arial AM" w:hAnsi="Arial AM"/>
          <w:b/>
          <w:lang w:val="hy-AM"/>
        </w:rPr>
        <w:t xml:space="preserve">  </w:t>
      </w:r>
      <w:r w:rsidR="00F70E33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3986433B" w14:textId="7C0DC04C" w:rsidR="006B42B0" w:rsidRPr="002528F7" w:rsidRDefault="000C0396" w:rsidP="006B42B0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ընթացակագին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մասնակցելու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պրինցիպալի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հայտերի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ներկայացման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վերջնաժամկետը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լրանալու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հաշված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96EF8" w:rsidRPr="00596EF8">
        <w:rPr>
          <w:rFonts w:ascii="Sylfaen" w:hAnsi="Sylfaen" w:cs="Arial"/>
          <w:color w:val="000000"/>
          <w:sz w:val="20"/>
          <w:szCs w:val="20"/>
          <w:lang w:val="hy-AM"/>
        </w:rPr>
        <w:t>մեկ հարյուր քսան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  <w:r w:rsidR="00C82CF5" w:rsidRPr="002528F7">
        <w:rPr>
          <w:rFonts w:ascii="Arial AM" w:hAnsi="Arial AM"/>
          <w:color w:val="000000"/>
          <w:sz w:val="20"/>
          <w:szCs w:val="20"/>
          <w:vertAlign w:val="superscript"/>
          <w:lang w:val="hy-AM"/>
        </w:rPr>
        <w:t>**</w:t>
      </w:r>
      <w:r w:rsidR="00624D21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տրամադրման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վերաբերյալ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տեղեկատվությունը՝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համարը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տրամադրող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անվանումը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1-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ծածկագիրը՝</w:t>
      </w:r>
      <w:r w:rsidR="00FC67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չափի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նշման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="000A522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eastAsia="Calibri" w:hAnsi="Sylfaen" w:cs="Sylfaen"/>
          <w:color w:val="000000"/>
          <w:sz w:val="20"/>
          <w:szCs w:val="20"/>
          <w:lang w:val="hy-AM"/>
        </w:rPr>
        <w:t>գնահատող</w:t>
      </w:r>
      <w:r w:rsidR="000A5226" w:rsidRPr="002528F7">
        <w:rPr>
          <w:rFonts w:ascii="Arial AM" w:eastAsia="Calibri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eastAsia="Calibri" w:hAnsi="Sylfaen" w:cs="Sylfaen"/>
          <w:color w:val="000000"/>
          <w:sz w:val="20"/>
          <w:szCs w:val="20"/>
          <w:lang w:val="hy-AM"/>
        </w:rPr>
        <w:t>հանձնաժողովի</w:t>
      </w:r>
      <w:r w:rsidR="000A5226" w:rsidRPr="002528F7">
        <w:rPr>
          <w:rFonts w:ascii="Arial AM" w:eastAsia="Calibri" w:hAnsi="Arial AM"/>
          <w:color w:val="000000"/>
          <w:sz w:val="20"/>
          <w:szCs w:val="20"/>
          <w:lang w:val="hy-AM"/>
        </w:rPr>
        <w:t xml:space="preserve"> </w:t>
      </w:r>
      <w:r w:rsidR="000A5226" w:rsidRPr="002528F7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="000117CC" w:rsidRPr="00596EF8">
        <w:rPr>
          <w:rFonts w:ascii="Sylfaen" w:hAnsi="Sylfaen" w:cs="Sylfaen"/>
          <w:color w:val="000000"/>
          <w:sz w:val="20"/>
          <w:szCs w:val="20"/>
          <w:lang w:val="hy-AM"/>
        </w:rPr>
        <w:t>՝</w:t>
      </w:r>
      <w:r w:rsidR="000117CC" w:rsidRPr="00596EF8">
        <w:rPr>
          <w:rFonts w:ascii="Sylfaen" w:hAnsi="Sylfaen"/>
          <w:color w:val="000000"/>
          <w:sz w:val="20"/>
          <w:szCs w:val="20"/>
          <w:lang w:val="hy-AM"/>
        </w:rPr>
        <w:t xml:space="preserve"> </w:t>
      </w:r>
      <w:r w:rsidR="00596EF8" w:rsidRPr="00596EF8">
        <w:rPr>
          <w:rFonts w:ascii="Sylfaen" w:hAnsi="Sylfaen"/>
          <w:color w:val="000000"/>
          <w:sz w:val="20"/>
          <w:szCs w:val="20"/>
          <w:lang w:val="hy-AM"/>
        </w:rPr>
        <w:t>araqsfinans@mail.ru</w:t>
      </w:r>
      <w:r w:rsidR="006B42B0" w:rsidRPr="00596EF8">
        <w:rPr>
          <w:rFonts w:ascii="Sylfaen" w:hAnsi="Sylfaen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</w:t>
      </w:r>
      <w:r w:rsidR="000117CC" w:rsidRPr="00596EF8">
        <w:rPr>
          <w:rFonts w:ascii="Sylfaen" w:hAnsi="Sylfaen" w:cs="Sylfaen"/>
          <w:vertAlign w:val="superscript"/>
          <w:lang w:val="hy-AM"/>
        </w:rPr>
        <w:t xml:space="preserve">                                    </w:t>
      </w:r>
      <w:r w:rsidR="006B42B0" w:rsidRPr="00596EF8">
        <w:rPr>
          <w:rFonts w:ascii="Sylfaen" w:hAnsi="Sylfaen" w:cs="Sylfaen"/>
          <w:vertAlign w:val="superscript"/>
          <w:lang w:val="hy-AM"/>
        </w:rPr>
        <w:t xml:space="preserve">   </w:t>
      </w:r>
    </w:p>
    <w:p w14:paraId="77558B3A" w14:textId="554A4F74" w:rsidR="000C0396" w:rsidRPr="002528F7" w:rsidRDefault="000A5226" w:rsidP="000A5226">
      <w:pPr>
        <w:pStyle w:val="aff3"/>
        <w:tabs>
          <w:tab w:val="left" w:pos="0"/>
        </w:tabs>
        <w:ind w:left="0"/>
        <w:mirrorIndents/>
        <w:jc w:val="both"/>
        <w:rPr>
          <w:rFonts w:ascii="Arial AM" w:eastAsia="Calibri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  <w:r w:rsidR="00624D21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</w:t>
      </w:r>
    </w:p>
    <w:p w14:paraId="27CB34C5" w14:textId="7F9DB850" w:rsidR="000C0396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6.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A91342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A91342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նիստի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արձանագրության</w:t>
      </w:r>
      <w:r w:rsidR="000C0396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C0396" w:rsidRPr="002528F7">
        <w:rPr>
          <w:rFonts w:ascii="Sylfaen" w:hAnsi="Sylfaen" w:cs="Sylfaen"/>
          <w:color w:val="000000"/>
          <w:sz w:val="20"/>
          <w:szCs w:val="20"/>
          <w:lang w:val="hy-AM"/>
        </w:rPr>
        <w:t>պատճենը</w:t>
      </w:r>
      <w:r w:rsidR="00A91342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39B4376B" w14:textId="77777777" w:rsidR="009C370D" w:rsidRPr="002528F7" w:rsidRDefault="000C0396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7.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="00FC6796" w:rsidRPr="002528F7">
        <w:rPr>
          <w:rFonts w:ascii="Sylfaen" w:hAnsi="Sylfaen" w:cs="Sylfaen"/>
          <w:color w:val="000000"/>
          <w:sz w:val="20"/>
          <w:szCs w:val="20"/>
          <w:lang w:val="hy-AM"/>
        </w:rPr>
        <w:t>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9C370D"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="009C370D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51BED325" w14:textId="77777777" w:rsidR="001557AE" w:rsidRPr="002528F7" w:rsidRDefault="0061458A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8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>`</w:t>
      </w:r>
    </w:p>
    <w:p w14:paraId="20B71307" w14:textId="77777777" w:rsidR="001557AE" w:rsidRPr="002528F7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2A61AC31" w14:textId="77777777" w:rsidR="001557AE" w:rsidRPr="002528F7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00179392" w14:textId="77777777" w:rsidR="001557AE" w:rsidRPr="002528F7" w:rsidRDefault="0061458A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9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57AE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="001557AE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384EB42" w14:textId="77777777" w:rsidR="001557AE" w:rsidRPr="002528F7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61458A" w:rsidRPr="002528F7">
        <w:rPr>
          <w:rFonts w:ascii="Arial AM" w:hAnsi="Arial AM"/>
          <w:color w:val="000000"/>
          <w:sz w:val="20"/>
          <w:szCs w:val="20"/>
          <w:lang w:val="hy-AM"/>
        </w:rPr>
        <w:t>0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3D4204B1" w14:textId="77777777" w:rsidR="001557AE" w:rsidRPr="002528F7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61458A"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8BAC6E1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206C71A5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70371B"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="0070371B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70371B" w:rsidRPr="002528F7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="0070371B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7B507A7D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59780C6A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6D8113D9" w14:textId="77777777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0BE367C4" w14:textId="5C97550C" w:rsidR="009C370D" w:rsidRPr="002528F7" w:rsidRDefault="009C370D" w:rsidP="009C370D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ամիսը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ամսաթիվը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տարեթիվը</w:t>
      </w:r>
    </w:p>
    <w:p w14:paraId="5E9E3364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39ED9F7E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7EABDDD5" w14:textId="76266495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34A69968" w14:textId="0A44CA0A" w:rsidR="00C82CF5" w:rsidRPr="002528F7" w:rsidRDefault="00C82CF5" w:rsidP="00C82CF5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ընթացակարգը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կազմակերպվում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“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մասին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”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ՀՀ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օրենքի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15-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րդ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հոդվածի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6-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րդ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մասի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2-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րդ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կետի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հիման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վրա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և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հայտով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տվյալ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ընթացակարգի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շրջանակում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գնվելիք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աշխատանքների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պլանավորված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(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կանխատեսվող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)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ընդհանուր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գինը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գերազանցում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25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մլն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.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ՀՀ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դրամը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,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ապա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«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իննսուն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աշխատանքային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օր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»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բառերը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փոխարինվում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են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«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մեկ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հարյուր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քսան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աշխատանքային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օր</w:t>
      </w:r>
      <w:r w:rsidRPr="002528F7">
        <w:rPr>
          <w:rFonts w:ascii="Arial AM" w:hAnsi="Arial AM" w:cs="Arial AM"/>
          <w:i/>
          <w:sz w:val="16"/>
          <w:szCs w:val="16"/>
          <w:lang w:val="hy-AM"/>
        </w:rPr>
        <w:t>»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բառերով</w:t>
      </w:r>
      <w:r w:rsidRPr="002528F7">
        <w:rPr>
          <w:rFonts w:ascii="Arial AM" w:hAnsi="Arial AM" w:cs="Sylfaen"/>
          <w:i/>
          <w:sz w:val="16"/>
          <w:szCs w:val="16"/>
          <w:lang w:val="hy-AM"/>
        </w:rPr>
        <w:t>:</w:t>
      </w:r>
    </w:p>
    <w:p w14:paraId="2E108E77" w14:textId="77777777" w:rsidR="001557AE" w:rsidRPr="002528F7" w:rsidRDefault="001557AE" w:rsidP="009C370D">
      <w:pPr>
        <w:pStyle w:val="31"/>
        <w:spacing w:line="240" w:lineRule="auto"/>
        <w:jc w:val="center"/>
        <w:rPr>
          <w:rFonts w:ascii="Arial AM" w:hAnsi="Arial AM" w:cs="Arial"/>
          <w:b/>
          <w:lang w:val="hy-AM"/>
        </w:rPr>
      </w:pPr>
    </w:p>
    <w:p w14:paraId="55FF5800" w14:textId="77777777" w:rsidR="009C370D" w:rsidRPr="002528F7" w:rsidRDefault="009C370D" w:rsidP="009C370D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  <w:r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Pr="002528F7">
        <w:rPr>
          <w:rFonts w:ascii="Arial AM" w:hAnsi="Arial AM" w:cs="Arial"/>
          <w:b/>
          <w:lang w:val="hy-AM"/>
        </w:rPr>
        <w:t xml:space="preserve"> 4</w:t>
      </w:r>
    </w:p>
    <w:p w14:paraId="3FDFCD6B" w14:textId="006A284D" w:rsidR="009C370D" w:rsidRPr="002528F7" w:rsidRDefault="009C370D" w:rsidP="009C370D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t>-</w:t>
      </w:r>
      <w:r w:rsidR="003F673D" w:rsidRPr="002528F7">
        <w:rPr>
          <w:rFonts w:ascii="Sylfaen" w:hAnsi="Sylfaen" w:cs="Sylfaen"/>
          <w:b/>
          <w:lang w:val="hy-AM"/>
        </w:rPr>
        <w:t>ԱՄԱՀ</w:t>
      </w:r>
      <w:r w:rsidR="003F673D" w:rsidRPr="002528F7">
        <w:rPr>
          <w:rFonts w:ascii="Arial AM" w:hAnsi="Arial AM" w:cs="Sylfaen"/>
          <w:b/>
          <w:lang w:val="hy-AM"/>
        </w:rPr>
        <w:t>-</w:t>
      </w:r>
      <w:r w:rsidR="003F673D" w:rsidRPr="002528F7">
        <w:rPr>
          <w:rFonts w:ascii="Sylfaen" w:hAnsi="Sylfaen" w:cs="Sylfaen"/>
          <w:b/>
          <w:lang w:val="hy-AM"/>
        </w:rPr>
        <w:t>ՃԳ</w:t>
      </w:r>
      <w:r w:rsidR="003F673D" w:rsidRPr="002528F7">
        <w:rPr>
          <w:rFonts w:ascii="Arial AM" w:hAnsi="Arial AM" w:cs="Sylfaen"/>
          <w:b/>
          <w:lang w:val="hy-AM"/>
        </w:rPr>
        <w:t>-</w:t>
      </w:r>
      <w:r w:rsidR="003F673D" w:rsidRPr="002528F7">
        <w:rPr>
          <w:rFonts w:ascii="Sylfaen" w:hAnsi="Sylfaen" w:cs="Sylfaen"/>
          <w:b/>
          <w:lang w:val="hy-AM"/>
        </w:rPr>
        <w:t>ԲՄԱՇՁԲ</w:t>
      </w:r>
      <w:r w:rsidR="003F673D" w:rsidRPr="002528F7">
        <w:rPr>
          <w:rFonts w:ascii="Arial AM" w:hAnsi="Arial AM" w:cs="Sylfaen"/>
          <w:b/>
          <w:lang w:val="hy-AM"/>
        </w:rPr>
        <w:t>-24/33</w:t>
      </w:r>
      <w:r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Sylfaen" w:hAnsi="Sylfaen" w:cs="Sylfaen"/>
          <w:b/>
          <w:lang w:val="hy-AM"/>
        </w:rPr>
        <w:t>ծածկագրով</w:t>
      </w:r>
    </w:p>
    <w:p w14:paraId="07D85E69" w14:textId="77777777" w:rsidR="009C370D" w:rsidRPr="002528F7" w:rsidRDefault="009C370D" w:rsidP="009C370D">
      <w:pPr>
        <w:pStyle w:val="31"/>
        <w:spacing w:line="240" w:lineRule="auto"/>
        <w:jc w:val="right"/>
        <w:rPr>
          <w:rFonts w:ascii="Arial AM" w:hAnsi="Arial AM"/>
          <w:szCs w:val="24"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12AAA223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N __________</w:t>
      </w:r>
    </w:p>
    <w:p w14:paraId="371AD0D6" w14:textId="77777777" w:rsidR="007A5E2D" w:rsidRPr="002528F7" w:rsidRDefault="007A5E2D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որակավորման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ապահովում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>)</w:t>
      </w:r>
    </w:p>
    <w:p w14:paraId="1ACA7D75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</w:p>
    <w:p w14:paraId="3E17ED21" w14:textId="14D64F41" w:rsidR="00091EBC" w:rsidRPr="002528F7" w:rsidRDefault="00091EBC" w:rsidP="003C0674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>1.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հանդիսանում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3C0674">
        <w:rPr>
          <w:rStyle w:val="af5"/>
          <w:rFonts w:asciiTheme="minorHAnsi" w:hAnsi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="003C0674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 xml:space="preserve">ՀՀ Արմավիրի մարզի Արաքսի համայնքապետարանի </w:t>
      </w:r>
    </w:p>
    <w:p w14:paraId="36F0E295" w14:textId="0B4051D8" w:rsidR="00091EBC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856D9D" w:rsidRPr="00596EF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856D9D" w:rsidRPr="002528F7">
        <w:rPr>
          <w:rFonts w:ascii="Arial AM" w:hAnsi="Arial AM"/>
          <w:b/>
          <w:lang w:val="hy-AM"/>
        </w:rPr>
        <w:t xml:space="preserve">  </w:t>
      </w:r>
      <w:r w:rsidR="00856D9D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ծածկագրով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կազմակերպված</w:t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</w:t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  <w:t xml:space="preserve"> </w:t>
      </w:r>
    </w:p>
    <w:p w14:paraId="52312E91" w14:textId="77777777" w:rsidR="00F27778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գնման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ընթացակարգի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F27778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արդյունքում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43D4529B" w14:textId="77777777" w:rsidR="00F27778" w:rsidRPr="002528F7" w:rsidRDefault="00F27778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ընտրված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4371EDA8" w14:textId="622F2BF6" w:rsidR="00F27778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պրի</w:t>
      </w:r>
      <w:r w:rsidR="0034164E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ցիպալ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="00F27778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F27778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կնքվելիք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7A5E2D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N</w:t>
      </w:r>
      <w:r w:rsidR="003C0674">
        <w:rPr>
          <w:rStyle w:val="af5"/>
          <w:rFonts w:asciiTheme="minorHAnsi" w:hAnsiTheme="minorHAnsi"/>
          <w:b w:val="0"/>
          <w:bCs w:val="0"/>
          <w:sz w:val="20"/>
          <w:szCs w:val="20"/>
          <w:lang w:val="hy-AM"/>
        </w:rPr>
        <w:t xml:space="preserve">  </w:t>
      </w:r>
      <w:r w:rsidR="00E346EF" w:rsidRPr="00596EF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E346EF" w:rsidRPr="002528F7">
        <w:rPr>
          <w:rFonts w:ascii="Arial AM" w:hAnsi="Arial AM"/>
          <w:b/>
          <w:lang w:val="hy-AM"/>
        </w:rPr>
        <w:t xml:space="preserve">  </w:t>
      </w:r>
      <w:r w:rsidR="00E346EF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F2777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          </w:t>
      </w:r>
      <w:r w:rsidR="00E23921" w:rsidRPr="002528F7">
        <w:rPr>
          <w:rFonts w:ascii="Sylfaen" w:hAnsi="Sylfaen" w:cs="Sylfaen"/>
          <w:vertAlign w:val="superscript"/>
          <w:lang w:val="hy-AM"/>
        </w:rPr>
        <w:t>կնքվելիք</w:t>
      </w:r>
      <w:r w:rsidR="00E23921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E23921" w:rsidRPr="002528F7">
        <w:rPr>
          <w:rFonts w:ascii="Sylfaen" w:hAnsi="Sylfaen" w:cs="Sylfaen"/>
          <w:vertAlign w:val="superscript"/>
          <w:lang w:val="hy-AM"/>
        </w:rPr>
        <w:t>պայմանագրի</w:t>
      </w:r>
      <w:r w:rsidR="00E23921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7A5E2D" w:rsidRPr="002528F7">
        <w:rPr>
          <w:rFonts w:ascii="Sylfaen" w:hAnsi="Sylfaen" w:cs="Sylfaen"/>
          <w:vertAlign w:val="superscript"/>
          <w:lang w:val="hy-AM"/>
        </w:rPr>
        <w:t>համարը</w:t>
      </w:r>
    </w:p>
    <w:p w14:paraId="04B72EB6" w14:textId="77777777" w:rsidR="00091EBC" w:rsidRPr="002528F7" w:rsidRDefault="00F27778" w:rsidP="006E4901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պայմանագրով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նախատեսված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անհրաժեշտ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որակավոր</w:t>
      </w:r>
      <w:r w:rsidR="006E4901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ման</w:t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6E4901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ապահովում</w:t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="00091EBC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91EBC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երաշխավորված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091EBC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</w:t>
      </w:r>
      <w:r w:rsidR="007A5E2D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)</w:t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: </w:t>
      </w:r>
    </w:p>
    <w:p w14:paraId="0287A615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2.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տվող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28FB1C51" w14:textId="77777777" w:rsidR="00091EBC" w:rsidRPr="002528F7" w:rsidRDefault="006D3406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="00091EB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 </w:t>
      </w:r>
      <w:r w:rsidR="00091EBC" w:rsidRPr="002528F7">
        <w:rPr>
          <w:rFonts w:ascii="Sylfaen" w:hAnsi="Sylfaen" w:cs="Sylfaen"/>
          <w:vertAlign w:val="superscript"/>
          <w:lang w:val="hy-AM"/>
        </w:rPr>
        <w:t>երաշխիքը</w:t>
      </w:r>
      <w:r w:rsidR="00091EBC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091EBC" w:rsidRPr="002528F7">
        <w:rPr>
          <w:rFonts w:ascii="Sylfaen" w:hAnsi="Sylfaen" w:cs="Sylfaen"/>
          <w:vertAlign w:val="superscript"/>
          <w:lang w:val="hy-AM"/>
        </w:rPr>
        <w:t>տվող</w:t>
      </w:r>
      <w:r w:rsidR="00091EBC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091EBC" w:rsidRPr="002528F7">
        <w:rPr>
          <w:rFonts w:ascii="Sylfaen" w:hAnsi="Sylfaen" w:cs="Sylfaen"/>
          <w:vertAlign w:val="superscript"/>
          <w:lang w:val="hy-AM"/>
        </w:rPr>
        <w:t>բանկի</w:t>
      </w:r>
      <w:r w:rsidR="00FC6796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091EBC"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447A1B1B" w14:textId="77777777" w:rsidR="00091EBC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անձ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անվերապահորեն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սահմանված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կարգով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և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ժամկետում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ներկայացված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վճարել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  <w:t xml:space="preserve">  </w:t>
      </w:r>
    </w:p>
    <w:p w14:paraId="1B6EB6D3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  <w:r w:rsidR="006E4901" w:rsidRPr="002528F7">
        <w:rPr>
          <w:rFonts w:ascii="Arial AM" w:hAnsi="Arial AM" w:cs="Sylfaen"/>
          <w:vertAlign w:val="superscript"/>
          <w:lang w:val="hy-AM"/>
        </w:rPr>
        <w:t xml:space="preserve">   </w:t>
      </w:r>
      <w:r w:rsidRPr="002528F7">
        <w:rPr>
          <w:rFonts w:ascii="Sylfaen" w:hAnsi="Sylfaen" w:cs="Sylfaen"/>
          <w:vertAlign w:val="superscript"/>
          <w:lang w:val="hy-AM"/>
        </w:rPr>
        <w:t>գումարը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թվերով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և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տառերով</w:t>
      </w:r>
    </w:p>
    <w:p w14:paraId="0168723B" w14:textId="551C5BA8" w:rsidR="006E4901" w:rsidRPr="002528F7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գումար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)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ստանալուց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C8399F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հինգ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աշխատանքային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օրվա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ընթացքում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:  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Վճարումը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E346EF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ab/>
      </w:r>
      <w:r w:rsidR="00E346EF" w:rsidRPr="00E346EF">
        <w:rPr>
          <w:rStyle w:val="af5"/>
          <w:rFonts w:ascii="Sylfaen" w:hAnsi="Sylfaen"/>
          <w:b w:val="0"/>
          <w:bCs w:val="0"/>
          <w:sz w:val="20"/>
          <w:szCs w:val="20"/>
          <w:u w:val="single"/>
          <w:lang w:val="hy-AM"/>
        </w:rPr>
        <w:t>900325165109</w:t>
      </w:r>
      <w:r w:rsidR="00E346EF">
        <w:rPr>
          <w:rStyle w:val="af5"/>
          <w:rFonts w:asciiTheme="minorHAnsi" w:hAnsi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հաշվեհամարին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6E4901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փոխանցման</w:t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6E4901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միջոցով</w:t>
      </w:r>
      <w:r w:rsidR="006E4901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</w:p>
    <w:p w14:paraId="1EF2F00B" w14:textId="77777777" w:rsidR="006E4901" w:rsidRPr="002528F7" w:rsidRDefault="006E4901" w:rsidP="006E4901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հաշվեհամարը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</w:p>
    <w:p w14:paraId="68EF88B9" w14:textId="77777777" w:rsidR="00091EBC" w:rsidRPr="002528F7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3.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485D056C" w14:textId="77777777" w:rsidR="00091EBC" w:rsidRPr="002528F7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4.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3A0C6DFE" w14:textId="77777777" w:rsidR="00856D9D" w:rsidRPr="00CD773C" w:rsidRDefault="00091EBC" w:rsidP="00856D9D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5.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57568F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57568F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պրինցիպալի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BA096A" w:rsidRPr="002528F7">
        <w:rPr>
          <w:rFonts w:ascii="Sylfaen" w:hAnsi="Sylfaen" w:cs="Sylfaen"/>
          <w:color w:val="000000"/>
          <w:sz w:val="20"/>
          <w:szCs w:val="20"/>
          <w:lang w:val="hy-AM"/>
        </w:rPr>
        <w:t>միջև</w:t>
      </w:r>
      <w:r w:rsidR="00BA096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</w:p>
    <w:p w14:paraId="7F385F37" w14:textId="26B123EB" w:rsidR="00BA096A" w:rsidRPr="002528F7" w:rsidRDefault="00BA096A" w:rsidP="00856D9D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N </w:t>
      </w:r>
      <w:r w:rsidR="00856D9D" w:rsidRPr="00596EF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856D9D" w:rsidRPr="002528F7">
        <w:rPr>
          <w:rFonts w:ascii="Arial AM" w:hAnsi="Arial AM"/>
          <w:b/>
          <w:lang w:val="hy-AM"/>
        </w:rPr>
        <w:t xml:space="preserve">  </w:t>
      </w:r>
      <w:r w:rsidR="00856D9D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</w:t>
      </w:r>
    </w:p>
    <w:p w14:paraId="30A9B1F9" w14:textId="77777777" w:rsidR="00BA096A" w:rsidRPr="002528F7" w:rsidRDefault="00BA096A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կնքվելիք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պայմանագիրն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մտնելու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մինչև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791D73FF" w14:textId="77777777" w:rsidR="00BA096A" w:rsidRPr="002528F7" w:rsidRDefault="00BA096A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կնքվել</w:t>
      </w:r>
      <w:r w:rsidR="00807F72" w:rsidRPr="002528F7">
        <w:rPr>
          <w:rFonts w:ascii="Sylfaen" w:hAnsi="Sylfaen" w:cs="Sylfaen"/>
          <w:vertAlign w:val="superscript"/>
          <w:lang w:val="hy-AM"/>
        </w:rPr>
        <w:t>իք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807F72" w:rsidRPr="002528F7">
        <w:rPr>
          <w:rFonts w:ascii="Sylfaen" w:hAnsi="Sylfaen" w:cs="Sylfaen"/>
          <w:vertAlign w:val="superscript"/>
          <w:lang w:val="hy-AM"/>
        </w:rPr>
        <w:t>պայմանագրով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807F72" w:rsidRPr="002528F7">
        <w:rPr>
          <w:rFonts w:ascii="Sylfaen" w:hAnsi="Sylfaen" w:cs="Sylfaen"/>
          <w:vertAlign w:val="superscript"/>
          <w:lang w:val="hy-AM"/>
        </w:rPr>
        <w:t>նախատեսված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79F7F5F8" w14:textId="77777777" w:rsidR="00BA096A" w:rsidRPr="002528F7" w:rsidRDefault="00807F72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38A42082" w14:textId="77777777" w:rsidR="00BA096A" w:rsidRPr="002528F7" w:rsidRDefault="00BA096A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աշխատանքի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կա</w:t>
      </w:r>
      <w:r w:rsidR="00807F72" w:rsidRPr="002528F7">
        <w:rPr>
          <w:rFonts w:ascii="Sylfaen" w:hAnsi="Sylfaen" w:cs="Sylfaen"/>
          <w:vertAlign w:val="superscript"/>
          <w:lang w:val="hy-AM"/>
        </w:rPr>
        <w:t>տարման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վերջնաժամկետը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542A9596" w14:textId="4E1B1025" w:rsidR="00C53834" w:rsidRPr="002528F7" w:rsidRDefault="00BA096A" w:rsidP="00C53834">
      <w:pPr>
        <w:pStyle w:val="aff3"/>
        <w:tabs>
          <w:tab w:val="left" w:pos="0"/>
        </w:tabs>
        <w:ind w:left="0"/>
        <w:mirrorIndents/>
        <w:jc w:val="both"/>
        <w:rPr>
          <w:rFonts w:ascii="Arial AM" w:eastAsia="Calibri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հաջորդող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իննսուներորդ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ներառյալ</w:t>
      </w:r>
      <w:r w:rsidRPr="002528F7">
        <w:rPr>
          <w:rFonts w:ascii="Arial AM" w:hAnsi="Arial AM"/>
          <w:color w:val="000000"/>
          <w:sz w:val="20"/>
          <w:szCs w:val="20"/>
          <w:vertAlign w:val="superscript"/>
          <w:lang w:val="hy-AM"/>
        </w:rPr>
        <w:t>:</w:t>
      </w:r>
      <w:r w:rsidR="002C38F4" w:rsidRPr="002528F7">
        <w:rPr>
          <w:rFonts w:ascii="Arial AM" w:hAnsi="Arial AM"/>
          <w:color w:val="000000"/>
          <w:sz w:val="20"/>
          <w:szCs w:val="20"/>
          <w:vertAlign w:val="superscript"/>
          <w:lang w:val="hy-AM"/>
        </w:rPr>
        <w:t>**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բնօրինակից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արտատպված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տարբերակը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1-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քարտուղա</w:t>
      </w:r>
      <w:r w:rsidR="00856D9D">
        <w:rPr>
          <w:rFonts w:ascii="Sylfaen" w:hAnsi="Sylfaen" w:cs="Sylfaen"/>
          <w:color w:val="000000"/>
          <w:sz w:val="20"/>
          <w:szCs w:val="20"/>
          <w:lang w:val="hy-AM"/>
        </w:rPr>
        <w:t xml:space="preserve">րի՝ </w:t>
      </w:r>
      <w:r w:rsidR="00856D9D" w:rsidRPr="00596EF8">
        <w:rPr>
          <w:rFonts w:ascii="Sylfaen" w:hAnsi="Sylfaen"/>
          <w:color w:val="000000"/>
          <w:sz w:val="20"/>
          <w:szCs w:val="20"/>
          <w:lang w:val="hy-AM"/>
        </w:rPr>
        <w:t>araqsfinans@mail.ru</w:t>
      </w:r>
      <w:r w:rsidR="00856D9D" w:rsidRPr="00596EF8">
        <w:rPr>
          <w:rFonts w:ascii="Sylfaen" w:hAnsi="Sylfaen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</w:p>
    <w:p w14:paraId="0B7FE6FC" w14:textId="69BFFE06" w:rsidR="00BA096A" w:rsidRPr="002528F7" w:rsidRDefault="00BA096A" w:rsidP="00BA096A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</w:p>
    <w:p w14:paraId="44CCF729" w14:textId="77777777" w:rsidR="00091EBC" w:rsidRPr="002528F7" w:rsidRDefault="00091EBC" w:rsidP="00807F7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6.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հետևյալ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</w:p>
    <w:p w14:paraId="0632C0C8" w14:textId="1A66CE4F" w:rsidR="007B3D9D" w:rsidRPr="002528F7" w:rsidRDefault="007B3D9D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="007A5E2D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N </w:t>
      </w:r>
      <w:r w:rsidR="00856D9D" w:rsidRPr="00596EF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856D9D"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</w:p>
    <w:p w14:paraId="641A66CF" w14:textId="77777777" w:rsidR="007B3D9D" w:rsidRPr="002528F7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</w:t>
      </w:r>
      <w:r w:rsidR="0024041A" w:rsidRPr="002528F7">
        <w:rPr>
          <w:rFonts w:ascii="Arial AM" w:hAnsi="Arial AM" w:cs="Sylfaen"/>
          <w:vertAlign w:val="superscript"/>
          <w:lang w:val="hy-AM"/>
        </w:rPr>
        <w:t xml:space="preserve">       </w:t>
      </w:r>
      <w:r w:rsidRPr="002528F7">
        <w:rPr>
          <w:rFonts w:ascii="Arial AM" w:hAnsi="Arial AM" w:cs="Sylfaen"/>
          <w:vertAlign w:val="superscript"/>
          <w:lang w:val="hy-AM"/>
        </w:rPr>
        <w:t xml:space="preserve">  </w:t>
      </w:r>
      <w:r w:rsidRPr="002528F7">
        <w:rPr>
          <w:rFonts w:ascii="Sylfaen" w:hAnsi="Sylfaen" w:cs="Sylfaen"/>
          <w:vertAlign w:val="superscript"/>
          <w:lang w:val="hy-AM"/>
        </w:rPr>
        <w:t>կնքվելիք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պայմանագրի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7A5E2D" w:rsidRPr="002528F7">
        <w:rPr>
          <w:rFonts w:ascii="Sylfaen" w:hAnsi="Sylfaen" w:cs="Sylfaen"/>
          <w:vertAlign w:val="superscript"/>
          <w:lang w:val="hy-AM"/>
        </w:rPr>
        <w:t>համարը</w:t>
      </w:r>
    </w:p>
    <w:p w14:paraId="63E70F34" w14:textId="77777777" w:rsidR="00091EBC" w:rsidRPr="002528F7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կատարված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փոփոխությունների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համաձայնագրերի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պատճենները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323F2F55" w14:textId="77777777" w:rsidR="007B3D9D" w:rsidRPr="002528F7" w:rsidRDefault="007B3D9D" w:rsidP="007B3D9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2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պայմանագիրը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միակողմանի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E36F9C" w:rsidRPr="002528F7">
        <w:fldChar w:fldCharType="begin"/>
      </w:r>
      <w:r w:rsidR="00E36F9C" w:rsidRPr="000C108E">
        <w:rPr>
          <w:rFonts w:ascii="Arial AM" w:hAnsi="Arial AM"/>
          <w:lang w:val="hy-AM"/>
          <w:rPrChange w:id="11" w:author="Sergey Shahnazaryan" w:date="2024-02-09T13:10:00Z">
            <w:rPr>
              <w:rFonts w:ascii="Arial LatArm" w:hAnsi="Arial LatArm"/>
              <w:i/>
              <w:sz w:val="20"/>
              <w:szCs w:val="20"/>
              <w:lang w:val="en-AU"/>
            </w:rPr>
          </w:rPrChange>
        </w:rPr>
        <w:instrText xml:space="preserve"> HYPERLINK "http://www.procurement.am" </w:instrText>
      </w:r>
      <w:r w:rsidR="00E36F9C" w:rsidRPr="002528F7">
        <w:fldChar w:fldCharType="separate"/>
      </w:r>
      <w:r w:rsidRPr="002528F7">
        <w:rPr>
          <w:rStyle w:val="a9"/>
          <w:rFonts w:ascii="Arial AM" w:hAnsi="Arial AM"/>
          <w:sz w:val="20"/>
          <w:szCs w:val="20"/>
          <w:lang w:val="hy-AM"/>
        </w:rPr>
        <w:t>www.procurement.am</w:t>
      </w:r>
      <w:r w:rsidR="00E36F9C" w:rsidRPr="002528F7">
        <w:rPr>
          <w:rStyle w:val="a9"/>
          <w:rFonts w:ascii="Arial AM" w:hAnsi="Arial AM"/>
          <w:sz w:val="20"/>
          <w:szCs w:val="20"/>
          <w:lang w:val="hy-AM"/>
        </w:rPr>
        <w:fldChar w:fldCharType="end"/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</w:t>
      </w:r>
      <w:r w:rsidR="002F2AD2" w:rsidRPr="002528F7">
        <w:rPr>
          <w:rFonts w:ascii="Sylfaen" w:hAnsi="Sylfaen" w:cs="Sylfaen"/>
          <w:color w:val="000000"/>
          <w:sz w:val="20"/>
          <w:szCs w:val="20"/>
          <w:lang w:val="hy-AM"/>
        </w:rPr>
        <w:t>ե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տեղեկագրում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հրապարակած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ծանուցումը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3D07A9DE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7.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="002F2AD2" w:rsidRPr="002528F7">
        <w:rPr>
          <w:rFonts w:ascii="Sylfaen" w:hAnsi="Sylfaen" w:cs="Sylfaen"/>
          <w:color w:val="000000"/>
          <w:sz w:val="20"/>
          <w:szCs w:val="20"/>
          <w:lang w:val="hy-AM"/>
        </w:rPr>
        <w:t>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A0C8941" w14:textId="77777777" w:rsidR="00091EBC" w:rsidRPr="002528F7" w:rsidRDefault="00D82F69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8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>`</w:t>
      </w:r>
    </w:p>
    <w:p w14:paraId="7DFA7A1F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0D2BEC9A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92094CD" w14:textId="77777777" w:rsidR="00091EBC" w:rsidRPr="002528F7" w:rsidRDefault="00D82F69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9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091EBC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="00091EBC"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1F979E8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D82F69" w:rsidRPr="002528F7">
        <w:rPr>
          <w:rFonts w:ascii="Arial AM" w:hAnsi="Arial AM"/>
          <w:color w:val="000000"/>
          <w:sz w:val="20"/>
          <w:szCs w:val="20"/>
          <w:lang w:val="hy-AM"/>
        </w:rPr>
        <w:t>0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7AC66F4D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="00D82F69" w:rsidRPr="002528F7">
        <w:rPr>
          <w:rFonts w:ascii="Arial AM" w:hAnsi="Arial AM"/>
          <w:color w:val="000000"/>
          <w:sz w:val="20"/>
          <w:szCs w:val="20"/>
          <w:lang w:val="hy-AM"/>
        </w:rPr>
        <w:t>1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9A8DBC1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4E033B7A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lastRenderedPageBreak/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70371B"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="0070371B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70371B" w:rsidRPr="002528F7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="0070371B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6D0D9248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3CB1C1A1" w14:textId="77777777" w:rsidR="00091EBC" w:rsidRPr="002528F7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ամիսը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ամսաթիվը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տարեթիվը</w:t>
      </w:r>
    </w:p>
    <w:p w14:paraId="467C5F39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2C43381B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1ABC429C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0C8FA3E2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6C0C65E2" w14:textId="43541AA9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0A5DFF81" w14:textId="77777777" w:rsidR="00485BCE" w:rsidRPr="002528F7" w:rsidRDefault="009C370D" w:rsidP="00485BCE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  <w:r w:rsidR="00485BCE"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="00485BCE" w:rsidRPr="002528F7">
        <w:rPr>
          <w:rFonts w:ascii="Arial AM" w:hAnsi="Arial AM" w:cs="Arial"/>
          <w:b/>
          <w:lang w:val="hy-AM"/>
        </w:rPr>
        <w:t xml:space="preserve"> 4.1</w:t>
      </w:r>
    </w:p>
    <w:p w14:paraId="531FAC50" w14:textId="06F3F1E0" w:rsidR="00485BCE" w:rsidRPr="002528F7" w:rsidRDefault="003F673D" w:rsidP="00485BCE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ԱՄԱՀ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ՃԳ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ԲՄԱՇՁԲ</w:t>
      </w:r>
      <w:r w:rsidRPr="002528F7">
        <w:rPr>
          <w:rFonts w:ascii="Arial AM" w:hAnsi="Arial AM" w:cs="Sylfaen"/>
          <w:b/>
          <w:lang w:val="hy-AM"/>
        </w:rPr>
        <w:t>-24/33</w:t>
      </w:r>
      <w:r w:rsidR="004367D4" w:rsidRPr="000C108E">
        <w:rPr>
          <w:rFonts w:ascii="Arial AM" w:hAnsi="Arial AM" w:cs="Sylfaen"/>
          <w:b/>
          <w:lang w:val="hy-AM"/>
        </w:rPr>
        <w:t xml:space="preserve"> </w:t>
      </w:r>
      <w:r w:rsidR="00485BCE" w:rsidRPr="002528F7">
        <w:rPr>
          <w:rFonts w:ascii="Arial AM" w:hAnsi="Arial AM"/>
          <w:b/>
          <w:lang w:val="hy-AM"/>
        </w:rPr>
        <w:t xml:space="preserve">  </w:t>
      </w:r>
      <w:r w:rsidR="00485BCE" w:rsidRPr="002528F7">
        <w:rPr>
          <w:rFonts w:ascii="Sylfaen" w:hAnsi="Sylfaen" w:cs="Sylfaen"/>
          <w:b/>
          <w:lang w:val="hy-AM"/>
        </w:rPr>
        <w:t>ծածկագրով</w:t>
      </w:r>
    </w:p>
    <w:p w14:paraId="0122589A" w14:textId="77777777" w:rsidR="00485BCE" w:rsidRPr="002528F7" w:rsidRDefault="00485BCE" w:rsidP="00485BCE">
      <w:pPr>
        <w:pStyle w:val="31"/>
        <w:spacing w:line="240" w:lineRule="auto"/>
        <w:jc w:val="right"/>
        <w:rPr>
          <w:rFonts w:ascii="Arial AM" w:hAnsi="Arial AM"/>
          <w:szCs w:val="24"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1DADAFC3" w14:textId="77777777" w:rsidR="000E5C08" w:rsidRPr="002528F7" w:rsidRDefault="000E5C08" w:rsidP="00F70B7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</w:p>
    <w:p w14:paraId="2B3C9EF0" w14:textId="77777777" w:rsidR="000E5C08" w:rsidRPr="002528F7" w:rsidRDefault="000E5C08" w:rsidP="00F70B7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</w:p>
    <w:p w14:paraId="4FAA2D06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N __________</w:t>
      </w:r>
    </w:p>
    <w:p w14:paraId="4E8E1A7B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որակավորման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color w:val="000000"/>
          <w:sz w:val="20"/>
          <w:szCs w:val="20"/>
          <w:lang w:val="hy-AM"/>
        </w:rPr>
        <w:t>ապահովում</w:t>
      </w:r>
      <w:r w:rsidRPr="002528F7">
        <w:rPr>
          <w:rStyle w:val="af5"/>
          <w:rFonts w:ascii="Arial AM" w:hAnsi="Arial AM"/>
          <w:color w:val="000000"/>
          <w:sz w:val="20"/>
          <w:szCs w:val="20"/>
          <w:lang w:val="hy-AM"/>
        </w:rPr>
        <w:t>)</w:t>
      </w:r>
    </w:p>
    <w:p w14:paraId="3C9AB401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</w:p>
    <w:p w14:paraId="7511F198" w14:textId="11067ADF" w:rsidR="00F70B7C" w:rsidRPr="002528F7" w:rsidRDefault="00F70B7C" w:rsidP="00AB7C98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>1.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հանդիսանում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AB7C98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 xml:space="preserve">ՀՀ Արմավիրի մարզի Արաքսի համայնքապետարանի </w:t>
      </w:r>
    </w:p>
    <w:p w14:paraId="4C6E4E94" w14:textId="342B9BCB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AB7C98">
        <w:rPr>
          <w:rStyle w:val="af5"/>
          <w:rFonts w:asciiTheme="minorHAnsi" w:hAnsiTheme="minorHAnsi"/>
          <w:b w:val="0"/>
          <w:bCs w:val="0"/>
          <w:sz w:val="20"/>
          <w:szCs w:val="20"/>
          <w:lang w:val="hy-AM"/>
        </w:rPr>
        <w:t xml:space="preserve"> </w:t>
      </w:r>
      <w:r w:rsidR="00AB7C98" w:rsidRPr="00AB7C9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AB7C98" w:rsidRPr="000C108E">
        <w:rPr>
          <w:rFonts w:ascii="Arial AM" w:hAnsi="Arial AM" w:cs="Sylfaen"/>
          <w:b/>
          <w:lang w:val="hy-AM"/>
        </w:rPr>
        <w:t xml:space="preserve"> </w:t>
      </w:r>
      <w:r w:rsidR="00AB7C98"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ծածկագրով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կազմակերպված</w:t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</w:t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Arial AM" w:hAnsi="Arial AM" w:cs="Sylfaen"/>
          <w:vertAlign w:val="superscript"/>
          <w:lang w:val="hy-AM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ընթացակարգի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ծածկագիրը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</w:p>
    <w:p w14:paraId="3EC94F1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գնման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ընթացակարգի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արդյունքում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4BEB2E1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 w:cs="Sylfaen"/>
          <w:vertAlign w:val="superscript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ընտրված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մասնակցի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18533BCA" w14:textId="6905622F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պրի</w:t>
      </w:r>
      <w:r w:rsidR="0034164E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ցիպալ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կողմից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կնքվելիք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N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="00AB7C98" w:rsidRPr="00AB7C9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AB7C98" w:rsidRPr="000C108E">
        <w:rPr>
          <w:rFonts w:ascii="Arial AM" w:hAnsi="Arial AM" w:cs="Sylfaen"/>
          <w:b/>
          <w:lang w:val="hy-AM"/>
        </w:rPr>
        <w:t xml:space="preserve"> </w:t>
      </w:r>
      <w:r w:rsidR="00AB7C98" w:rsidRPr="002528F7">
        <w:rPr>
          <w:rFonts w:ascii="Arial AM" w:hAnsi="Arial AM"/>
          <w:b/>
          <w:lang w:val="hy-AM"/>
        </w:rPr>
        <w:t xml:space="preserve">  </w:t>
      </w:r>
      <w:r w:rsidR="00AB7C98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          </w:t>
      </w:r>
    </w:p>
    <w:p w14:paraId="4C29604A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պայմանագրով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պայմանագիր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նախատեսված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անհրաժեշտ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որակավորման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ապահովում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երաշխավորված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պարտավորություններ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): </w:t>
      </w:r>
    </w:p>
    <w:p w14:paraId="6A5FE1A7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2.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տվող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</w:p>
    <w:p w14:paraId="7B60BDA6" w14:textId="77777777" w:rsidR="00F70B7C" w:rsidRPr="002528F7" w:rsidRDefault="006D3406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</w:t>
      </w:r>
      <w:r w:rsidR="00F70B7C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="00F70B7C" w:rsidRPr="002528F7">
        <w:rPr>
          <w:rFonts w:ascii="Sylfaen" w:hAnsi="Sylfaen" w:cs="Sylfaen"/>
          <w:vertAlign w:val="superscript"/>
          <w:lang w:val="hy-AM"/>
        </w:rPr>
        <w:t>երաշխիքը</w:t>
      </w:r>
      <w:r w:rsidR="00F70B7C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F70B7C" w:rsidRPr="002528F7">
        <w:rPr>
          <w:rFonts w:ascii="Sylfaen" w:hAnsi="Sylfaen" w:cs="Sylfaen"/>
          <w:vertAlign w:val="superscript"/>
          <w:lang w:val="hy-AM"/>
        </w:rPr>
        <w:t>տվող</w:t>
      </w:r>
      <w:r w:rsidR="00F70B7C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F70B7C" w:rsidRPr="002528F7">
        <w:rPr>
          <w:rFonts w:ascii="Sylfaen" w:hAnsi="Sylfaen" w:cs="Sylfaen"/>
          <w:vertAlign w:val="superscript"/>
          <w:lang w:val="hy-AM"/>
        </w:rPr>
        <w:t>բանկի</w:t>
      </w:r>
      <w:r w:rsidR="002F2AD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F70B7C" w:rsidRPr="002528F7">
        <w:rPr>
          <w:rFonts w:ascii="Sylfaen" w:hAnsi="Sylfaen" w:cs="Sylfaen"/>
          <w:vertAlign w:val="superscript"/>
          <w:lang w:val="hy-AM"/>
        </w:rPr>
        <w:t>անվանումը</w:t>
      </w:r>
    </w:p>
    <w:p w14:paraId="49587E6B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անձ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անվերապահորեն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պարտավորվում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սույն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սահմանված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կարգով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և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ժամկետում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ներկայացված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)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վճարել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  <w:tab/>
        <w:t xml:space="preserve">  </w:t>
      </w:r>
    </w:p>
    <w:p w14:paraId="62F6A51D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AM" w:hAnsi="Arial AM"/>
          <w:b w:val="0"/>
          <w:bCs w:val="0"/>
          <w:sz w:val="20"/>
          <w:szCs w:val="20"/>
          <w:u w:val="single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</w:t>
      </w:r>
      <w:r w:rsidRPr="002528F7">
        <w:rPr>
          <w:rFonts w:ascii="Sylfaen" w:hAnsi="Sylfaen" w:cs="Sylfaen"/>
          <w:vertAlign w:val="superscript"/>
          <w:lang w:val="hy-AM"/>
        </w:rPr>
        <w:t>գումարը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թվերով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և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տառերով</w:t>
      </w:r>
    </w:p>
    <w:p w14:paraId="2B292600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jc w:val="both"/>
        <w:rPr>
          <w:rFonts w:ascii="Arial AM" w:hAnsi="Arial AM" w:cs="Arial"/>
          <w:sz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(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այսուհետ՝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երաշխիքի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գումար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)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՝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պահանջն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ստանալուց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C8399F"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հինգ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աշխատանքային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օրվա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ընթացքում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Երաշխիքի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վճարելուց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առնվում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շրջանակում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բենեֆիցիարի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պրինցիպալի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երկկողմ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պրինցիպալի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երաշխիքը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անձին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Arial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արձանագրության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արձանագրությունների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հիման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վրա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գումարից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նվազեցումները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64A38705" w14:textId="43CCEA60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Վճարումը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կատարվում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է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բենեֆիցիարի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AB7C98">
        <w:rPr>
          <w:rStyle w:val="af5"/>
          <w:rFonts w:asciiTheme="minorHAnsi" w:hAnsiTheme="minorHAnsi"/>
          <w:b w:val="0"/>
          <w:bCs w:val="0"/>
          <w:sz w:val="20"/>
          <w:szCs w:val="20"/>
          <w:lang w:val="hy-AM"/>
        </w:rPr>
        <w:t xml:space="preserve"> </w:t>
      </w:r>
      <w:r w:rsidR="00AB7C98" w:rsidRPr="00542A7A">
        <w:rPr>
          <w:rStyle w:val="af5"/>
          <w:rFonts w:ascii="Sylfaen" w:hAnsi="Sylfaen"/>
          <w:b w:val="0"/>
          <w:bCs w:val="0"/>
          <w:sz w:val="20"/>
          <w:szCs w:val="20"/>
          <w:lang w:val="hy-AM"/>
        </w:rPr>
        <w:t xml:space="preserve">900325165109 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="00542A7A">
        <w:rPr>
          <w:rStyle w:val="af5"/>
          <w:rFonts w:asciiTheme="minorHAnsi" w:hAnsiTheme="minorHAnsi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հաշվեհամարին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փոխանցման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</w:t>
      </w:r>
      <w:r w:rsidRPr="002528F7">
        <w:rPr>
          <w:rStyle w:val="af5"/>
          <w:rFonts w:ascii="Sylfaen" w:hAnsi="Sylfaen" w:cs="Sylfaen"/>
          <w:b w:val="0"/>
          <w:bCs w:val="0"/>
          <w:sz w:val="20"/>
          <w:szCs w:val="20"/>
          <w:lang w:val="hy-AM"/>
        </w:rPr>
        <w:t>միջոցով</w:t>
      </w:r>
      <w:r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>:</w:t>
      </w:r>
    </w:p>
    <w:p w14:paraId="6D2CE39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3.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E23420F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4.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2BB0404" w14:textId="1FF9C522" w:rsidR="00542A7A" w:rsidRPr="002528F7" w:rsidRDefault="00F70B7C" w:rsidP="00542A7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5.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="0095281A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պրինցիպալի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1516D3" w:rsidRPr="002528F7">
        <w:rPr>
          <w:rFonts w:ascii="Sylfaen" w:hAnsi="Sylfaen" w:cs="Sylfaen"/>
          <w:color w:val="000000"/>
          <w:sz w:val="20"/>
          <w:szCs w:val="20"/>
          <w:lang w:val="hy-AM"/>
        </w:rPr>
        <w:t>միջև</w:t>
      </w:r>
      <w:r w:rsidR="001516D3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N </w:t>
      </w:r>
      <w:r w:rsidR="00542A7A" w:rsidRPr="00AB7C9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542A7A" w:rsidRPr="000C108E">
        <w:rPr>
          <w:rFonts w:ascii="Arial AM" w:hAnsi="Arial AM" w:cs="Sylfaen"/>
          <w:b/>
          <w:lang w:val="hy-AM"/>
        </w:rPr>
        <w:t xml:space="preserve"> </w:t>
      </w:r>
      <w:r w:rsidR="00542A7A" w:rsidRPr="002528F7">
        <w:rPr>
          <w:rFonts w:ascii="Arial AM" w:hAnsi="Arial AM"/>
          <w:b/>
          <w:lang w:val="hy-AM"/>
        </w:rPr>
        <w:t xml:space="preserve">  </w:t>
      </w:r>
      <w:r w:rsidR="00542A7A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        </w:t>
      </w:r>
    </w:p>
    <w:p w14:paraId="59AA3A8D" w14:textId="482D7D8D" w:rsidR="001516D3" w:rsidRPr="002528F7" w:rsidRDefault="001516D3" w:rsidP="001516D3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</w:t>
      </w:r>
    </w:p>
    <w:p w14:paraId="5AF4F28D" w14:textId="77777777" w:rsidR="001516D3" w:rsidRPr="002528F7" w:rsidRDefault="001516D3" w:rsidP="001516D3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կնքվելիք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պայմանագիրն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մտնելու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մինչև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Sylfaen" w:hAnsi="Sylfaen" w:cs="Sylfaen"/>
          <w:vertAlign w:val="superscript"/>
          <w:lang w:val="hy-AM"/>
        </w:rPr>
        <w:t>կնքվելիք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807F72" w:rsidRPr="002528F7">
        <w:rPr>
          <w:rFonts w:ascii="Sylfaen" w:hAnsi="Sylfaen" w:cs="Sylfaen"/>
          <w:vertAlign w:val="superscript"/>
          <w:lang w:val="hy-AM"/>
        </w:rPr>
        <w:t>պայմանագրով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="00807F72" w:rsidRPr="002528F7">
        <w:rPr>
          <w:rFonts w:ascii="Sylfaen" w:hAnsi="Sylfaen" w:cs="Sylfaen"/>
          <w:vertAlign w:val="superscript"/>
          <w:lang w:val="hy-AM"/>
        </w:rPr>
        <w:t>նախատեսված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աշխատանքի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կա</w:t>
      </w:r>
      <w:r w:rsidR="00807F72" w:rsidRPr="002528F7">
        <w:rPr>
          <w:rFonts w:ascii="Sylfaen" w:hAnsi="Sylfaen" w:cs="Sylfaen"/>
          <w:vertAlign w:val="superscript"/>
          <w:lang w:val="hy-AM"/>
        </w:rPr>
        <w:t>տարման</w:t>
      </w:r>
      <w:r w:rsidR="00807F72"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վերջնաժամկետը</w:t>
      </w:r>
      <w:r w:rsidRPr="002528F7">
        <w:rPr>
          <w:rFonts w:ascii="Arial AM" w:hAnsi="Arial AM" w:cs="Sylfaen"/>
          <w:vertAlign w:val="superscript"/>
          <w:lang w:val="hy-AM"/>
        </w:rPr>
        <w:t>,</w:t>
      </w:r>
    </w:p>
    <w:p w14:paraId="48EA27EB" w14:textId="7B528D3F" w:rsidR="00C53834" w:rsidRPr="002528F7" w:rsidRDefault="001516D3" w:rsidP="00C53834">
      <w:pPr>
        <w:pStyle w:val="aff3"/>
        <w:tabs>
          <w:tab w:val="left" w:pos="0"/>
        </w:tabs>
        <w:ind w:left="0"/>
        <w:mirrorIndents/>
        <w:jc w:val="both"/>
        <w:rPr>
          <w:rFonts w:ascii="Arial AM" w:eastAsia="Calibri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հաջորդող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իննսուներորդ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բնօրինակից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արտատպված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տարբերակը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1-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="00C53834" w:rsidRPr="002528F7">
        <w:rPr>
          <w:rFonts w:ascii="Sylfaen" w:hAnsi="Sylfaen" w:cs="Sylfaen"/>
          <w:color w:val="000000"/>
          <w:sz w:val="20"/>
          <w:szCs w:val="20"/>
          <w:lang w:val="hy-AM"/>
        </w:rPr>
        <w:t>՝</w:t>
      </w:r>
      <w:r w:rsidR="00C53834"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-----------------------------------               </w:t>
      </w:r>
    </w:p>
    <w:p w14:paraId="5A0A2D26" w14:textId="77777777" w:rsidR="00C53834" w:rsidRPr="002528F7" w:rsidRDefault="00C53834" w:rsidP="00C53834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քարտուղարի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էլ</w:t>
      </w:r>
      <w:r w:rsidRPr="002528F7">
        <w:rPr>
          <w:rFonts w:ascii="Arial AM" w:hAnsi="Arial AM" w:cs="Sylfaen"/>
          <w:vertAlign w:val="superscript"/>
          <w:lang w:val="hy-AM"/>
        </w:rPr>
        <w:t xml:space="preserve">. </w:t>
      </w:r>
      <w:r w:rsidRPr="002528F7">
        <w:rPr>
          <w:rFonts w:ascii="Sylfaen" w:hAnsi="Sylfaen" w:cs="Sylfaen"/>
          <w:vertAlign w:val="superscript"/>
          <w:lang w:val="hy-AM"/>
        </w:rPr>
        <w:t>փոստի</w:t>
      </w:r>
      <w:r w:rsidRPr="002528F7">
        <w:rPr>
          <w:rFonts w:ascii="Arial AM" w:hAnsi="Arial AM" w:cs="Sylfaen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vertAlign w:val="superscript"/>
          <w:lang w:val="hy-AM"/>
        </w:rPr>
        <w:t>հասցեն</w:t>
      </w:r>
    </w:p>
    <w:p w14:paraId="020A0057" w14:textId="69B46741" w:rsidR="001516D3" w:rsidRPr="002528F7" w:rsidRDefault="001516D3" w:rsidP="001516D3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    </w:t>
      </w:r>
    </w:p>
    <w:p w14:paraId="54BBB969" w14:textId="77777777" w:rsidR="00F70B7C" w:rsidRPr="002528F7" w:rsidRDefault="00F70B7C" w:rsidP="00807F7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6.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հետևյալ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</w:p>
    <w:p w14:paraId="143672E7" w14:textId="55781CC9" w:rsidR="00542A7A" w:rsidRPr="002528F7" w:rsidRDefault="00F70B7C" w:rsidP="00542A7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1) N </w:t>
      </w:r>
      <w:r w:rsidR="00542A7A" w:rsidRPr="00AB7C98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542A7A" w:rsidRPr="000C108E">
        <w:rPr>
          <w:rFonts w:ascii="Arial AM" w:hAnsi="Arial AM" w:cs="Sylfaen"/>
          <w:b/>
          <w:lang w:val="hy-AM"/>
        </w:rPr>
        <w:t xml:space="preserve"> </w:t>
      </w:r>
      <w:r w:rsidR="00542A7A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 xml:space="preserve">  </w:t>
      </w:r>
      <w:r w:rsidR="00542A7A" w:rsidRPr="002528F7">
        <w:rPr>
          <w:rStyle w:val="af5"/>
          <w:rFonts w:ascii="Arial AM" w:hAnsi="Arial AM"/>
          <w:b w:val="0"/>
          <w:bCs w:val="0"/>
          <w:sz w:val="20"/>
          <w:szCs w:val="20"/>
          <w:lang w:val="hy-AM"/>
        </w:rPr>
        <w:tab/>
        <w:t xml:space="preserve">            </w:t>
      </w:r>
    </w:p>
    <w:p w14:paraId="580555B9" w14:textId="6ECEA819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կնքված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ներառյալ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նաև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</w:t>
      </w:r>
    </w:p>
    <w:p w14:paraId="5FB6735F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կատարված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փոփոխությունների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համաձայնագրերի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պատճենները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7574E331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պայմանագիրը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միակողմանի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="00E36F9C" w:rsidRPr="002528F7">
        <w:fldChar w:fldCharType="begin"/>
      </w:r>
      <w:r w:rsidR="00E36F9C" w:rsidRPr="000C108E">
        <w:rPr>
          <w:rFonts w:ascii="Arial AM" w:hAnsi="Arial AM"/>
          <w:lang w:val="hy-AM"/>
          <w:rPrChange w:id="12" w:author="Sergey Shahnazaryan" w:date="2024-02-09T13:10:00Z">
            <w:rPr>
              <w:rFonts w:ascii="Arial LatArm" w:hAnsi="Arial LatArm"/>
              <w:i/>
              <w:sz w:val="20"/>
              <w:szCs w:val="20"/>
              <w:lang w:val="en-AU"/>
            </w:rPr>
          </w:rPrChange>
        </w:rPr>
        <w:instrText xml:space="preserve"> HYPERLINK "http://www.procurement.am" </w:instrText>
      </w:r>
      <w:r w:rsidR="00E36F9C" w:rsidRPr="002528F7">
        <w:fldChar w:fldCharType="separate"/>
      </w:r>
      <w:r w:rsidRPr="002528F7">
        <w:rPr>
          <w:rStyle w:val="a9"/>
          <w:rFonts w:ascii="Arial AM" w:hAnsi="Arial AM"/>
          <w:sz w:val="20"/>
          <w:szCs w:val="20"/>
          <w:lang w:val="hy-AM"/>
        </w:rPr>
        <w:t>www.procurement.am</w:t>
      </w:r>
      <w:r w:rsidR="00E36F9C" w:rsidRPr="002528F7">
        <w:rPr>
          <w:rStyle w:val="a9"/>
          <w:rFonts w:ascii="Arial AM" w:hAnsi="Arial AM"/>
          <w:sz w:val="20"/>
          <w:szCs w:val="20"/>
          <w:lang w:val="hy-AM"/>
        </w:rPr>
        <w:fldChar w:fldCharType="end"/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հասց</w:t>
      </w:r>
      <w:r w:rsidR="002F2AD2" w:rsidRPr="002528F7">
        <w:rPr>
          <w:rFonts w:ascii="Sylfaen" w:hAnsi="Sylfaen" w:cs="Sylfaen"/>
          <w:color w:val="000000"/>
          <w:sz w:val="20"/>
          <w:szCs w:val="20"/>
          <w:lang w:val="hy-AM"/>
        </w:rPr>
        <w:t>ե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տեղեկագրում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հրապարակած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ծանուցումը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203CCD48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3)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պայմանագրի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շրջանակում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բենեֆիցիարի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պրինցիպալի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միջև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երկկողմ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Arial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արձանագրությունը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արձանագրությունները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Arial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դրանց</w:t>
      </w:r>
      <w:r w:rsidRPr="002528F7">
        <w:rPr>
          <w:rFonts w:ascii="Arial AM" w:hAnsi="Arial AM" w:cs="Arial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պատճենները</w:t>
      </w:r>
      <w:r w:rsidRPr="002528F7">
        <w:rPr>
          <w:rFonts w:ascii="Arial AM" w:hAnsi="Arial AM" w:cs="Arial"/>
          <w:sz w:val="20"/>
          <w:lang w:val="hy-AM"/>
        </w:rPr>
        <w:t>:</w:t>
      </w:r>
    </w:p>
    <w:p w14:paraId="579C0E0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7.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="002F2AD2" w:rsidRPr="002528F7">
        <w:rPr>
          <w:rFonts w:ascii="Sylfaen" w:hAnsi="Sylfaen" w:cs="Sylfaen"/>
          <w:color w:val="000000"/>
          <w:sz w:val="20"/>
          <w:szCs w:val="20"/>
          <w:lang w:val="hy-AM"/>
        </w:rPr>
        <w:t>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18D24E2D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8.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`</w:t>
      </w:r>
    </w:p>
    <w:p w14:paraId="570DD9F4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.</w:t>
      </w:r>
    </w:p>
    <w:p w14:paraId="496F5C07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502A5215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lastRenderedPageBreak/>
        <w:t xml:space="preserve">9.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029BCBCB" w14:textId="77777777" w:rsidR="00151E1B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10.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68F226B4" w14:textId="4782A7D1" w:rsidR="00F70B7C" w:rsidRPr="002528F7" w:rsidRDefault="00F70B7C" w:rsidP="00265A5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11.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>:</w:t>
      </w:r>
    </w:p>
    <w:p w14:paraId="2CC3B83C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</w:p>
    <w:p w14:paraId="6B7F9E66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u w:val="single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Pr="002528F7">
        <w:rPr>
          <w:rFonts w:ascii="Arial AM" w:hAnsi="Arial AM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19ECAFA2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20"/>
          <w:szCs w:val="20"/>
          <w:lang w:val="hy-AM"/>
        </w:rPr>
      </w:pP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/>
          <w:color w:val="000000"/>
          <w:sz w:val="20"/>
          <w:szCs w:val="20"/>
          <w:u w:val="single"/>
          <w:lang w:val="hy-AM"/>
        </w:rPr>
        <w:tab/>
      </w:r>
    </w:p>
    <w:p w14:paraId="281AA801" w14:textId="77777777" w:rsidR="00F70B7C" w:rsidRPr="002528F7" w:rsidRDefault="00F70B7C" w:rsidP="00F70B7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vertAlign w:val="superscript"/>
          <w:lang w:val="hy-AM"/>
        </w:rPr>
      </w:pPr>
      <w:r w:rsidRPr="002528F7">
        <w:rPr>
          <w:rFonts w:ascii="Arial AM" w:hAnsi="Arial AM" w:cs="Sylfaen"/>
          <w:vertAlign w:val="superscript"/>
          <w:lang w:val="hy-AM"/>
        </w:rPr>
        <w:t xml:space="preserve">                                                        </w:t>
      </w:r>
      <w:r w:rsidRPr="002528F7">
        <w:rPr>
          <w:rFonts w:ascii="Sylfaen" w:hAnsi="Sylfaen" w:cs="Sylfaen"/>
          <w:vertAlign w:val="superscript"/>
          <w:lang w:val="hy-AM"/>
        </w:rPr>
        <w:t>ամիսը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ամսաթիվը</w:t>
      </w:r>
      <w:r w:rsidRPr="002528F7">
        <w:rPr>
          <w:rFonts w:ascii="Arial AM" w:hAnsi="Arial AM" w:cs="Sylfaen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vertAlign w:val="superscript"/>
          <w:lang w:val="hy-AM"/>
        </w:rPr>
        <w:t>տարեթիվը</w:t>
      </w:r>
    </w:p>
    <w:p w14:paraId="2451A46C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65150DA4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224B59CD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64FB4ACE" w14:textId="77777777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</w:p>
    <w:p w14:paraId="7D8ECA72" w14:textId="3FC0DD6C" w:rsidR="00AB2DA5" w:rsidRPr="002528F7" w:rsidRDefault="00AB2DA5" w:rsidP="00AB2DA5">
      <w:pPr>
        <w:pStyle w:val="af2"/>
        <w:jc w:val="both"/>
        <w:rPr>
          <w:rFonts w:ascii="Arial AM" w:hAnsi="Arial AM"/>
          <w:i/>
          <w:sz w:val="16"/>
          <w:szCs w:val="16"/>
          <w:lang w:val="hy-AM"/>
        </w:rPr>
      </w:pPr>
      <w:r w:rsidRPr="002528F7">
        <w:rPr>
          <w:rFonts w:ascii="Arial AM" w:hAnsi="Arial AM"/>
          <w:i/>
          <w:sz w:val="16"/>
          <w:szCs w:val="16"/>
          <w:lang w:val="hy-AM"/>
        </w:rPr>
        <w:t>*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af-ZA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21ABF326" w14:textId="77777777" w:rsidR="007862B1" w:rsidRPr="002528F7" w:rsidRDefault="00F70B7C" w:rsidP="00F70B7C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  <w:r w:rsidR="007862B1"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="007862B1" w:rsidRPr="002528F7">
        <w:rPr>
          <w:rFonts w:ascii="Arial AM" w:hAnsi="Arial AM" w:cs="Arial"/>
          <w:b/>
          <w:lang w:val="hy-AM"/>
        </w:rPr>
        <w:t xml:space="preserve"> 4.</w:t>
      </w:r>
      <w:r w:rsidR="00003DF9" w:rsidRPr="002528F7">
        <w:rPr>
          <w:rFonts w:ascii="Arial AM" w:hAnsi="Arial AM" w:cs="Arial"/>
          <w:b/>
          <w:lang w:val="hy-AM"/>
        </w:rPr>
        <w:t>2</w:t>
      </w:r>
    </w:p>
    <w:p w14:paraId="5C9BC8E7" w14:textId="37B3A043" w:rsidR="007862B1" w:rsidRPr="002528F7" w:rsidRDefault="003F673D" w:rsidP="007862B1">
      <w:pPr>
        <w:pStyle w:val="31"/>
        <w:spacing w:line="240" w:lineRule="auto"/>
        <w:jc w:val="right"/>
        <w:rPr>
          <w:rFonts w:ascii="Arial AM" w:hAnsi="Arial AM" w:cs="Arial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ԱՄԱՀ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ՃԳ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ԲՄԱՇՁԲ</w:t>
      </w:r>
      <w:r w:rsidRPr="002528F7">
        <w:rPr>
          <w:rFonts w:ascii="Arial AM" w:hAnsi="Arial AM" w:cs="Sylfaen"/>
          <w:b/>
          <w:lang w:val="hy-AM"/>
        </w:rPr>
        <w:t>-24/33</w:t>
      </w:r>
      <w:r w:rsidR="004367D4" w:rsidRPr="000C108E">
        <w:rPr>
          <w:rFonts w:ascii="Arial AM" w:hAnsi="Arial AM" w:cs="Sylfaen"/>
          <w:b/>
          <w:lang w:val="hy-AM"/>
        </w:rPr>
        <w:t xml:space="preserve"> </w:t>
      </w:r>
      <w:r w:rsidR="007862B1" w:rsidRPr="002528F7">
        <w:rPr>
          <w:rFonts w:ascii="Arial AM" w:hAnsi="Arial AM"/>
          <w:b/>
          <w:lang w:val="hy-AM"/>
        </w:rPr>
        <w:t xml:space="preserve">  </w:t>
      </w:r>
      <w:r w:rsidR="007862B1" w:rsidRPr="002528F7">
        <w:rPr>
          <w:rFonts w:ascii="Sylfaen" w:hAnsi="Sylfaen" w:cs="Sylfaen"/>
          <w:b/>
          <w:lang w:val="hy-AM"/>
        </w:rPr>
        <w:t>ծածկագրով</w:t>
      </w:r>
    </w:p>
    <w:p w14:paraId="5F77266D" w14:textId="77777777" w:rsidR="007862B1" w:rsidRPr="002528F7" w:rsidRDefault="007862B1" w:rsidP="007862B1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Arial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7909FBA3" w14:textId="77777777" w:rsidR="007862B1" w:rsidRPr="002528F7" w:rsidRDefault="007862B1" w:rsidP="007862B1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</w:p>
    <w:p w14:paraId="0F078677" w14:textId="77777777" w:rsidR="007862B1" w:rsidRPr="002528F7" w:rsidRDefault="007862B1" w:rsidP="007862B1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2528F7">
        <w:rPr>
          <w:rFonts w:ascii="Arial AM" w:hAnsi="Arial AM" w:cs="GHEA Grapalat"/>
          <w:b/>
          <w:sz w:val="18"/>
          <w:szCs w:val="18"/>
          <w:lang w:val="hy-AM"/>
        </w:rPr>
        <w:t xml:space="preserve">      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ՏՈւԺԱՆՔԻ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ՀԱՄԱՁԱՅՆԱԳԻՐ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</w:p>
    <w:p w14:paraId="2EBE4C96" w14:textId="77777777" w:rsidR="00631658" w:rsidRPr="002528F7" w:rsidRDefault="00631658" w:rsidP="007862B1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2528F7">
        <w:rPr>
          <w:rFonts w:ascii="Arial AM" w:hAnsi="Arial AM" w:cs="GHEA Grapalat"/>
          <w:b/>
          <w:sz w:val="18"/>
          <w:szCs w:val="18"/>
          <w:lang w:val="hy-AM"/>
        </w:rPr>
        <w:t xml:space="preserve">         (</w:t>
      </w:r>
      <w:r w:rsidR="001C7C1A" w:rsidRPr="002528F7">
        <w:rPr>
          <w:rFonts w:ascii="Sylfaen" w:hAnsi="Sylfaen" w:cs="Sylfaen"/>
          <w:b/>
          <w:sz w:val="18"/>
          <w:szCs w:val="18"/>
          <w:lang w:val="hy-AM"/>
        </w:rPr>
        <w:t>որակավորման</w:t>
      </w:r>
      <w:r w:rsidR="001C7C1A" w:rsidRPr="002528F7">
        <w:rPr>
          <w:rFonts w:ascii="Arial AM" w:hAnsi="Arial AM" w:cs="GHEA Grapalat"/>
          <w:b/>
          <w:sz w:val="18"/>
          <w:szCs w:val="18"/>
          <w:lang w:val="hy-AM"/>
        </w:rPr>
        <w:t xml:space="preserve"> </w:t>
      </w:r>
      <w:r w:rsidRPr="002528F7">
        <w:rPr>
          <w:rFonts w:ascii="Sylfaen" w:hAnsi="Sylfaen" w:cs="Sylfaen"/>
          <w:b/>
          <w:sz w:val="18"/>
          <w:szCs w:val="18"/>
          <w:lang w:val="hy-AM"/>
        </w:rPr>
        <w:t>ապահովում</w:t>
      </w:r>
      <w:r w:rsidRPr="002528F7">
        <w:rPr>
          <w:rFonts w:ascii="Arial AM" w:hAnsi="Arial AM" w:cs="GHEA Grapalat"/>
          <w:b/>
          <w:sz w:val="18"/>
          <w:szCs w:val="18"/>
          <w:lang w:val="hy-AM"/>
        </w:rPr>
        <w:t>)</w:t>
      </w:r>
    </w:p>
    <w:p w14:paraId="558CE9A9" w14:textId="77777777" w:rsidR="007862B1" w:rsidRPr="002528F7" w:rsidRDefault="007862B1" w:rsidP="007862B1">
      <w:pPr>
        <w:rPr>
          <w:rFonts w:ascii="Arial AM" w:hAnsi="Arial AM" w:cs="GHEA Grapalat"/>
          <w:b/>
          <w:sz w:val="20"/>
          <w:szCs w:val="20"/>
          <w:lang w:val="hy-AM"/>
        </w:rPr>
      </w:pPr>
      <w:r w:rsidRPr="002528F7">
        <w:rPr>
          <w:rFonts w:ascii="Arial AM" w:hAnsi="Arial AM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19ECEA10" w14:textId="1C4E6D1F" w:rsidR="007862B1" w:rsidRPr="002528F7" w:rsidRDefault="007862B1" w:rsidP="007862B1">
      <w:pPr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     </w:t>
      </w:r>
      <w:r w:rsidRPr="002528F7">
        <w:rPr>
          <w:rFonts w:ascii="Sylfaen" w:hAnsi="Sylfaen" w:cs="Sylfaen"/>
          <w:sz w:val="20"/>
          <w:szCs w:val="20"/>
          <w:lang w:val="hy-AM"/>
        </w:rPr>
        <w:t>ք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szCs w:val="20"/>
          <w:lang w:val="hy-AM"/>
        </w:rPr>
        <w:t>Երևան</w:t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lang w:val="hy-AM"/>
        </w:rPr>
        <w:tab/>
        <w:t xml:space="preserve">            </w:t>
      </w:r>
      <w:r w:rsidRPr="002528F7">
        <w:rPr>
          <w:rFonts w:ascii="Arial AM" w:hAnsi="Arial AM"/>
          <w:sz w:val="20"/>
          <w:szCs w:val="20"/>
          <w:lang w:val="hy-AM"/>
        </w:rPr>
        <w:t>«</w:t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 xml:space="preserve">          </w:t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="00AB2DA5" w:rsidRPr="002528F7">
        <w:rPr>
          <w:rFonts w:ascii="Arial AM" w:hAnsi="Arial AM" w:cs="GHEA Grapalat"/>
          <w:sz w:val="20"/>
          <w:szCs w:val="20"/>
          <w:lang w:val="hy-AM"/>
        </w:rPr>
        <w:t xml:space="preserve"> 20   </w:t>
      </w:r>
      <w:r w:rsidR="00AB2DA5" w:rsidRPr="002528F7">
        <w:rPr>
          <w:rFonts w:ascii="Sylfaen" w:hAnsi="Sylfaen" w:cs="Sylfaen"/>
          <w:sz w:val="20"/>
          <w:szCs w:val="20"/>
          <w:lang w:val="hy-AM"/>
        </w:rPr>
        <w:t>թ</w:t>
      </w:r>
      <w:r w:rsidR="00AB2DA5" w:rsidRPr="002528F7">
        <w:rPr>
          <w:rFonts w:ascii="Arial AM" w:hAnsi="Arial AM" w:cs="GHEA Grapalat"/>
          <w:sz w:val="20"/>
          <w:szCs w:val="20"/>
          <w:lang w:val="hy-AM"/>
        </w:rPr>
        <w:t>.</w:t>
      </w:r>
    </w:p>
    <w:p w14:paraId="30DC3058" w14:textId="77777777" w:rsidR="007862B1" w:rsidRPr="002528F7" w:rsidRDefault="007862B1" w:rsidP="007862B1">
      <w:pPr>
        <w:rPr>
          <w:rFonts w:ascii="Arial AM" w:hAnsi="Arial AM" w:cs="GHEA Grapalat"/>
          <w:sz w:val="20"/>
          <w:szCs w:val="20"/>
          <w:lang w:val="hy-AM"/>
        </w:rPr>
      </w:pPr>
    </w:p>
    <w:p w14:paraId="0A377338" w14:textId="77777777" w:rsidR="007862B1" w:rsidRPr="002528F7" w:rsidRDefault="007862B1" w:rsidP="007862B1">
      <w:pPr>
        <w:jc w:val="both"/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</w:pPr>
      <w:r w:rsidRPr="002528F7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դեմս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տնօրեն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</w:p>
    <w:p w14:paraId="0C4BD741" w14:textId="77777777" w:rsidR="007862B1" w:rsidRPr="002528F7" w:rsidRDefault="007862B1" w:rsidP="007862B1">
      <w:pPr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     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ab/>
        <w:t xml:space="preserve">   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տնօրենի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անուն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ազգանունը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անձնագրային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տվյալները</w:t>
      </w:r>
      <w:r w:rsidRPr="002528F7">
        <w:rPr>
          <w:rFonts w:ascii="Arial AM" w:hAnsi="Arial AM" w:cs="GHEA Grapalat"/>
          <w:sz w:val="20"/>
          <w:szCs w:val="20"/>
          <w:vertAlign w:val="subscript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կանոնադրության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վրա</w:t>
      </w:r>
      <w:r w:rsidRPr="002528F7">
        <w:rPr>
          <w:rFonts w:ascii="Arial AM" w:hAnsi="Arial AM" w:cs="GHEA Grapalat"/>
          <w:sz w:val="20"/>
          <w:szCs w:val="20"/>
          <w:lang w:val="hy-AM"/>
        </w:rPr>
        <w:t>` (</w:t>
      </w:r>
      <w:r w:rsidRPr="002528F7">
        <w:rPr>
          <w:rFonts w:ascii="Sylfaen" w:hAnsi="Sylfaen" w:cs="Sylfaen"/>
          <w:sz w:val="20"/>
          <w:szCs w:val="20"/>
          <w:lang w:val="hy-AM"/>
        </w:rPr>
        <w:t>այսուհետև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Ընկերություն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), </w:t>
      </w:r>
      <w:r w:rsidRPr="002528F7">
        <w:rPr>
          <w:rFonts w:ascii="Sylfaen" w:hAnsi="Sylfaen" w:cs="Sylfaen"/>
          <w:sz w:val="20"/>
          <w:szCs w:val="20"/>
          <w:lang w:val="hy-AM"/>
        </w:rPr>
        <w:t>սույնով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հետևյալ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տուժանքի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վճարման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2528F7">
        <w:rPr>
          <w:rFonts w:ascii="Arial AM" w:hAnsi="Arial AM" w:cs="GHEA Grapalat"/>
          <w:sz w:val="20"/>
          <w:szCs w:val="20"/>
          <w:lang w:val="hy-AM"/>
        </w:rPr>
        <w:t>.</w:t>
      </w:r>
    </w:p>
    <w:p w14:paraId="548D9D06" w14:textId="77777777" w:rsidR="007862B1" w:rsidRPr="002528F7" w:rsidRDefault="007862B1" w:rsidP="007862B1">
      <w:pPr>
        <w:ind w:firstLine="708"/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57CDC2CC" w14:textId="77777777" w:rsidR="007862B1" w:rsidRPr="002528F7" w:rsidRDefault="007862B1" w:rsidP="007862B1">
      <w:pPr>
        <w:numPr>
          <w:ilvl w:val="0"/>
          <w:numId w:val="6"/>
        </w:numPr>
        <w:jc w:val="center"/>
        <w:rPr>
          <w:rFonts w:ascii="Arial AM" w:hAnsi="Arial AM" w:cs="GHEA Grapalat"/>
          <w:b/>
          <w:bCs/>
          <w:sz w:val="20"/>
          <w:szCs w:val="20"/>
          <w:lang w:val="pt-BR"/>
        </w:rPr>
      </w:pP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Հ</w:t>
      </w:r>
      <w:r w:rsidRPr="002528F7">
        <w:rPr>
          <w:rFonts w:ascii="Sylfaen" w:hAnsi="Sylfaen" w:cs="Sylfaen"/>
          <w:b/>
          <w:sz w:val="20"/>
          <w:szCs w:val="20"/>
        </w:rPr>
        <w:t>ամաձայնության</w:t>
      </w:r>
      <w:r w:rsidRPr="002528F7">
        <w:rPr>
          <w:rFonts w:ascii="Arial AM" w:hAnsi="Arial AM" w:cs="GHEA Grapalat"/>
          <w:b/>
          <w:sz w:val="20"/>
          <w:szCs w:val="20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</w:rPr>
        <w:t>առարկան</w:t>
      </w:r>
    </w:p>
    <w:p w14:paraId="0BB7013A" w14:textId="77777777" w:rsidR="007862B1" w:rsidRPr="002528F7" w:rsidRDefault="007862B1" w:rsidP="007862B1">
      <w:pPr>
        <w:jc w:val="both"/>
        <w:rPr>
          <w:rFonts w:ascii="Arial AM" w:hAnsi="Arial AM" w:cs="GHEA Grapalat"/>
          <w:b/>
          <w:bCs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ab/>
      </w:r>
      <w:r w:rsidRPr="002528F7">
        <w:rPr>
          <w:rFonts w:ascii="Arial AM" w:hAnsi="Arial AM" w:cs="GHEA Grapalat"/>
          <w:sz w:val="20"/>
          <w:szCs w:val="20"/>
          <w:lang w:val="pt-BR"/>
        </w:rPr>
        <w:tab/>
        <w:t xml:space="preserve">                               </w:t>
      </w:r>
    </w:p>
    <w:p w14:paraId="2B9F0FDF" w14:textId="4471754A" w:rsidR="007862B1" w:rsidRPr="002528F7" w:rsidRDefault="00A707AC" w:rsidP="00A707A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 w:cs="GHEA Grapalat"/>
          <w:sz w:val="20"/>
          <w:szCs w:val="20"/>
          <w:lang w:val="pt-BR"/>
        </w:rPr>
      </w:pPr>
      <w:r>
        <w:rPr>
          <w:rFonts w:ascii="Sylfaen" w:hAnsi="Sylfaen" w:cs="Sylfaen"/>
          <w:sz w:val="20"/>
          <w:szCs w:val="20"/>
          <w:lang w:val="hy-AM"/>
        </w:rPr>
        <w:t>1</w:t>
      </w:r>
      <w:r>
        <w:rPr>
          <w:sz w:val="20"/>
          <w:szCs w:val="20"/>
          <w:lang w:val="hy-AM"/>
        </w:rPr>
        <w:t xml:space="preserve">․1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մասնակցում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 xml:space="preserve">ՀՀ Արմավիրի մարզի Արաքսի համայնքապետարանի 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այսուհետ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                                                                </w:t>
      </w:r>
    </w:p>
    <w:p w14:paraId="10309B28" w14:textId="08B2BE29" w:rsidR="007862B1" w:rsidRPr="002528F7" w:rsidRDefault="007862B1" w:rsidP="007862B1">
      <w:pPr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կազմակերպված</w:t>
      </w:r>
      <w:r w:rsidRPr="00A707AC">
        <w:rPr>
          <w:rFonts w:ascii="Sylfaen" w:hAnsi="Sylfaen" w:cs="GHEA Grapalat"/>
          <w:sz w:val="20"/>
          <w:szCs w:val="20"/>
          <w:lang w:val="pt-BR"/>
        </w:rPr>
        <w:t>`</w:t>
      </w:r>
      <w:r w:rsidR="00A707AC" w:rsidRPr="00A707AC">
        <w:rPr>
          <w:rFonts w:ascii="Sylfaen" w:hAnsi="Sylfaen" w:cs="GHEA Grapalat"/>
          <w:sz w:val="20"/>
          <w:szCs w:val="20"/>
          <w:lang w:val="hy-AM"/>
        </w:rPr>
        <w:t xml:space="preserve">  </w:t>
      </w:r>
      <w:r w:rsidR="00A707AC" w:rsidRPr="00A707AC">
        <w:rPr>
          <w:rFonts w:ascii="Sylfaen" w:hAnsi="Sylfaen" w:cs="Sylfaen"/>
          <w:sz w:val="20"/>
          <w:szCs w:val="20"/>
          <w:lang w:val="hy-AM"/>
        </w:rPr>
        <w:t>ԱՄԱՀ-ՃԳ-ԲՄԱՇՁԲ-24/33</w:t>
      </w:r>
      <w:r w:rsidR="00A707AC" w:rsidRPr="000C108E">
        <w:rPr>
          <w:rFonts w:ascii="Arial AM" w:hAnsi="Arial AM" w:cs="Sylfaen"/>
          <w:b/>
          <w:lang w:val="hy-AM"/>
        </w:rPr>
        <w:t xml:space="preserve"> </w:t>
      </w:r>
      <w:r w:rsidR="00A707AC" w:rsidRPr="002528F7">
        <w:rPr>
          <w:rFonts w:ascii="Arial AM" w:hAnsi="Arial AM"/>
          <w:b/>
          <w:lang w:val="hy-AM"/>
        </w:rPr>
        <w:t xml:space="preserve">  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* </w:t>
      </w:r>
      <w:r w:rsidRPr="002528F7">
        <w:rPr>
          <w:rFonts w:ascii="Sylfaen" w:hAnsi="Sylfaen" w:cs="Sylfaen"/>
          <w:sz w:val="20"/>
          <w:szCs w:val="20"/>
          <w:lang w:val="pt-BR"/>
        </w:rPr>
        <w:t>ծածկագրով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գնման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ընթացակարգին</w:t>
      </w:r>
      <w:r w:rsidRPr="002528F7">
        <w:rPr>
          <w:rFonts w:ascii="Arial AM" w:hAnsi="Arial AM" w:cs="GHEA Grapalat"/>
          <w:sz w:val="20"/>
          <w:szCs w:val="20"/>
          <w:lang w:val="pt-BR"/>
        </w:rPr>
        <w:t>:</w:t>
      </w:r>
    </w:p>
    <w:p w14:paraId="33BD0966" w14:textId="77777777" w:rsidR="007862B1" w:rsidRPr="002528F7" w:rsidRDefault="007862B1" w:rsidP="007862B1">
      <w:pPr>
        <w:ind w:left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ընթացակարգի</w:t>
      </w:r>
      <w:r w:rsidRPr="002528F7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vertAlign w:val="superscript"/>
          <w:lang w:val="hy-AM"/>
        </w:rPr>
        <w:t>ծածկագիրը</w:t>
      </w:r>
    </w:p>
    <w:p w14:paraId="761E6CE9" w14:textId="77777777" w:rsidR="007862B1" w:rsidRPr="002528F7" w:rsidRDefault="006E35C3" w:rsidP="006E35C3">
      <w:pPr>
        <w:ind w:firstLine="360"/>
        <w:jc w:val="both"/>
        <w:rPr>
          <w:rFonts w:ascii="Arial AM" w:hAnsi="Arial AM" w:cs="GHEA Grapalat"/>
          <w:color w:val="5B9BD5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>1.</w:t>
      </w:r>
      <w:r w:rsidR="000149F3" w:rsidRPr="002528F7">
        <w:rPr>
          <w:rFonts w:ascii="Arial AM" w:hAnsi="Arial AM" w:cs="GHEA Grapalat"/>
          <w:sz w:val="20"/>
          <w:szCs w:val="20"/>
          <w:lang w:val="pt-BR"/>
        </w:rPr>
        <w:t>2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Որպես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գնման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ընթացակարգի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արդյունքում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ընտրված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մասնակից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կնքվելիք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պարտավորությունների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անհրաժեշտ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որակավորման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ապահովում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ներկայացնում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տուժանքի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պահանջագիրը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լրացված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հաստատված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: </w:t>
      </w:r>
    </w:p>
    <w:p w14:paraId="08452534" w14:textId="77777777" w:rsidR="007862B1" w:rsidRPr="002528F7" w:rsidRDefault="000149F3" w:rsidP="000149F3">
      <w:pPr>
        <w:ind w:firstLine="360"/>
        <w:jc w:val="both"/>
        <w:rPr>
          <w:rFonts w:ascii="Arial AM" w:hAnsi="Arial AM" w:cs="GHEA Grapalat"/>
          <w:color w:val="000000"/>
          <w:sz w:val="20"/>
          <w:szCs w:val="20"/>
          <w:lang w:val="pt-BR"/>
        </w:rPr>
      </w:pPr>
      <w:r w:rsidRPr="002528F7">
        <w:rPr>
          <w:rFonts w:ascii="Arial AM" w:hAnsi="Arial AM" w:cs="GHEA Grapalat"/>
          <w:color w:val="000000"/>
          <w:sz w:val="20"/>
          <w:szCs w:val="20"/>
          <w:lang w:val="pt-BR"/>
        </w:rPr>
        <w:t xml:space="preserve">1.3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pt-BR"/>
        </w:rPr>
        <w:t>տուժանքի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pt-BR"/>
        </w:rPr>
        <w:t>համաձայնագ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ր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pt-BR"/>
        </w:rPr>
        <w:t>ի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ն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ներկայացվող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E35C3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(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Պահանջագիր</w:t>
      </w:r>
      <w:r w:rsidR="006E35C3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)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ստորագրմամբ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անհետկանչելիորեն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համաձայնվում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="007862B1" w:rsidRPr="002528F7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="006E35C3" w:rsidRPr="002528F7">
        <w:rPr>
          <w:rFonts w:ascii="Sylfaen" w:hAnsi="Sylfaen" w:cs="Sylfaen"/>
          <w:color w:val="000000"/>
          <w:sz w:val="20"/>
          <w:szCs w:val="20"/>
          <w:lang w:val="hy-AM"/>
        </w:rPr>
        <w:t>՝</w:t>
      </w:r>
      <w:r w:rsidR="007862B1"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</w:p>
    <w:p w14:paraId="5FB0E76C" w14:textId="77777777" w:rsidR="007862B1" w:rsidRPr="002528F7" w:rsidRDefault="007862B1" w:rsidP="007862B1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ստորագրմամբ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Ընկերությունը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տալիս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հավաստումը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 AM"/>
          <w:color w:val="000000"/>
          <w:sz w:val="20"/>
          <w:szCs w:val="20"/>
          <w:lang w:val="hy-AM"/>
        </w:rPr>
        <w:t>«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պայմանները</w:t>
      </w:r>
      <w:r w:rsidRPr="002528F7">
        <w:rPr>
          <w:rFonts w:ascii="Arial AM" w:hAnsi="Arial AM" w:cs="Arial AM"/>
          <w:color w:val="000000"/>
          <w:sz w:val="20"/>
          <w:szCs w:val="20"/>
          <w:lang w:val="hy-AM"/>
        </w:rPr>
        <w:t>»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դաշտում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Pr="002528F7">
        <w:rPr>
          <w:rFonts w:ascii="Arial AM" w:hAnsi="Arial AM" w:cs="Arial AM"/>
          <w:color w:val="000000"/>
          <w:sz w:val="20"/>
          <w:szCs w:val="20"/>
          <w:lang w:val="hy-AM"/>
        </w:rPr>
        <w:t>«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ակցեպտավորված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Pr="002528F7">
        <w:rPr>
          <w:rFonts w:ascii="Arial AM" w:hAnsi="Arial AM" w:cs="Arial AM"/>
          <w:color w:val="000000"/>
          <w:sz w:val="20"/>
          <w:szCs w:val="20"/>
          <w:lang w:val="hy-AM"/>
        </w:rPr>
        <w:t>»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գանձման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կապված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Ընկերությանը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սպասարկող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/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/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` /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/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ստացված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Ընկերությանը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համաձայնություն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քանի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արդեն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դրվել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ստորագրությունը՝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ակցեպտավորման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: </w:t>
      </w:r>
    </w:p>
    <w:p w14:paraId="20AB0888" w14:textId="77777777" w:rsidR="007862B1" w:rsidRPr="002528F7" w:rsidRDefault="007862B1" w:rsidP="007862B1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հիմք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հանդիսանում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Պահանջագրով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ամբողջ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pt-BR"/>
        </w:rPr>
        <w:t>Ընկերության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հաշվից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գանձելու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համար՝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ակցեպտավորման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: </w:t>
      </w:r>
    </w:p>
    <w:p w14:paraId="5C730B44" w14:textId="77777777" w:rsidR="007862B1" w:rsidRPr="002528F7" w:rsidRDefault="007862B1" w:rsidP="007862B1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 </w:t>
      </w:r>
      <w:r w:rsidRPr="002528F7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չի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եղանակով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Բանկին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կարգադրել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դրված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հետ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կանչելու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448422F1" w14:textId="77777777" w:rsidR="007862B1" w:rsidRPr="002528F7" w:rsidRDefault="007862B1" w:rsidP="007862B1">
      <w:pPr>
        <w:ind w:left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դ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հավաստում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ակցեպտավորել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տուժանքի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ամբողջ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գումարով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1C3D5F54" w14:textId="77777777" w:rsidR="007862B1" w:rsidRPr="002528F7" w:rsidRDefault="007862B1" w:rsidP="007862B1">
      <w:pPr>
        <w:ind w:firstLine="426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ե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Ընկերությունը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սույնով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Բանկը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որևէ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վճարման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իրավաչափության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վավերականության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ներկայացման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ժամկետների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կատարումն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ապահովելու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Բանկի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գործողությունների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: </w:t>
      </w:r>
    </w:p>
    <w:p w14:paraId="797EE2F1" w14:textId="77777777" w:rsidR="007862B1" w:rsidRPr="002528F7" w:rsidRDefault="000149F3" w:rsidP="000149F3">
      <w:pPr>
        <w:ind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>1.4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գնման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ընթացակարգի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արդյունքում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կնքված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պայմանագիրը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չկատարելու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ոչ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պատշաճ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կատարելու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եթե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այն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հանգեցնում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միակողմանի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E35C3" w:rsidRPr="002528F7">
        <w:rPr>
          <w:rFonts w:ascii="Sylfaen" w:hAnsi="Sylfaen" w:cs="Sylfaen"/>
          <w:sz w:val="20"/>
          <w:szCs w:val="20"/>
          <w:lang w:val="pt-BR"/>
        </w:rPr>
        <w:t>լուծման</w:t>
      </w:r>
      <w:r w:rsidR="006E35C3" w:rsidRPr="002528F7">
        <w:rPr>
          <w:rFonts w:ascii="Arial AM" w:hAnsi="Arial AM" w:cs="GHEA Grapalat"/>
          <w:sz w:val="20"/>
          <w:szCs w:val="20"/>
          <w:lang w:val="pt-BR"/>
        </w:rPr>
        <w:t>,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տուժանքի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բնօրինակներով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ներկայացնում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Բանկին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այդ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գրավոր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տեղեկացնելով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: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տուժանքի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էլեկտրոնային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թվային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ստորագրությամբ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հաստատված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լինելու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դրանք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Բանկին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են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ներկայացվում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էլեկտրոնային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կրիչներով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ինչպես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դրանցից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արտատպված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թղթային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տարբերակներով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>:</w:t>
      </w:r>
    </w:p>
    <w:p w14:paraId="13D5380E" w14:textId="77777777" w:rsidR="007862B1" w:rsidRPr="002528F7" w:rsidRDefault="007862B1" w:rsidP="000149F3">
      <w:pPr>
        <w:numPr>
          <w:ilvl w:val="1"/>
          <w:numId w:val="25"/>
        </w:numPr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բանկին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ներկայացնել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0"/>
          <w:szCs w:val="20"/>
          <w:lang w:val="hy-AM"/>
        </w:rPr>
        <w:t>փաստաթղթեր</w:t>
      </w:r>
      <w:r w:rsidRPr="002528F7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75D43857" w14:textId="77777777" w:rsidR="007862B1" w:rsidRPr="002528F7" w:rsidRDefault="000149F3" w:rsidP="000149F3">
      <w:pPr>
        <w:ind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1.6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Բանկի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ահանջագրում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նշված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գումարի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հետևանքով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առաջացած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ռիսկերի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կրած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վնասների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բացասական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հետևանքների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Բանկը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որևէ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պատասխանատվություն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չի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կրում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>: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Բանկը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չէ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ստուգելու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պայմանները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խախտելու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փաստերը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>:</w:t>
      </w:r>
    </w:p>
    <w:p w14:paraId="698257D7" w14:textId="77777777" w:rsidR="007862B1" w:rsidRPr="002528F7" w:rsidRDefault="000149F3" w:rsidP="000149F3">
      <w:pPr>
        <w:ind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 xml:space="preserve">1.7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>,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երբ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հաշվի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միջոցները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չեն</w:t>
      </w:r>
      <w:r w:rsidR="007862B1"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բավարարում</w:t>
      </w:r>
      <w:r w:rsidR="007862B1" w:rsidRPr="002528F7">
        <w:rPr>
          <w:rFonts w:ascii="Sylfaen" w:hAnsi="Sylfaen" w:cs="Sylfaen"/>
          <w:sz w:val="20"/>
          <w:szCs w:val="20"/>
        </w:rPr>
        <w:t>՝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Վճարող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բանկը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վճարման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պահանջագիրը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ստանալուց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հետո՝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2 (</w:t>
      </w:r>
      <w:r w:rsidR="007862B1" w:rsidRPr="002528F7">
        <w:rPr>
          <w:rFonts w:ascii="Sylfaen" w:hAnsi="Sylfaen" w:cs="Sylfaen"/>
          <w:sz w:val="20"/>
          <w:szCs w:val="20"/>
        </w:rPr>
        <w:t>երկու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="007862B1" w:rsidRPr="002528F7">
        <w:rPr>
          <w:rFonts w:ascii="Sylfaen" w:hAnsi="Sylfaen" w:cs="Sylfaen"/>
          <w:sz w:val="20"/>
          <w:szCs w:val="20"/>
        </w:rPr>
        <w:t>աշխատանքային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օրվա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ընթացքում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պետք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տեղեկացնի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Պատվիրատուին՝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գրավոր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</w:rPr>
        <w:t>ձևով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>:</w:t>
      </w:r>
    </w:p>
    <w:p w14:paraId="4870C539" w14:textId="77777777" w:rsidR="007862B1" w:rsidRPr="002528F7" w:rsidRDefault="000149F3" w:rsidP="000149F3">
      <w:pPr>
        <w:ind w:firstLine="360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2528F7">
        <w:rPr>
          <w:rFonts w:ascii="Arial AM" w:hAnsi="Arial AM" w:cs="GHEA Grapalat"/>
          <w:sz w:val="20"/>
          <w:szCs w:val="20"/>
          <w:lang w:val="pt-BR"/>
        </w:rPr>
        <w:t xml:space="preserve">1.8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hy-AM"/>
        </w:rPr>
        <w:t>Պ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ահանջագիրը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Բանկ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ներկայացնելուց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հետո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Բանկից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անկախ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պատճառներով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տասն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աշխատանքային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օրվա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ընթացքում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գումարը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չվճարվելու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Պատվիրատուն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չվճարման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հետ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կապված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տեղեկությունները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փոխանցում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&lt;&lt;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ԱՔՌԱ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Քրեդիթ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Ռեփորթինգ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&gt;&gt;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ՓԲԸ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Վարկային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7862B1" w:rsidRPr="002528F7">
        <w:rPr>
          <w:rFonts w:ascii="Sylfaen" w:hAnsi="Sylfaen" w:cs="Sylfaen"/>
          <w:sz w:val="20"/>
          <w:szCs w:val="20"/>
          <w:lang w:val="pt-BR"/>
        </w:rPr>
        <w:t>բյուրո</w:t>
      </w:r>
      <w:r w:rsidR="007862B1" w:rsidRPr="002528F7">
        <w:rPr>
          <w:rFonts w:ascii="Arial AM" w:hAnsi="Arial AM" w:cs="GHEA Grapalat"/>
          <w:sz w:val="20"/>
          <w:szCs w:val="20"/>
          <w:lang w:val="pt-BR"/>
        </w:rPr>
        <w:t>):</w:t>
      </w:r>
    </w:p>
    <w:p w14:paraId="294AE7B0" w14:textId="77777777" w:rsidR="007862B1" w:rsidRPr="002528F7" w:rsidRDefault="007862B1" w:rsidP="007862B1">
      <w:pPr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39A70575" w14:textId="77777777" w:rsidR="007862B1" w:rsidRPr="002528F7" w:rsidRDefault="007862B1" w:rsidP="007862B1">
      <w:pPr>
        <w:numPr>
          <w:ilvl w:val="0"/>
          <w:numId w:val="6"/>
        </w:numPr>
        <w:jc w:val="center"/>
        <w:rPr>
          <w:rFonts w:ascii="Arial AM" w:hAnsi="Arial AM" w:cs="GHEA Grapalat"/>
          <w:b/>
          <w:bCs/>
          <w:sz w:val="20"/>
          <w:szCs w:val="20"/>
        </w:rPr>
      </w:pPr>
      <w:r w:rsidRPr="002528F7">
        <w:rPr>
          <w:rFonts w:ascii="Sylfaen" w:hAnsi="Sylfaen" w:cs="Sylfaen"/>
          <w:b/>
          <w:bCs/>
          <w:sz w:val="20"/>
          <w:szCs w:val="20"/>
        </w:rPr>
        <w:t>Այլ</w:t>
      </w:r>
      <w:r w:rsidRPr="002528F7">
        <w:rPr>
          <w:rFonts w:ascii="Arial AM" w:hAnsi="Arial AM" w:cs="GHEA Grapalat"/>
          <w:b/>
          <w:bCs/>
          <w:sz w:val="20"/>
          <w:szCs w:val="20"/>
        </w:rPr>
        <w:t xml:space="preserve"> </w:t>
      </w:r>
      <w:r w:rsidRPr="002528F7">
        <w:rPr>
          <w:rFonts w:ascii="Sylfaen" w:hAnsi="Sylfaen" w:cs="Sylfaen"/>
          <w:b/>
          <w:bCs/>
          <w:sz w:val="20"/>
          <w:szCs w:val="20"/>
        </w:rPr>
        <w:t>պայմաններ</w:t>
      </w:r>
    </w:p>
    <w:p w14:paraId="57892E06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</w:rPr>
        <w:lastRenderedPageBreak/>
        <w:t xml:space="preserve">2.1 </w:t>
      </w:r>
      <w:r w:rsidRPr="002528F7">
        <w:rPr>
          <w:rFonts w:ascii="Sylfaen" w:hAnsi="Sylfaen" w:cs="Sylfaen"/>
          <w:sz w:val="20"/>
          <w:szCs w:val="20"/>
        </w:rPr>
        <w:t>Սույն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համաձայնագիրը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անհետկանչելի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  <w:lang w:val="hy-AM"/>
        </w:rPr>
        <w:t>,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ուժի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մտնում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Ընկերության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կողմից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վավերացման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պահից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ուժի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մեջ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Պատվիրատուի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կողմից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կնքված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պայմանագրի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կատարման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արդյունքը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ամբողջական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ընդունվելու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օրվան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հաջորդող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քսաներորդ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աշխատանքային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օրը</w:t>
      </w:r>
      <w:r w:rsidR="00595213" w:rsidRPr="002528F7">
        <w:rPr>
          <w:rFonts w:ascii="Arial AM" w:hAnsi="Arial AM" w:cs="GHEA Grapalat"/>
          <w:sz w:val="20"/>
          <w:szCs w:val="20"/>
        </w:rPr>
        <w:t xml:space="preserve"> </w:t>
      </w:r>
      <w:r w:rsidR="00595213" w:rsidRPr="002528F7">
        <w:rPr>
          <w:rFonts w:ascii="Sylfaen" w:hAnsi="Sylfaen" w:cs="Sylfaen"/>
          <w:sz w:val="20"/>
          <w:szCs w:val="20"/>
        </w:rPr>
        <w:t>ներառյալ</w:t>
      </w:r>
      <w:r w:rsidRPr="002528F7">
        <w:rPr>
          <w:rFonts w:ascii="Tahoma" w:hAnsi="Tahoma" w:cs="Tahoma"/>
          <w:sz w:val="20"/>
          <w:szCs w:val="20"/>
        </w:rPr>
        <w:t>։</w:t>
      </w:r>
      <w:r w:rsidRPr="002528F7">
        <w:rPr>
          <w:rFonts w:ascii="Arial AM" w:hAnsi="Arial AM" w:cs="GHEA Grapalat"/>
          <w:sz w:val="20"/>
          <w:szCs w:val="20"/>
        </w:rPr>
        <w:t xml:space="preserve"> </w:t>
      </w:r>
    </w:p>
    <w:p w14:paraId="44B771D3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>2.2.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Վճարող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Բանկին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ներկայացնելով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` </w:t>
      </w:r>
    </w:p>
    <w:p w14:paraId="4C9676BB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2.2.1.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հավաստվում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Ընկերությունը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թույլ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տվել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պայմանագրային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խախտում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իսկ</w:t>
      </w:r>
    </w:p>
    <w:p w14:paraId="4355BDEC" w14:textId="77777777" w:rsidR="007862B1" w:rsidRPr="002528F7" w:rsidDel="00A13215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2.2.2.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հավաստվում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տուժանքի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կից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ստորագրված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իրավասու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GHEA Grapalat"/>
          <w:sz w:val="20"/>
          <w:szCs w:val="20"/>
          <w:lang w:val="hy-AM"/>
        </w:rPr>
        <w:t>:</w:t>
      </w:r>
    </w:p>
    <w:p w14:paraId="4B63E658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sz w:val="20"/>
          <w:szCs w:val="20"/>
          <w:lang w:val="hy-AM"/>
        </w:rPr>
        <w:t xml:space="preserve">2.3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բանակցությունների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միջոցով։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ձեռք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չբերելու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դատական</w:t>
      </w:r>
      <w:r w:rsidRPr="002528F7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կարգով։</w:t>
      </w:r>
    </w:p>
    <w:p w14:paraId="52888F1E" w14:textId="77777777" w:rsidR="007862B1" w:rsidRPr="002528F7" w:rsidRDefault="007862B1" w:rsidP="007862B1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5BE740DF" w14:textId="77777777" w:rsidR="007862B1" w:rsidRPr="002528F7" w:rsidRDefault="007862B1" w:rsidP="007862B1">
      <w:pPr>
        <w:ind w:firstLine="567"/>
        <w:jc w:val="center"/>
        <w:rPr>
          <w:rFonts w:ascii="Arial AM" w:hAnsi="Arial AM" w:cs="GHEA Grapalat"/>
          <w:sz w:val="20"/>
          <w:szCs w:val="20"/>
          <w:lang w:val="hy-AM"/>
        </w:rPr>
      </w:pP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3.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Ընկերության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հասցեն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բանկային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վավերապայմանները</w:t>
      </w:r>
      <w:r w:rsidRPr="002528F7">
        <w:rPr>
          <w:rFonts w:ascii="Arial AM" w:hAnsi="Arial AM" w:cs="GHEA Grapalat"/>
          <w:b/>
          <w:sz w:val="20"/>
          <w:szCs w:val="20"/>
          <w:lang w:val="hy-AM"/>
        </w:rPr>
        <w:t>`</w:t>
      </w:r>
    </w:p>
    <w:p w14:paraId="51B09615" w14:textId="77777777" w:rsidR="007862B1" w:rsidRPr="002528F7" w:rsidRDefault="007862B1" w:rsidP="007862B1">
      <w:pPr>
        <w:jc w:val="both"/>
        <w:rPr>
          <w:rFonts w:ascii="Arial AM" w:hAnsi="Arial AM" w:cs="GHEA Grapalat"/>
          <w:sz w:val="20"/>
          <w:szCs w:val="20"/>
          <w:u w:val="single"/>
          <w:lang w:val="hy-AM"/>
        </w:rPr>
      </w:pP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2528F7">
        <w:rPr>
          <w:rFonts w:ascii="Arial AM" w:hAnsi="Arial AM" w:cs="GHEA Grapalat"/>
          <w:sz w:val="20"/>
          <w:szCs w:val="20"/>
          <w:u w:val="single"/>
          <w:lang w:val="hy-AM"/>
        </w:rPr>
        <w:tab/>
      </w:r>
    </w:p>
    <w:p w14:paraId="7E7A931E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                             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ընկերության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անվանումը</w:t>
      </w:r>
    </w:p>
    <w:p w14:paraId="3F6AF0E4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u w:val="single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</w:p>
    <w:p w14:paraId="04A83293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                            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ընկերության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հասցեն</w:t>
      </w:r>
    </w:p>
    <w:p w14:paraId="43A8D96A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u w:val="single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</w:p>
    <w:p w14:paraId="3FA99133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            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ընկերությանը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սպասարկող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բանկի</w:t>
      </w:r>
      <w:r w:rsidRPr="002528F7">
        <w:rPr>
          <w:rFonts w:ascii="Arial AM" w:hAnsi="Arial AM"/>
          <w:sz w:val="18"/>
          <w:szCs w:val="18"/>
          <w:vertAlign w:val="superscript"/>
          <w:lang w:val="hy-AM"/>
        </w:rPr>
        <w:t xml:space="preserve"> </w:t>
      </w:r>
      <w:r w:rsidRPr="002528F7">
        <w:rPr>
          <w:rFonts w:ascii="Sylfaen" w:hAnsi="Sylfaen" w:cs="Sylfaen"/>
          <w:sz w:val="18"/>
          <w:szCs w:val="18"/>
          <w:vertAlign w:val="superscript"/>
          <w:lang w:val="hy-AM"/>
        </w:rPr>
        <w:t>անվանումը</w:t>
      </w:r>
    </w:p>
    <w:p w14:paraId="67341543" w14:textId="77777777" w:rsidR="007862B1" w:rsidRPr="002528F7" w:rsidRDefault="007862B1" w:rsidP="007862B1">
      <w:pPr>
        <w:jc w:val="both"/>
        <w:rPr>
          <w:rFonts w:ascii="Arial AM" w:hAnsi="Arial AM"/>
          <w:sz w:val="18"/>
          <w:szCs w:val="18"/>
          <w:u w:val="single"/>
          <w:vertAlign w:val="superscript"/>
          <w:lang w:val="hy-AM"/>
        </w:rPr>
      </w:pP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  <w:r w:rsidRPr="002528F7">
        <w:rPr>
          <w:rFonts w:ascii="Arial AM" w:hAnsi="Arial AM"/>
          <w:sz w:val="18"/>
          <w:szCs w:val="18"/>
          <w:u w:val="single"/>
          <w:vertAlign w:val="superscript"/>
          <w:lang w:val="hy-AM"/>
        </w:rPr>
        <w:tab/>
      </w:r>
    </w:p>
    <w:p w14:paraId="54208CF8" w14:textId="77777777" w:rsidR="006E35C3" w:rsidRPr="002528F7" w:rsidRDefault="006E35C3" w:rsidP="007862B1">
      <w:pPr>
        <w:jc w:val="both"/>
        <w:rPr>
          <w:rFonts w:ascii="Arial AM" w:hAnsi="Arial AM"/>
          <w:sz w:val="18"/>
          <w:szCs w:val="18"/>
          <w:u w:val="single"/>
          <w:vertAlign w:val="superscript"/>
          <w:lang w:val="hy-AM"/>
        </w:rPr>
      </w:pPr>
    </w:p>
    <w:p w14:paraId="7FCCF9EE" w14:textId="77777777" w:rsidR="00334B2F" w:rsidRPr="002528F7" w:rsidRDefault="00334B2F" w:rsidP="00334B2F">
      <w:pPr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Կ</w:t>
      </w:r>
      <w:r w:rsidRPr="002528F7">
        <w:rPr>
          <w:rFonts w:ascii="Arial AM" w:hAnsi="Arial AM"/>
          <w:sz w:val="20"/>
          <w:szCs w:val="20"/>
          <w:lang w:val="hy-AM"/>
        </w:rPr>
        <w:t>.</w:t>
      </w:r>
      <w:r w:rsidRPr="002528F7">
        <w:rPr>
          <w:rFonts w:ascii="Sylfaen" w:hAnsi="Sylfaen" w:cs="Sylfaen"/>
          <w:sz w:val="20"/>
          <w:szCs w:val="20"/>
          <w:lang w:val="hy-AM"/>
        </w:rPr>
        <w:t>Տ</w:t>
      </w:r>
    </w:p>
    <w:p w14:paraId="759D189E" w14:textId="77777777" w:rsidR="00334B2F" w:rsidRPr="002528F7" w:rsidRDefault="00334B2F" w:rsidP="00334B2F">
      <w:pPr>
        <w:jc w:val="both"/>
        <w:rPr>
          <w:rFonts w:ascii="Arial AM" w:hAnsi="Arial AM"/>
          <w:sz w:val="20"/>
          <w:szCs w:val="20"/>
          <w:lang w:val="hy-AM"/>
        </w:rPr>
      </w:pPr>
    </w:p>
    <w:p w14:paraId="26C65AAA" w14:textId="77777777" w:rsidR="00334B2F" w:rsidRPr="002528F7" w:rsidRDefault="00334B2F" w:rsidP="00334B2F">
      <w:pPr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Օր</w:t>
      </w:r>
      <w:r w:rsidRPr="002528F7">
        <w:rPr>
          <w:rFonts w:ascii="Arial AM" w:hAnsi="Arial AM"/>
          <w:sz w:val="20"/>
          <w:szCs w:val="20"/>
          <w:lang w:val="hy-AM"/>
        </w:rPr>
        <w:t>/</w:t>
      </w:r>
      <w:r w:rsidRPr="002528F7">
        <w:rPr>
          <w:rFonts w:ascii="Sylfaen" w:hAnsi="Sylfaen" w:cs="Sylfaen"/>
          <w:sz w:val="20"/>
          <w:szCs w:val="20"/>
          <w:lang w:val="hy-AM"/>
        </w:rPr>
        <w:t>ամիս</w:t>
      </w:r>
      <w:r w:rsidRPr="002528F7">
        <w:rPr>
          <w:rFonts w:ascii="Arial AM" w:hAnsi="Arial AM"/>
          <w:sz w:val="20"/>
          <w:szCs w:val="20"/>
          <w:lang w:val="hy-AM"/>
        </w:rPr>
        <w:t>/</w:t>
      </w:r>
      <w:r w:rsidRPr="002528F7">
        <w:rPr>
          <w:rFonts w:ascii="Sylfaen" w:hAnsi="Sylfaen" w:cs="Sylfaen"/>
          <w:sz w:val="20"/>
          <w:szCs w:val="20"/>
          <w:lang w:val="hy-AM"/>
        </w:rPr>
        <w:t>տարի</w:t>
      </w:r>
    </w:p>
    <w:p w14:paraId="2290E993" w14:textId="77777777" w:rsidR="006E35C3" w:rsidRPr="002528F7" w:rsidRDefault="006E35C3" w:rsidP="007862B1">
      <w:pPr>
        <w:jc w:val="both"/>
        <w:rPr>
          <w:rFonts w:ascii="Arial AM" w:hAnsi="Arial AM"/>
          <w:sz w:val="18"/>
          <w:szCs w:val="18"/>
          <w:vertAlign w:val="superscript"/>
          <w:lang w:val="hy-AM"/>
        </w:rPr>
      </w:pPr>
    </w:p>
    <w:p w14:paraId="2C5D80A0" w14:textId="77777777" w:rsidR="007862B1" w:rsidRPr="002528F7" w:rsidRDefault="007862B1" w:rsidP="007862B1">
      <w:pPr>
        <w:jc w:val="both"/>
        <w:rPr>
          <w:rFonts w:ascii="Arial AM" w:hAnsi="Arial AM" w:cs="GHEA Grapalat"/>
          <w:i/>
          <w:sz w:val="18"/>
          <w:szCs w:val="18"/>
          <w:lang w:val="hy-AM"/>
        </w:rPr>
      </w:pPr>
    </w:p>
    <w:p w14:paraId="1A1C33E6" w14:textId="77777777" w:rsidR="006E35C3" w:rsidRPr="002528F7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i/>
          <w:sz w:val="16"/>
          <w:szCs w:val="16"/>
          <w:lang w:val="hy-AM"/>
        </w:rPr>
      </w:pPr>
      <w:r w:rsidRPr="002528F7">
        <w:rPr>
          <w:rFonts w:ascii="Arial AM" w:hAnsi="Arial AM" w:cs="Sylfaen"/>
          <w:i/>
          <w:sz w:val="16"/>
          <w:szCs w:val="16"/>
          <w:lang w:val="hy-AM"/>
        </w:rPr>
        <w:t xml:space="preserve">*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է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հանձնաժողովի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քարտուղարի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կողմից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`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մինչև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հրավերը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տեղեկագրում</w:t>
      </w:r>
      <w:r w:rsidRPr="002528F7">
        <w:rPr>
          <w:rFonts w:ascii="Arial AM" w:hAnsi="Arial AM"/>
          <w:i/>
          <w:sz w:val="16"/>
          <w:szCs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szCs w:val="16"/>
          <w:lang w:val="hy-AM"/>
        </w:rPr>
        <w:t>հրապարակելը</w:t>
      </w:r>
      <w:r w:rsidRPr="002528F7">
        <w:rPr>
          <w:rFonts w:ascii="Arial AM" w:hAnsi="Arial AM"/>
          <w:i/>
          <w:sz w:val="16"/>
          <w:szCs w:val="16"/>
          <w:lang w:val="hy-AM"/>
        </w:rPr>
        <w:t>:</w:t>
      </w:r>
    </w:p>
    <w:p w14:paraId="46FFB3C1" w14:textId="77777777" w:rsidR="00595213" w:rsidRPr="002528F7" w:rsidRDefault="007862B1" w:rsidP="00091EBC">
      <w:pPr>
        <w:pStyle w:val="31"/>
        <w:spacing w:line="240" w:lineRule="auto"/>
        <w:jc w:val="right"/>
        <w:rPr>
          <w:rFonts w:ascii="Arial AM" w:hAnsi="Arial AM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95213" w:rsidRPr="002528F7" w14:paraId="64B52A6B" w14:textId="77777777" w:rsidTr="000C108E">
        <w:trPr>
          <w:trHeight w:val="41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A9FCB9A" w14:textId="77777777" w:rsidR="00595213" w:rsidRPr="000C108E" w:rsidRDefault="00595213" w:rsidP="00CB0ADE">
            <w:pPr>
              <w:rPr>
                <w:rFonts w:ascii="Arial AM" w:hAnsi="Arial AM" w:cs="Sylfaen"/>
                <w:b/>
                <w:bCs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lastRenderedPageBreak/>
              <w:t xml:space="preserve">1.                                                              </w:t>
            </w:r>
            <w:r w:rsidRPr="000C108E">
              <w:rPr>
                <w:rFonts w:ascii="Sylfaen" w:hAnsi="Sylfaen" w:cs="Sylfaen"/>
                <w:b/>
                <w:bCs/>
                <w:sz w:val="16"/>
                <w:szCs w:val="16"/>
              </w:rPr>
              <w:t>ՎՃԱՐՄԱՆ</w:t>
            </w:r>
            <w:r w:rsidRPr="000C108E">
              <w:rPr>
                <w:rFonts w:ascii="Arial AM" w:hAnsi="Arial AM" w:cs="Arial"/>
                <w:b/>
                <w:bCs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b/>
                <w:bCs/>
                <w:sz w:val="16"/>
                <w:szCs w:val="16"/>
              </w:rPr>
              <w:t>ՊԱՀԱՆՋԱԳԻՐ</w:t>
            </w:r>
            <w:r w:rsidRPr="000C108E">
              <w:rPr>
                <w:rFonts w:ascii="Arial AM" w:hAnsi="Arial AM" w:cs="Sylfaen"/>
                <w:b/>
                <w:bCs/>
                <w:sz w:val="16"/>
                <w:szCs w:val="16"/>
              </w:rPr>
              <w:t xml:space="preserve">* </w:t>
            </w:r>
          </w:p>
          <w:p w14:paraId="3F52C0A4" w14:textId="77777777" w:rsidR="00595213" w:rsidRPr="000C108E" w:rsidRDefault="00595213" w:rsidP="00CB0ADE">
            <w:pPr>
              <w:jc w:val="center"/>
              <w:rPr>
                <w:rFonts w:ascii="Arial AM" w:hAnsi="Arial AM" w:cs="Arial"/>
                <w:bCs/>
                <w:i/>
                <w:sz w:val="16"/>
                <w:szCs w:val="16"/>
              </w:rPr>
            </w:pPr>
          </w:p>
        </w:tc>
      </w:tr>
      <w:tr w:rsidR="00595213" w:rsidRPr="002528F7" w14:paraId="6971A942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52938B8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2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Թիվ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</w:p>
        </w:tc>
      </w:tr>
      <w:tr w:rsidR="00595213" w:rsidRPr="002528F7" w14:paraId="1F42C94C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8772E94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3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 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Ներկայացման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ամսաթիվը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`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"___" 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 xml:space="preserve">___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20___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>.</w:t>
            </w:r>
          </w:p>
        </w:tc>
      </w:tr>
      <w:tr w:rsidR="00595213" w:rsidRPr="002528F7" w14:paraId="57C46184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3120CE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4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Վճարողի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,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կամ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ազգանուն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Ընկերություն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12FDB4CF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3DDE743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5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սպասարկող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Ֆինանսական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կազմակերպություն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(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բանկ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)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79919479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A0E16E8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6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հաշվի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համարը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6F7DD35D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F9F020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7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ՀՎՀՀ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4D4F6D8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9228B86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8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ՀԾՀ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7C47BB4C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B2958FC" w14:textId="37C0E4B4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9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,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կամ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ազգանուն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  <w:r w:rsidR="000C108E"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="000C108E" w:rsidRPr="000C108E">
              <w:rPr>
                <w:rFonts w:ascii="Sylfaen" w:hAnsi="Sylfaen"/>
                <w:iCs/>
                <w:sz w:val="16"/>
                <w:szCs w:val="16"/>
                <w:lang w:val="hy-AM"/>
              </w:rPr>
              <w:t xml:space="preserve"> </w:t>
            </w:r>
            <w:r w:rsidR="000C108E" w:rsidRPr="00ED24AF">
              <w:rPr>
                <w:rFonts w:ascii="Sylfaen" w:hAnsi="Sylfaen"/>
                <w:iCs/>
                <w:sz w:val="18"/>
                <w:szCs w:val="18"/>
                <w:lang w:val="hy-AM"/>
              </w:rPr>
              <w:t>ՀՀ Արմավիրի մարզի Արաքսի համայնքապետարան</w:t>
            </w:r>
          </w:p>
        </w:tc>
      </w:tr>
      <w:tr w:rsidR="00595213" w:rsidRPr="002528F7" w14:paraId="1E601B3A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6E94745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ru-RU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 xml:space="preserve">10.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ՀԾՀ</w:t>
            </w: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>)</w:t>
            </w:r>
          </w:p>
        </w:tc>
      </w:tr>
      <w:tr w:rsidR="00595213" w:rsidRPr="002528F7" w14:paraId="153C8455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8014EE5" w14:textId="6DAB9BE5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11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ՀՎՀՀ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  <w:r w:rsidR="00ED24AF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     </w:t>
            </w:r>
            <w:r w:rsidR="000C108E"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="000C108E" w:rsidRPr="00ED24AF">
              <w:rPr>
                <w:rFonts w:ascii="Sylfaen" w:hAnsi="Sylfaen" w:cs="Arial"/>
                <w:sz w:val="18"/>
                <w:szCs w:val="18"/>
                <w:lang w:val="hy-AM"/>
              </w:rPr>
              <w:t>04440435</w:t>
            </w:r>
          </w:p>
        </w:tc>
      </w:tr>
      <w:tr w:rsidR="00595213" w:rsidRPr="002528F7" w14:paraId="0EAAF759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DAD5BE3" w14:textId="18C79D24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2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սպասարկող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Ֆինանսական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կազմակերպություն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բանկ</w:t>
            </w:r>
            <w:r w:rsidRPr="00ED24AF">
              <w:rPr>
                <w:rFonts w:ascii="Arial AM" w:hAnsi="Arial AM" w:cs="Sylfaen"/>
                <w:sz w:val="18"/>
                <w:szCs w:val="18"/>
              </w:rPr>
              <w:t>)</w:t>
            </w:r>
            <w:r w:rsidRPr="00ED24AF">
              <w:rPr>
                <w:rFonts w:ascii="Arial AM" w:hAnsi="Arial AM" w:cs="Arial"/>
                <w:sz w:val="18"/>
                <w:szCs w:val="18"/>
              </w:rPr>
              <w:t>`</w:t>
            </w:r>
            <w:r w:rsidR="000C108E" w:rsidRPr="00ED24AF">
              <w:rPr>
                <w:rFonts w:ascii="Arial AM" w:hAnsi="Arial AM" w:cs="Arial"/>
                <w:sz w:val="18"/>
                <w:szCs w:val="18"/>
              </w:rPr>
              <w:t xml:space="preserve"> </w:t>
            </w:r>
            <w:r w:rsidR="000C108E" w:rsidRPr="00ED24AF">
              <w:rPr>
                <w:rFonts w:ascii="Sylfaen" w:hAnsi="Sylfaen" w:cs="Arial"/>
                <w:sz w:val="18"/>
                <w:szCs w:val="18"/>
                <w:lang w:val="hy-AM"/>
              </w:rPr>
              <w:t xml:space="preserve"> ՀՀ ՖՆ ԳՎ</w:t>
            </w:r>
          </w:p>
        </w:tc>
      </w:tr>
      <w:tr w:rsidR="00595213" w:rsidRPr="002528F7" w14:paraId="5748E277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FDFC9AD" w14:textId="6CD3F9B5" w:rsidR="00595213" w:rsidRPr="00ED24AF" w:rsidRDefault="00595213" w:rsidP="00CB0ADE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3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հաշվի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համարը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B65222">
              <w:rPr>
                <w:rFonts w:ascii="Arial AM" w:hAnsi="Arial AM" w:cs="Arial"/>
                <w:sz w:val="16"/>
                <w:szCs w:val="16"/>
              </w:rPr>
              <w:t>(</w:t>
            </w:r>
            <w:r w:rsidRPr="00B65222">
              <w:rPr>
                <w:rFonts w:ascii="Sylfaen" w:hAnsi="Sylfaen" w:cs="Sylfaen"/>
                <w:sz w:val="16"/>
                <w:szCs w:val="16"/>
              </w:rPr>
              <w:t>հշ</w:t>
            </w:r>
            <w:r w:rsidRPr="00B65222">
              <w:rPr>
                <w:rFonts w:ascii="Arial AM" w:hAnsi="Arial AM" w:cs="Arial"/>
                <w:sz w:val="16"/>
                <w:szCs w:val="16"/>
              </w:rPr>
              <w:t>.N)</w:t>
            </w:r>
            <w:r w:rsidR="00ED24AF" w:rsidRPr="00B65222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  </w:t>
            </w:r>
            <w:r w:rsidR="00A707AC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      </w:t>
            </w:r>
            <w:r w:rsidR="00ED24AF" w:rsidRPr="00B65222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</w:t>
            </w:r>
            <w:r w:rsidR="00B65222" w:rsidRPr="00B65222">
              <w:rPr>
                <w:rFonts w:ascii="Sylfaen" w:hAnsi="Sylfaen"/>
                <w:sz w:val="20"/>
                <w:szCs w:val="20"/>
                <w:lang w:val="hy-AM"/>
              </w:rPr>
              <w:t>900322001190</w:t>
            </w:r>
          </w:p>
        </w:tc>
      </w:tr>
      <w:tr w:rsidR="00595213" w:rsidRPr="002528F7" w14:paraId="784B28D2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224C94C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4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Գումարը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Arial"/>
                <w:sz w:val="16"/>
                <w:szCs w:val="16"/>
                <w:lang w:val="ru-RU"/>
              </w:rPr>
              <w:t>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թվերով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և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բառերով</w:t>
            </w: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>)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</w:p>
        </w:tc>
      </w:tr>
      <w:tr w:rsidR="00595213" w:rsidRPr="002528F7" w14:paraId="59B6298F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669F3AD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15.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Ակցեպտավորված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գումարը՝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թվերով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և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բառերով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)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(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նախատեսված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նշված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գումարի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մասնակի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ակցեպտի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համար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որը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կիրառվում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)</w:t>
            </w:r>
          </w:p>
        </w:tc>
      </w:tr>
      <w:tr w:rsidR="00595213" w:rsidRPr="002528F7" w14:paraId="1284FB43" w14:textId="77777777" w:rsidTr="000C108E">
        <w:trPr>
          <w:trHeight w:val="30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653A93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ru-RU"/>
              </w:rPr>
              <w:t>6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Արժույթը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բառերով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և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կոդով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)`</w:t>
            </w:r>
          </w:p>
        </w:tc>
      </w:tr>
      <w:tr w:rsidR="00595213" w:rsidRPr="002528F7" w14:paraId="507C90DB" w14:textId="77777777" w:rsidTr="000C108E">
        <w:trPr>
          <w:trHeight w:val="407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2A7F55C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7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Գործարքի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(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վճարման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)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նպատակը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`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Arial AM" w:hAnsi="Arial AM" w:cs="Sylfaen"/>
                <w:bCs/>
                <w:i/>
                <w:sz w:val="16"/>
                <w:szCs w:val="16"/>
              </w:rPr>
              <w:t>(</w:t>
            </w:r>
            <w:r w:rsidR="00631658" w:rsidRPr="000C108E">
              <w:rPr>
                <w:rFonts w:ascii="Sylfaen" w:hAnsi="Sylfaen" w:cs="Sylfaen"/>
                <w:bCs/>
                <w:i/>
                <w:sz w:val="16"/>
                <w:szCs w:val="16"/>
              </w:rPr>
              <w:t>որակավորման</w:t>
            </w:r>
            <w:r w:rsidR="00631658" w:rsidRPr="000C108E">
              <w:rPr>
                <w:rFonts w:ascii="Arial AM" w:hAnsi="Arial AM" w:cs="Sylfaen"/>
                <w:bCs/>
                <w:i/>
                <w:sz w:val="16"/>
                <w:szCs w:val="16"/>
              </w:rPr>
              <w:t xml:space="preserve"> </w:t>
            </w:r>
            <w:r w:rsidR="00631658" w:rsidRPr="000C108E">
              <w:rPr>
                <w:rFonts w:ascii="Sylfaen" w:hAnsi="Sylfaen" w:cs="Sylfaen"/>
                <w:bCs/>
                <w:i/>
                <w:sz w:val="16"/>
                <w:szCs w:val="16"/>
              </w:rPr>
              <w:t>ա</w:t>
            </w:r>
            <w:r w:rsidRPr="000C108E">
              <w:rPr>
                <w:rFonts w:ascii="Sylfaen" w:hAnsi="Sylfaen" w:cs="Sylfaen"/>
                <w:bCs/>
                <w:i/>
                <w:sz w:val="16"/>
                <w:szCs w:val="16"/>
              </w:rPr>
              <w:t>պահովմ</w:t>
            </w:r>
            <w:r w:rsidRPr="000C108E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ան</w:t>
            </w:r>
            <w:r w:rsidRPr="000C108E">
              <w:rPr>
                <w:rFonts w:ascii="Arial AM" w:hAnsi="Arial AM" w:cs="Sylfaen"/>
                <w:bCs/>
                <w:i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համար</w:t>
            </w:r>
            <w:r w:rsidRPr="000C108E">
              <w:rPr>
                <w:rFonts w:ascii="Arial AM" w:hAnsi="Arial AM" w:cs="Sylfaen"/>
                <w:bCs/>
                <w:i/>
                <w:sz w:val="16"/>
                <w:szCs w:val="16"/>
              </w:rPr>
              <w:t>)</w:t>
            </w:r>
          </w:p>
        </w:tc>
      </w:tr>
      <w:tr w:rsidR="00595213" w:rsidRPr="002528F7" w14:paraId="79F4A464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58B6DACC" w14:textId="39A5266D" w:rsidR="00595213" w:rsidRPr="00B65222" w:rsidRDefault="00595213" w:rsidP="000C108E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1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8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կատարման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հիմքերը՝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(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Փաստաթղթերի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անվանումը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,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այդ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թվում՝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տուժանքի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մասին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համաձայնագիրը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դրանց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համարները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>,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պ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այմանագրի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ծածկագիրը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որի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հիման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վրա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կատարվում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գանձումը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)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`</w:t>
            </w:r>
            <w:r w:rsidR="00B65222">
              <w:rPr>
                <w:rFonts w:asciiTheme="minorHAnsi" w:hAnsiTheme="minorHAnsi" w:cs="Sylfaen"/>
                <w:sz w:val="16"/>
                <w:szCs w:val="16"/>
                <w:lang w:val="hy-AM"/>
              </w:rPr>
              <w:t xml:space="preserve">   </w:t>
            </w:r>
            <w:r w:rsidR="00B65222" w:rsidRPr="002528F7">
              <w:rPr>
                <w:rFonts w:ascii="Sylfaen" w:hAnsi="Sylfaen" w:cs="Sylfaen"/>
                <w:b/>
                <w:lang w:val="hy-AM"/>
              </w:rPr>
              <w:t xml:space="preserve"> </w:t>
            </w:r>
            <w:r w:rsidR="00B65222" w:rsidRPr="00B65222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ԱՄԱՀ</w:t>
            </w:r>
            <w:r w:rsidR="00B65222" w:rsidRPr="00B65222">
              <w:rPr>
                <w:rFonts w:ascii="Arial AM" w:hAnsi="Arial AM" w:cs="Sylfaen"/>
                <w:bCs/>
                <w:sz w:val="20"/>
                <w:szCs w:val="20"/>
                <w:lang w:val="hy-AM"/>
              </w:rPr>
              <w:t>-</w:t>
            </w:r>
            <w:r w:rsidR="00B65222" w:rsidRPr="00B65222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ՃԳ</w:t>
            </w:r>
            <w:r w:rsidR="00B65222" w:rsidRPr="00B65222">
              <w:rPr>
                <w:rFonts w:ascii="Arial AM" w:hAnsi="Arial AM" w:cs="Sylfaen"/>
                <w:bCs/>
                <w:sz w:val="20"/>
                <w:szCs w:val="20"/>
                <w:lang w:val="hy-AM"/>
              </w:rPr>
              <w:t>-</w:t>
            </w:r>
            <w:r w:rsidR="00B65222" w:rsidRPr="00B65222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ԲՄԱՇՁԲ</w:t>
            </w:r>
            <w:r w:rsidR="00B65222" w:rsidRPr="00B65222">
              <w:rPr>
                <w:rFonts w:ascii="Arial AM" w:hAnsi="Arial AM" w:cs="Sylfaen"/>
                <w:bCs/>
                <w:sz w:val="20"/>
                <w:szCs w:val="20"/>
                <w:lang w:val="hy-AM"/>
              </w:rPr>
              <w:t>-24/33</w:t>
            </w:r>
          </w:p>
        </w:tc>
      </w:tr>
      <w:tr w:rsidR="00595213" w:rsidRPr="002528F7" w14:paraId="52758A43" w14:textId="77777777" w:rsidTr="000C108E">
        <w:trPr>
          <w:trHeight w:val="80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95379D4" w14:textId="77777777" w:rsidR="00595213" w:rsidRPr="000C108E" w:rsidRDefault="00595213" w:rsidP="00CB0ADE">
            <w:pPr>
              <w:rPr>
                <w:rFonts w:ascii="Arial AM" w:hAnsi="Arial AM" w:cs="Arial"/>
                <w:sz w:val="16"/>
                <w:szCs w:val="16"/>
                <w:lang w:val="hy-AM"/>
              </w:rPr>
            </w:pPr>
          </w:p>
        </w:tc>
      </w:tr>
      <w:tr w:rsidR="00595213" w:rsidRPr="002528F7" w14:paraId="49551CED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2461ACA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hy-AM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19.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պայմանները՝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                               &lt;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ակցեպտավորված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վճարում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&gt;</w:t>
            </w:r>
          </w:p>
          <w:p w14:paraId="567E60D1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ru-RU"/>
              </w:rPr>
            </w:pPr>
          </w:p>
        </w:tc>
      </w:tr>
      <w:tr w:rsidR="00595213" w:rsidRPr="002528F7" w14:paraId="4A48514C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438943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20.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Առդիր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էջերի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քանակը՝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 xml:space="preserve">    </w:t>
            </w:r>
            <w:r w:rsidRPr="000C108E">
              <w:rPr>
                <w:rFonts w:ascii="Arial AM" w:hAnsi="Arial AM" w:cs="Arial"/>
                <w:sz w:val="16"/>
                <w:szCs w:val="16"/>
              </w:rPr>
              <w:t xml:space="preserve">--- 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 xml:space="preserve">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էջ</w:t>
            </w:r>
          </w:p>
          <w:p w14:paraId="76F5AF05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  <w:lang w:val="hy-AM"/>
              </w:rPr>
            </w:pPr>
          </w:p>
        </w:tc>
      </w:tr>
      <w:tr w:rsidR="00595213" w:rsidRPr="002528F7" w14:paraId="254D9D03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39B76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Courier New"/>
                <w:sz w:val="16"/>
                <w:szCs w:val="16"/>
              </w:rPr>
              <w:t> </w:t>
            </w: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>22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Շահառուի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ստորագրությունները</w:t>
            </w:r>
          </w:p>
          <w:p w14:paraId="2F4FE951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</w:p>
          <w:p w14:paraId="27B68E09" w14:textId="77777777" w:rsidR="00595213" w:rsidRPr="000C108E" w:rsidRDefault="00595213" w:rsidP="00CB0ADE">
            <w:pPr>
              <w:jc w:val="right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2173BF4C" w14:textId="77777777" w:rsidR="00595213" w:rsidRPr="000C108E" w:rsidRDefault="00595213" w:rsidP="00CB0ADE">
            <w:pPr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707E79C8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</w:p>
          <w:p w14:paraId="3F12F02F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5494FEBC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</w:p>
          <w:p w14:paraId="72FD4CF5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22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7A7E4AF6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                     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Տ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5A0EB83A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E6277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Arial"/>
                <w:sz w:val="16"/>
                <w:szCs w:val="16"/>
                <w:lang w:val="hy-AM"/>
              </w:rPr>
              <w:t>2</w:t>
            </w:r>
            <w:r w:rsidRPr="000C108E">
              <w:rPr>
                <w:rFonts w:ascii="Arial AM" w:hAnsi="Arial AM" w:cs="Arial"/>
                <w:sz w:val="16"/>
                <w:szCs w:val="16"/>
              </w:rPr>
              <w:t>1.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</w:t>
            </w:r>
            <w:r w:rsidRPr="000C108E">
              <w:rPr>
                <w:rFonts w:ascii="Arial AM" w:hAnsi="Arial AM" w:cs="Courier New"/>
                <w:sz w:val="16"/>
                <w:szCs w:val="16"/>
              </w:rPr>
              <w:t> 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Վճարողի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ստորագրությունները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`</w:t>
            </w:r>
          </w:p>
          <w:p w14:paraId="7FD41717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</w:p>
          <w:p w14:paraId="0686BF7A" w14:textId="77777777" w:rsidR="00595213" w:rsidRPr="000C108E" w:rsidRDefault="00595213" w:rsidP="00CB0ADE">
            <w:pPr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                                               /____________________/</w:t>
            </w:r>
          </w:p>
          <w:p w14:paraId="7A6C67EF" w14:textId="77777777" w:rsidR="00595213" w:rsidRPr="000C108E" w:rsidRDefault="00595213" w:rsidP="00CB0ADE">
            <w:pPr>
              <w:jc w:val="right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2BDC3A01" w14:textId="77777777" w:rsidR="00595213" w:rsidRPr="000C108E" w:rsidRDefault="00595213" w:rsidP="00CB0ADE">
            <w:pPr>
              <w:jc w:val="right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3AAA0DB5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28DCAE53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</w:p>
          <w:p w14:paraId="35186A43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2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1.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            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Տ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04B16A74" w14:textId="77777777" w:rsidR="00595213" w:rsidRPr="000C108E" w:rsidRDefault="00595213" w:rsidP="00CB0ADE">
            <w:pPr>
              <w:jc w:val="right"/>
              <w:rPr>
                <w:rFonts w:ascii="Arial AM" w:hAnsi="Arial AM" w:cs="Sylfaen"/>
                <w:sz w:val="16"/>
                <w:szCs w:val="16"/>
              </w:rPr>
            </w:pPr>
          </w:p>
        </w:tc>
      </w:tr>
      <w:tr w:rsidR="00595213" w:rsidRPr="002528F7" w14:paraId="2EED1D9B" w14:textId="77777777" w:rsidTr="000C108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D8D50C3" w14:textId="3EB1EF0B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2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>4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ա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.  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Շահառուին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սպասարկող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ֆինանսական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կազմակերպություն</w:t>
            </w:r>
          </w:p>
          <w:p w14:paraId="2160060F" w14:textId="4B2C4CD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</w:pPr>
          </w:p>
          <w:p w14:paraId="7BD53048" w14:textId="7D8CB7C2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3CAA3B42" w14:textId="1A727DA6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69B02B9D" w14:textId="354AF9A2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/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ստորագրություն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/</w:t>
            </w:r>
          </w:p>
          <w:p w14:paraId="268621AB" w14:textId="7777777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02C66BBA" w14:textId="77777777" w:rsidR="00595213" w:rsidRPr="000C108E" w:rsidRDefault="00595213" w:rsidP="000C108E">
            <w:pPr>
              <w:jc w:val="center"/>
              <w:rPr>
                <w:rFonts w:ascii="Arial AM" w:hAnsi="Arial AM" w:cs="Arial"/>
                <w:sz w:val="16"/>
                <w:szCs w:val="16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14:paraId="111F6071" w14:textId="18579BC3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2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>3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ա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.  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Վճարողին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սպասարկող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ֆինանսական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կազմակերպություն</w:t>
            </w:r>
          </w:p>
          <w:p w14:paraId="7BC3866C" w14:textId="7777777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1708D6FF" w14:textId="7777777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</w:p>
          <w:p w14:paraId="492CAE8E" w14:textId="77777777" w:rsidR="00595213" w:rsidRPr="000C108E" w:rsidRDefault="00595213" w:rsidP="000C108E">
            <w:pPr>
              <w:jc w:val="center"/>
              <w:rPr>
                <w:rFonts w:ascii="Arial AM" w:hAnsi="Arial AM" w:cs="Tahoma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/____________________/</w:t>
            </w:r>
          </w:p>
          <w:p w14:paraId="52316716" w14:textId="73FF4E7F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/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ստորագրություն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/</w:t>
            </w:r>
          </w:p>
          <w:p w14:paraId="4C4C873D" w14:textId="77777777" w:rsidR="00595213" w:rsidRPr="000C108E" w:rsidRDefault="00595213" w:rsidP="000C108E">
            <w:pPr>
              <w:jc w:val="center"/>
              <w:rPr>
                <w:rFonts w:ascii="Arial AM" w:hAnsi="Arial AM" w:cs="Arial"/>
                <w:sz w:val="16"/>
                <w:szCs w:val="16"/>
                <w:lang w:val="hy-AM"/>
              </w:rPr>
            </w:pPr>
          </w:p>
        </w:tc>
      </w:tr>
      <w:tr w:rsidR="00595213" w:rsidRPr="002528F7" w14:paraId="0D37BE01" w14:textId="77777777" w:rsidTr="000C108E">
        <w:trPr>
          <w:trHeight w:val="910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5931B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24.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Տ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5A395DCE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65D0905C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0D3F022D" w14:textId="74DDD0A1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2</w:t>
            </w:r>
            <w:r w:rsidRPr="000C108E">
              <w:rPr>
                <w:rFonts w:ascii="Arial AM" w:hAnsi="Arial AM" w:cs="Sylfaen"/>
                <w:sz w:val="16"/>
                <w:szCs w:val="16"/>
                <w:lang w:val="hy-AM"/>
              </w:rPr>
              <w:t>4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                                                 "___" 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 xml:space="preserve">___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20___ 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>.</w:t>
            </w:r>
          </w:p>
          <w:p w14:paraId="45432947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7AFFAC42" w14:textId="7C999FD4" w:rsidR="00595213" w:rsidRPr="000C108E" w:rsidRDefault="00595213" w:rsidP="000C108E">
            <w:pPr>
              <w:jc w:val="center"/>
              <w:rPr>
                <w:rFonts w:ascii="Arial AM" w:hAnsi="Arial AM" w:cs="Arial"/>
                <w:sz w:val="16"/>
                <w:szCs w:val="1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8047D4" w14:textId="2C958539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23.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բ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.                                                                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Տ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</w:p>
          <w:p w14:paraId="7D50608F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0F955845" w14:textId="7F24A343" w:rsidR="00595213" w:rsidRPr="000C108E" w:rsidRDefault="00595213" w:rsidP="000C108E">
            <w:pPr>
              <w:jc w:val="center"/>
              <w:rPr>
                <w:rFonts w:ascii="Arial AM" w:hAnsi="Arial AM" w:cs="Sylfaen"/>
                <w:sz w:val="16"/>
                <w:szCs w:val="16"/>
              </w:rPr>
            </w:pPr>
          </w:p>
          <w:p w14:paraId="6F680E87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color w:val="000000"/>
                <w:sz w:val="16"/>
                <w:szCs w:val="16"/>
              </w:rPr>
            </w:pPr>
            <w:r w:rsidRPr="000C108E">
              <w:rPr>
                <w:rFonts w:ascii="Arial AM" w:hAnsi="Arial AM" w:cs="Sylfaen"/>
                <w:sz w:val="16"/>
                <w:szCs w:val="16"/>
              </w:rPr>
              <w:t>23.</w:t>
            </w:r>
            <w:r w:rsidRPr="000C108E">
              <w:rPr>
                <w:rFonts w:ascii="Sylfaen" w:hAnsi="Sylfaen" w:cs="Sylfaen"/>
                <w:sz w:val="16"/>
                <w:szCs w:val="16"/>
                <w:lang w:val="hy-AM"/>
              </w:rPr>
              <w:t>գ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>.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Կատարման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 </w:t>
            </w:r>
            <w:r w:rsidRPr="000C108E">
              <w:rPr>
                <w:rFonts w:ascii="Sylfaen" w:hAnsi="Sylfaen" w:cs="Sylfaen"/>
                <w:sz w:val="16"/>
                <w:szCs w:val="16"/>
              </w:rPr>
              <w:t>ամսաթիվը</w:t>
            </w:r>
            <w:r w:rsidRPr="000C108E">
              <w:rPr>
                <w:rFonts w:ascii="Arial AM" w:hAnsi="Arial AM" w:cs="Sylfaen"/>
                <w:sz w:val="16"/>
                <w:szCs w:val="16"/>
              </w:rPr>
              <w:t xml:space="preserve">`          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 xml:space="preserve">"___" 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 xml:space="preserve">___ </w:t>
            </w:r>
            <w:r w:rsidRPr="000C108E">
              <w:rPr>
                <w:rFonts w:ascii="Arial AM" w:hAnsi="Arial AM" w:cs="Tahoma"/>
                <w:color w:val="000000"/>
                <w:sz w:val="16"/>
                <w:szCs w:val="16"/>
              </w:rPr>
              <w:t>20___</w:t>
            </w:r>
            <w:r w:rsidRPr="000C108E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0C108E">
              <w:rPr>
                <w:rFonts w:ascii="Arial AM" w:hAnsi="Arial AM" w:cs="Sylfaen"/>
                <w:color w:val="000000"/>
                <w:sz w:val="16"/>
                <w:szCs w:val="16"/>
              </w:rPr>
              <w:t>.</w:t>
            </w:r>
          </w:p>
          <w:p w14:paraId="06024B7B" w14:textId="77777777" w:rsidR="00595213" w:rsidRPr="000C108E" w:rsidRDefault="00595213" w:rsidP="000C108E">
            <w:pPr>
              <w:jc w:val="center"/>
              <w:rPr>
                <w:rFonts w:ascii="Arial AM" w:hAnsi="Arial AM" w:cs="Sylfaen"/>
                <w:color w:val="000000"/>
                <w:sz w:val="16"/>
                <w:szCs w:val="16"/>
              </w:rPr>
            </w:pPr>
          </w:p>
          <w:p w14:paraId="717AC07F" w14:textId="77777777" w:rsidR="00595213" w:rsidRPr="000C108E" w:rsidRDefault="00595213" w:rsidP="000C108E">
            <w:pPr>
              <w:jc w:val="center"/>
              <w:rPr>
                <w:rFonts w:ascii="Arial AM" w:hAnsi="Arial AM" w:cs="Arial"/>
                <w:sz w:val="16"/>
                <w:szCs w:val="16"/>
              </w:rPr>
            </w:pPr>
          </w:p>
        </w:tc>
      </w:tr>
    </w:tbl>
    <w:p w14:paraId="2E80D533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1F7FDF25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07A04B36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2B721602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52C317D4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2175F656" w14:textId="77777777" w:rsidR="00595213" w:rsidRPr="002528F7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i/>
          <w:sz w:val="16"/>
          <w:lang w:val="hy-AM"/>
        </w:rPr>
        <w:t xml:space="preserve">* </w:t>
      </w:r>
      <w:r w:rsidRPr="002528F7">
        <w:rPr>
          <w:rFonts w:ascii="Sylfaen" w:hAnsi="Sylfaen" w:cs="Sylfaen"/>
          <w:i/>
          <w:sz w:val="16"/>
          <w:lang w:val="hy-AM"/>
        </w:rPr>
        <w:t>Վճարման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պահանջագիրը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է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համաձայն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սույն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հրավերով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սահմանված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lang w:val="hy-AM"/>
        </w:rPr>
        <w:t>«</w:t>
      </w:r>
      <w:r w:rsidRPr="002528F7">
        <w:rPr>
          <w:rFonts w:ascii="Sylfaen" w:hAnsi="Sylfaen" w:cs="Sylfaen"/>
          <w:i/>
          <w:sz w:val="16"/>
          <w:lang w:val="hy-AM"/>
        </w:rPr>
        <w:t>Վճարման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պահանջագրի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պարտադիր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վավերապայմանների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և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լրացման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կարգի</w:t>
      </w:r>
      <w:r w:rsidRPr="002528F7">
        <w:rPr>
          <w:rFonts w:ascii="Arial AM" w:hAnsi="Arial AM" w:cs="Arial AM"/>
          <w:i/>
          <w:sz w:val="16"/>
          <w:lang w:val="hy-AM"/>
        </w:rPr>
        <w:t>»</w:t>
      </w:r>
      <w:r w:rsidRPr="002528F7">
        <w:rPr>
          <w:rFonts w:ascii="Arial AM" w:hAnsi="Arial AM"/>
          <w:i/>
          <w:sz w:val="16"/>
          <w:lang w:val="hy-AM"/>
        </w:rPr>
        <w:t>:</w:t>
      </w:r>
    </w:p>
    <w:p w14:paraId="4577FE4F" w14:textId="77777777" w:rsidR="00631658" w:rsidRPr="000C108E" w:rsidRDefault="00595213" w:rsidP="00631658">
      <w:pPr>
        <w:jc w:val="center"/>
        <w:rPr>
          <w:rFonts w:ascii="Arial AM" w:hAnsi="Arial AM"/>
          <w:b/>
          <w:sz w:val="18"/>
          <w:szCs w:val="18"/>
          <w:lang w:val="nl-NL"/>
        </w:rPr>
      </w:pPr>
      <w:r w:rsidRPr="002528F7">
        <w:rPr>
          <w:rFonts w:ascii="Arial AM" w:hAnsi="Arial AM"/>
          <w:b/>
          <w:lang w:val="hy-AM"/>
        </w:rPr>
        <w:br w:type="page"/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lastRenderedPageBreak/>
        <w:t>Վճարման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պահանջագրի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պարտադիր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վավերապայմանները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և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լրացման</w:t>
      </w:r>
      <w:r w:rsidR="00631658" w:rsidRPr="000C108E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="00631658" w:rsidRPr="000C108E">
        <w:rPr>
          <w:rFonts w:ascii="Sylfaen" w:hAnsi="Sylfaen" w:cs="Sylfaen"/>
          <w:b/>
          <w:sz w:val="18"/>
          <w:szCs w:val="18"/>
          <w:lang w:val="hy-AM"/>
        </w:rPr>
        <w:t>ուղեցույցը</w:t>
      </w:r>
    </w:p>
    <w:p w14:paraId="2763F7F7" w14:textId="77777777" w:rsidR="00631658" w:rsidRPr="000C108E" w:rsidRDefault="00631658" w:rsidP="00631658">
      <w:pPr>
        <w:jc w:val="center"/>
        <w:rPr>
          <w:rFonts w:ascii="Arial AM" w:hAnsi="Arial AM"/>
          <w:b/>
          <w:sz w:val="18"/>
          <w:szCs w:val="18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0C108E" w14:paraId="2C832C8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7B59" w14:textId="77777777" w:rsidR="00631658" w:rsidRPr="000C108E" w:rsidRDefault="00631658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Հ</w:t>
            </w:r>
            <w:r w:rsidRPr="000C108E">
              <w:rPr>
                <w:rFonts w:ascii="Arial AM" w:hAnsi="Arial AM"/>
                <w:sz w:val="18"/>
                <w:szCs w:val="18"/>
              </w:rPr>
              <w:t>/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DD25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&lt;&lt;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պահանջագիր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&gt;&gt;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փաստաթղթի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D027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Նշված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դաշտի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>/</w:t>
            </w:r>
          </w:p>
          <w:p w14:paraId="05521760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վավերապայմանի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առկայությունը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1FC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Վավերապայմանի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լրացման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պահանջը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</w:p>
          <w:p w14:paraId="6D227EA8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(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գնումների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գործընթացի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հետ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կապված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D243" w14:textId="77777777" w:rsidR="00631658" w:rsidRPr="000C108E" w:rsidRDefault="00631658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Վավերապայմանը</w:t>
            </w:r>
          </w:p>
          <w:p w14:paraId="46CC4F72" w14:textId="77777777" w:rsidR="00631658" w:rsidRPr="000C108E" w:rsidRDefault="00631658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լրացնող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կողմը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` </w:t>
            </w:r>
          </w:p>
          <w:p w14:paraId="2710B2F7" w14:textId="77777777" w:rsidR="00631658" w:rsidRPr="000C108E" w:rsidRDefault="00631658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շահառուն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կամ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</w:rPr>
              <w:t>վճարողը</w:t>
            </w:r>
          </w:p>
          <w:p w14:paraId="46AE6C72" w14:textId="77777777" w:rsidR="00631658" w:rsidRPr="000C108E" w:rsidRDefault="00631658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(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գնումների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գործընթացի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հետ</w:t>
            </w:r>
            <w:r w:rsidRPr="000C108E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կապված</w:t>
            </w:r>
            <w:r w:rsidRPr="000C108E">
              <w:rPr>
                <w:rFonts w:ascii="Arial AM" w:hAnsi="Arial AM"/>
                <w:b/>
                <w:sz w:val="18"/>
                <w:szCs w:val="18"/>
              </w:rPr>
              <w:t>)</w:t>
            </w:r>
          </w:p>
        </w:tc>
      </w:tr>
      <w:tr w:rsidR="00631658" w:rsidRPr="000C108E" w14:paraId="77333E1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0C16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880C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2F52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131D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0D77" w14:textId="77777777" w:rsidR="00631658" w:rsidRPr="000C108E" w:rsidRDefault="00631658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0C108E">
              <w:rPr>
                <w:rFonts w:ascii="Arial AM" w:hAnsi="Arial AM"/>
                <w:b/>
                <w:sz w:val="18"/>
                <w:szCs w:val="18"/>
              </w:rPr>
              <w:t>5</w:t>
            </w:r>
          </w:p>
        </w:tc>
      </w:tr>
      <w:tr w:rsidR="00631658" w:rsidRPr="000C108E" w14:paraId="4D9E2A3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94A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EA6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Փաստաթղթի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A225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88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CA7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Փաստաթղթի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պահանջագիր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&gt;</w:t>
            </w:r>
          </w:p>
        </w:tc>
      </w:tr>
      <w:tr w:rsidR="00631658" w:rsidRPr="000C108E" w14:paraId="381DC9C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85D5" w14:textId="77777777" w:rsidR="00631658" w:rsidRPr="000C108E" w:rsidRDefault="00631658" w:rsidP="00CB0ADE">
            <w:pPr>
              <w:pStyle w:val="aff3"/>
              <w:numPr>
                <w:ilvl w:val="0"/>
                <w:numId w:val="17"/>
              </w:numPr>
              <w:contextualSpacing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1924" w14:textId="77777777" w:rsidR="00631658" w:rsidRPr="000C108E" w:rsidRDefault="00631658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4EF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789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29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ներկայացնելիս</w:t>
            </w:r>
          </w:p>
        </w:tc>
      </w:tr>
      <w:tr w:rsidR="00631658" w:rsidRPr="000C108E" w14:paraId="287C250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D833" w14:textId="77777777" w:rsidR="00631658" w:rsidRPr="000C108E" w:rsidRDefault="00631658" w:rsidP="00CB0ADE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F9BC" w14:textId="77777777" w:rsidR="00631658" w:rsidRPr="000C108E" w:rsidRDefault="00631658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001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FD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60F746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88F0" w14:textId="77777777" w:rsidR="00631658" w:rsidRPr="000C108E" w:rsidRDefault="00631658" w:rsidP="00CB0ADE">
            <w:pPr>
              <w:ind w:left="132" w:hanging="132"/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օրը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</w:p>
        </w:tc>
      </w:tr>
      <w:tr w:rsidR="00631658" w:rsidRPr="000C108E" w14:paraId="7A1927B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15BF" w14:textId="77777777" w:rsidR="00631658" w:rsidRPr="000C108E" w:rsidRDefault="00631658" w:rsidP="00CB0ADE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0D91" w14:textId="77777777" w:rsidR="00631658" w:rsidRPr="000C108E" w:rsidRDefault="00631658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0C108E">
              <w:rPr>
                <w:rFonts w:ascii="Arial AM" w:hAnsi="Arial AM" w:cs="Sylfaen"/>
                <w:sz w:val="18"/>
                <w:szCs w:val="18"/>
              </w:rPr>
              <w:t>,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անուն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2A9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0EE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195827F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անունը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գանձվի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անունը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ազգանունը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ֆիզիկական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իրավաբանական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տվյալներ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0C108E">
              <w:rPr>
                <w:rFonts w:ascii="Arial AM" w:hAnsi="Arial AM"/>
                <w:sz w:val="18"/>
                <w:szCs w:val="18"/>
              </w:rPr>
              <w:t>: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1CD6" w14:textId="77777777" w:rsidR="00631658" w:rsidRPr="000C108E" w:rsidRDefault="00631658" w:rsidP="00CB0ADE">
            <w:pPr>
              <w:ind w:left="252" w:hanging="252"/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3806287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F4F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A53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բանկը</w:t>
            </w:r>
            <w:r w:rsidRPr="000C108E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D226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F67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F40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3CE4A9A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D26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531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8B5B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D36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779A3E0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կազմակերպությունում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գանձվի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C58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6842AB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142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393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E864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367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1B747F6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սահմաված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հաշվառված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005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0C53ED1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A42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C4E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CB3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CD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36C5C4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ֆիզիկական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BB8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0F9515C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346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8EE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0C108E">
              <w:rPr>
                <w:rFonts w:ascii="Arial AM" w:hAnsi="Arial AM" w:cs="Sylfaen"/>
                <w:sz w:val="18"/>
                <w:szCs w:val="18"/>
              </w:rPr>
              <w:t>,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անուն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3FE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CCB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46AB17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անձի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ստացողի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տվյալներ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2CE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631658" w:rsidRPr="000C108E" w14:paraId="7F373CE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0D6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D72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A03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359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D4BB24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 w:cs="Sylfaen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գնումների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կապված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գործընթացում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F76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 w:cs="Sylfaen"/>
                <w:sz w:val="18"/>
                <w:szCs w:val="18"/>
                <w:lang w:val="ru-RU"/>
              </w:rPr>
              <w:t>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  <w:lang w:val="ru-RU"/>
              </w:rPr>
              <w:t>)</w:t>
            </w:r>
          </w:p>
        </w:tc>
      </w:tr>
      <w:tr w:rsidR="00631658" w:rsidRPr="000C108E" w14:paraId="3873B4E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47E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542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79ED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2D7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05E3538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lastRenderedPageBreak/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հաշվառված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հարկատու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09F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lastRenderedPageBreak/>
              <w:t>նախապես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lastRenderedPageBreak/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631658" w:rsidRPr="000C108E" w14:paraId="024FF62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02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lastRenderedPageBreak/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4FF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D474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4D8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9A7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631658" w:rsidRPr="000C108E" w14:paraId="7B7872A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483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CD6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E973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8C0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BCD218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գանձապետական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փոխանցվեն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գանձված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70F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631658" w:rsidRPr="000C108E" w14:paraId="18C760F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D40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9B8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թվերով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բառերով</w:t>
            </w:r>
            <w:r w:rsidRPr="000C108E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D18D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38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E5ABE9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B6C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</w:tc>
      </w:tr>
      <w:tr w:rsidR="00631658" w:rsidRPr="00CC539B" w14:paraId="77E4DE4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A7B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017A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գումարը՝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թվերով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բառերով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666F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843E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պարտադիր</w:t>
            </w:r>
          </w:p>
          <w:p w14:paraId="1B0E292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>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նախատեսված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գումարի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մասնակի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ակցեպտի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գնումների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կապված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5C9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>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եւ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>)</w:t>
            </w:r>
          </w:p>
        </w:tc>
      </w:tr>
      <w:tr w:rsidR="00631658" w:rsidRPr="000C108E" w14:paraId="34C5261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F4B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608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արժույթը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բառերով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կոդով</w:t>
            </w:r>
            <w:r w:rsidRPr="000C108E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1162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C8B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3F2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CC539B" w14:paraId="5B0E607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450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D1C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գործարքի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3D32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7DB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</w:rPr>
              <w:t>«</w:t>
            </w:r>
            <w:r w:rsidR="00627FA5"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որակավորման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ապահովման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0C108E">
              <w:rPr>
                <w:rFonts w:ascii="Arial AM" w:hAnsi="Arial AM"/>
                <w:sz w:val="18"/>
                <w:szCs w:val="18"/>
              </w:rPr>
              <w:t>»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5AB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`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հրավերով</w:t>
            </w:r>
          </w:p>
        </w:tc>
      </w:tr>
      <w:tr w:rsidR="00631658" w:rsidRPr="000C108E" w14:paraId="6A1D0F0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FB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034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հիմքերը՝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9F0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6A8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0A258F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գումարի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գանձման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և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հիմք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փաստաթղթի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տվյալները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որոնց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հիման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ներկայացնում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հիմք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պայմանագրի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,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ընթացակարգի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ծածկագիրը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ըստ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տուժանքի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մասին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համաձայնագրի</w:t>
            </w:r>
            <w:r w:rsidRPr="000C108E">
              <w:rPr>
                <w:rFonts w:ascii="Arial AM" w:hAnsi="Arial AM" w:cs="Arial"/>
                <w:sz w:val="18"/>
                <w:szCs w:val="18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1EE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շահառու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CC539B" w14:paraId="137983C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9511" w14:textId="77777777" w:rsidR="00631658" w:rsidRPr="000C108E" w:rsidDel="0010680B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A91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պայմանները՝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5B6F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7702" w14:textId="77777777" w:rsidR="00631658" w:rsidRPr="000C108E" w:rsidRDefault="00631658" w:rsidP="00CB0ADE">
            <w:pPr>
              <w:jc w:val="center"/>
              <w:rPr>
                <w:rFonts w:ascii="Arial AM" w:hAnsi="Arial AM" w:cs="Sylfaen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  <w:p w14:paraId="47FA5EB8" w14:textId="77777777" w:rsidR="00631658" w:rsidRPr="000C108E" w:rsidRDefault="00631658" w:rsidP="00CB0ADE">
            <w:pPr>
              <w:jc w:val="center"/>
              <w:rPr>
                <w:rFonts w:ascii="Arial AM" w:hAnsi="Arial AM" w:cs="Sylfaen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&lt;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&gt;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բառերը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, </w:t>
            </w:r>
          </w:p>
          <w:p w14:paraId="6B108E4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նշանակում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ստորագրելով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պահանջագիրը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տալիս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համաձայնությունը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գումարը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հաշվից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գանձելու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CE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</w:tc>
      </w:tr>
      <w:tr w:rsidR="00631658" w:rsidRPr="000C108E" w14:paraId="7B710AD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350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1F9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առդիր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էջերի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93A2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69C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07A769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ներկայացված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փաստաթղթերի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էջերի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քանակը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որոնք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տրամադրվեն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</w:rPr>
              <w:t>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բանկին</w:t>
            </w:r>
            <w:r w:rsidRPr="000C108E">
              <w:rPr>
                <w:rFonts w:ascii="Arial AM" w:hAnsi="Arial AM"/>
                <w:sz w:val="18"/>
                <w:szCs w:val="18"/>
              </w:rPr>
              <w:t>)</w:t>
            </w:r>
          </w:p>
          <w:p w14:paraId="1523B98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Եթ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լրացվել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հիմքեր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&gt;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դաշտը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տվյալը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պարտադիր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 w:cs="Sylfaen"/>
                <w:sz w:val="18"/>
                <w:szCs w:val="18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090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CC539B" w14:paraId="0664492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986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</w:rPr>
              <w:t>1.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724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AC83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099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23BA96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այս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դաշտը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Ընդ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պայմաններ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դաշտում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&gt;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ստորագրելով՝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համաձայնվում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 </w:t>
            </w:r>
            <w:r w:rsidRPr="000C108E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գումարը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հաշվից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գանձելու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դաշտում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:</w:t>
            </w:r>
          </w:p>
          <w:p w14:paraId="25DF01A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472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ստորագրվում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376A453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ստորագրությունը</w:t>
            </w:r>
          </w:p>
          <w:p w14:paraId="02EE2DE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</w:p>
        </w:tc>
      </w:tr>
      <w:tr w:rsidR="00631658" w:rsidRPr="00CC539B" w14:paraId="7AE6C1D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C453" w14:textId="77777777" w:rsidR="00631658" w:rsidRPr="000C108E" w:rsidRDefault="00631658" w:rsidP="00CB0ADE">
            <w:pPr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lastRenderedPageBreak/>
              <w:t>2</w:t>
            </w:r>
            <w:r w:rsidRPr="000C108E">
              <w:rPr>
                <w:rFonts w:ascii="Arial AM" w:hAnsi="Arial AM"/>
                <w:sz w:val="18"/>
                <w:szCs w:val="18"/>
              </w:rPr>
              <w:t>1.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7C7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7185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D84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</w:p>
          <w:p w14:paraId="2F9CEBC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կնիքի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առկայության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երբ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ներկայացնում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D0B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կնքվում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570BCDE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ներկայացնելիս</w:t>
            </w:r>
          </w:p>
        </w:tc>
      </w:tr>
      <w:tr w:rsidR="00631658" w:rsidRPr="000C108E" w14:paraId="541998A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A51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22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DFA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6076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519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  <w:p w14:paraId="1B7CF15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բանկ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C8AF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ստորագրվում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631658" w:rsidRPr="000C108E" w14:paraId="263AD2C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DF2F" w14:textId="77777777" w:rsidR="00631658" w:rsidRPr="000C108E" w:rsidRDefault="00631658" w:rsidP="00CB0ADE">
            <w:pPr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22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07D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56A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AE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` </w:t>
            </w:r>
          </w:p>
          <w:p w14:paraId="1FC97371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կնիքի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առկայության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7E2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կնքվում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5A19AE2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բանկ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ներկայացնելիս</w:t>
            </w:r>
          </w:p>
        </w:tc>
      </w:tr>
      <w:tr w:rsidR="00631658" w:rsidRPr="000C108E" w14:paraId="0309AA5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B0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16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AA4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70E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E96405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լի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E4B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3261309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54E6" w14:textId="77777777" w:rsidR="00631658" w:rsidRPr="000C108E" w:rsidRDefault="00631658" w:rsidP="00CB0ADE">
            <w:pPr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C31E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դրոշմա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կնիքը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0BEC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52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00CD98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լի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115E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49649B0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05B3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77E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ամսաթիվը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ժամը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89AA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2EE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C2C10B7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կատարման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ամսաթիվը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ժամը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156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1831485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A692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F8C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6D37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B41D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015B445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9F1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4288BF2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0050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բ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BF74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շահառռւին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դրոշմա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7612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5B78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5F6D6A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վերջինիս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դրոշմակնիքը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5FC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631658" w:rsidRPr="000C108E" w14:paraId="6457CF6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C476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Arial AM" w:hAnsi="Arial AM"/>
                <w:sz w:val="18"/>
                <w:szCs w:val="18"/>
              </w:rPr>
              <w:t>2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0C108E">
              <w:rPr>
                <w:rFonts w:ascii="Arial AM" w:hAnsi="Arial AM"/>
                <w:sz w:val="18"/>
                <w:szCs w:val="18"/>
              </w:rPr>
              <w:t>.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AA6C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շահառռւին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ամսաթիվը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ժամը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DCFB" w14:textId="77777777" w:rsidR="00631658" w:rsidRPr="000C108E" w:rsidRDefault="006C4836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</w:rPr>
              <w:t>Պ</w:t>
            </w:r>
            <w:r w:rsidR="00631658" w:rsidRPr="000C108E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6AAB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32EAE1A9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վերջինիս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,  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սույն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տվյալները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են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0C108E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0C108E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0C108E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EB6E" w14:textId="77777777" w:rsidR="00631658" w:rsidRPr="000C108E" w:rsidRDefault="00631658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</w:tbl>
    <w:p w14:paraId="17BC6063" w14:textId="77777777" w:rsidR="00631658" w:rsidRPr="002528F7" w:rsidRDefault="00631658" w:rsidP="00631658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30CA71C2" w14:textId="77777777" w:rsidR="00631658" w:rsidRPr="002528F7" w:rsidRDefault="00631658" w:rsidP="00631658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617AF75E" w14:textId="77777777" w:rsidR="00631658" w:rsidRPr="002528F7" w:rsidRDefault="00631658" w:rsidP="00631658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4570AD76" w14:textId="77777777" w:rsidR="00631658" w:rsidRPr="002528F7" w:rsidRDefault="00631658" w:rsidP="00631658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16F7756E" w14:textId="1C6BA37E" w:rsidR="00091EBC" w:rsidRPr="000C108E" w:rsidRDefault="00091EBC" w:rsidP="00265A5A">
      <w:pPr>
        <w:pStyle w:val="31"/>
        <w:spacing w:line="240" w:lineRule="auto"/>
        <w:ind w:firstLine="0"/>
        <w:jc w:val="right"/>
        <w:rPr>
          <w:rFonts w:ascii="Arial AM" w:hAnsi="Arial AM" w:cs="Arial"/>
          <w:b/>
          <w:sz w:val="18"/>
          <w:szCs w:val="18"/>
          <w:lang w:val="hy-AM"/>
        </w:rPr>
      </w:pPr>
      <w:r w:rsidRPr="000C108E">
        <w:rPr>
          <w:rFonts w:ascii="Sylfaen" w:hAnsi="Sylfaen" w:cs="Sylfaen"/>
          <w:b/>
          <w:sz w:val="18"/>
          <w:szCs w:val="18"/>
          <w:lang w:val="hy-AM"/>
        </w:rPr>
        <w:t>Հավելված</w:t>
      </w:r>
      <w:r w:rsidRPr="000C108E">
        <w:rPr>
          <w:rFonts w:ascii="Arial AM" w:hAnsi="Arial AM" w:cs="Arial"/>
          <w:b/>
          <w:sz w:val="18"/>
          <w:szCs w:val="18"/>
          <w:lang w:val="hy-AM"/>
        </w:rPr>
        <w:t xml:space="preserve"> </w:t>
      </w:r>
      <w:r w:rsidR="00BF7D70" w:rsidRPr="000C108E">
        <w:rPr>
          <w:rFonts w:ascii="Arial AM" w:hAnsi="Arial AM" w:cs="Arial"/>
          <w:b/>
          <w:sz w:val="18"/>
          <w:szCs w:val="18"/>
          <w:lang w:val="hy-AM"/>
        </w:rPr>
        <w:t>5</w:t>
      </w:r>
    </w:p>
    <w:p w14:paraId="2E60AD24" w14:textId="6E6084CC" w:rsidR="00091EBC" w:rsidRPr="000C108E" w:rsidRDefault="003F673D" w:rsidP="00091EBC">
      <w:pPr>
        <w:pStyle w:val="31"/>
        <w:spacing w:line="240" w:lineRule="auto"/>
        <w:jc w:val="right"/>
        <w:rPr>
          <w:rFonts w:ascii="Arial AM" w:hAnsi="Arial AM" w:cs="Arial"/>
          <w:b/>
          <w:sz w:val="18"/>
          <w:szCs w:val="18"/>
          <w:lang w:val="hy-AM"/>
        </w:rPr>
      </w:pPr>
      <w:r w:rsidRPr="000C108E">
        <w:rPr>
          <w:rFonts w:ascii="Sylfaen" w:hAnsi="Sylfaen" w:cs="Sylfaen"/>
          <w:b/>
          <w:sz w:val="18"/>
          <w:szCs w:val="18"/>
          <w:lang w:val="hy-AM"/>
        </w:rPr>
        <w:t>ԱՄԱՀ</w:t>
      </w:r>
      <w:r w:rsidRPr="000C108E">
        <w:rPr>
          <w:rFonts w:ascii="Arial AM" w:hAnsi="Arial AM" w:cs="Sylfaen"/>
          <w:b/>
          <w:sz w:val="18"/>
          <w:szCs w:val="18"/>
          <w:lang w:val="hy-AM"/>
        </w:rPr>
        <w:t>-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ՃԳ</w:t>
      </w:r>
      <w:r w:rsidRPr="000C108E">
        <w:rPr>
          <w:rFonts w:ascii="Arial AM" w:hAnsi="Arial AM" w:cs="Sylfaen"/>
          <w:b/>
          <w:sz w:val="18"/>
          <w:szCs w:val="18"/>
          <w:lang w:val="hy-AM"/>
        </w:rPr>
        <w:t>-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ԲՄԱՇՁԲ</w:t>
      </w:r>
      <w:r w:rsidRPr="000C108E">
        <w:rPr>
          <w:rFonts w:ascii="Arial AM" w:hAnsi="Arial AM" w:cs="Sylfaen"/>
          <w:b/>
          <w:sz w:val="18"/>
          <w:szCs w:val="18"/>
          <w:lang w:val="hy-AM"/>
        </w:rPr>
        <w:t>-24/33</w:t>
      </w:r>
      <w:r w:rsidR="00091EBC" w:rsidRPr="000C108E">
        <w:rPr>
          <w:rFonts w:ascii="Arial AM" w:hAnsi="Arial AM" w:cs="Sylfaen"/>
          <w:b/>
          <w:sz w:val="18"/>
          <w:szCs w:val="18"/>
          <w:lang w:val="es-ES"/>
        </w:rPr>
        <w:t>*</w:t>
      </w:r>
      <w:r w:rsidR="00091EBC" w:rsidRPr="000C108E">
        <w:rPr>
          <w:rFonts w:ascii="Arial AM" w:hAnsi="Arial AM"/>
          <w:b/>
          <w:sz w:val="18"/>
          <w:szCs w:val="18"/>
          <w:lang w:val="hy-AM"/>
        </w:rPr>
        <w:t xml:space="preserve">  </w:t>
      </w:r>
      <w:r w:rsidR="00091EBC" w:rsidRPr="000C108E">
        <w:rPr>
          <w:rFonts w:ascii="Sylfaen" w:hAnsi="Sylfaen" w:cs="Sylfaen"/>
          <w:b/>
          <w:sz w:val="18"/>
          <w:szCs w:val="18"/>
          <w:lang w:val="hy-AM"/>
        </w:rPr>
        <w:t>ծածկագրով</w:t>
      </w:r>
    </w:p>
    <w:p w14:paraId="4DDF100D" w14:textId="77777777" w:rsidR="00091EBC" w:rsidRPr="000C108E" w:rsidRDefault="00091EBC" w:rsidP="00091EBC">
      <w:pPr>
        <w:pStyle w:val="31"/>
        <w:spacing w:line="240" w:lineRule="auto"/>
        <w:jc w:val="right"/>
        <w:rPr>
          <w:rFonts w:ascii="Arial AM" w:hAnsi="Arial AM" w:cs="Sylfaen"/>
          <w:b/>
          <w:sz w:val="18"/>
          <w:szCs w:val="18"/>
          <w:lang w:val="hy-AM"/>
        </w:rPr>
      </w:pPr>
      <w:r w:rsidRPr="000C108E">
        <w:rPr>
          <w:rFonts w:ascii="Sylfaen" w:hAnsi="Sylfaen" w:cs="Sylfaen"/>
          <w:b/>
          <w:sz w:val="18"/>
          <w:szCs w:val="18"/>
          <w:lang w:val="hy-AM"/>
        </w:rPr>
        <w:t>բաց</w:t>
      </w:r>
      <w:r w:rsidRPr="000C108E">
        <w:rPr>
          <w:rFonts w:ascii="Arial AM" w:hAnsi="Arial AM" w:cs="Arial"/>
          <w:b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մրցույթի</w:t>
      </w:r>
      <w:r w:rsidRPr="000C108E">
        <w:rPr>
          <w:rFonts w:ascii="Arial AM" w:hAnsi="Arial AM" w:cs="Arial"/>
          <w:b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հրավերի</w:t>
      </w:r>
    </w:p>
    <w:p w14:paraId="017791A0" w14:textId="77777777" w:rsidR="00091EBC" w:rsidRPr="000C108E" w:rsidRDefault="00091EBC" w:rsidP="00091EBC">
      <w:pPr>
        <w:pStyle w:val="31"/>
        <w:spacing w:line="240" w:lineRule="auto"/>
        <w:jc w:val="right"/>
        <w:rPr>
          <w:rFonts w:ascii="Arial AM" w:hAnsi="Arial AM" w:cs="Sylfaen"/>
          <w:b/>
          <w:sz w:val="18"/>
          <w:szCs w:val="18"/>
          <w:lang w:val="hy-AM"/>
        </w:rPr>
      </w:pPr>
    </w:p>
    <w:p w14:paraId="631A64DD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Style w:val="af5"/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Style w:val="af5"/>
          <w:rFonts w:ascii="Arial AM" w:hAnsi="Arial AM"/>
          <w:color w:val="000000"/>
          <w:sz w:val="18"/>
          <w:szCs w:val="18"/>
          <w:lang w:val="hy-AM"/>
        </w:rPr>
        <w:t xml:space="preserve"> N __________</w:t>
      </w:r>
    </w:p>
    <w:p w14:paraId="069C65E8" w14:textId="77777777" w:rsidR="001C7C1A" w:rsidRPr="000C108E" w:rsidRDefault="001C7C1A" w:rsidP="001C7C1A">
      <w:pPr>
        <w:jc w:val="center"/>
        <w:rPr>
          <w:rFonts w:ascii="Arial AM" w:hAnsi="Arial AM" w:cs="GHEA Grapalat"/>
          <w:b/>
          <w:sz w:val="18"/>
          <w:szCs w:val="18"/>
          <w:lang w:val="hy-AM"/>
        </w:rPr>
      </w:pPr>
      <w:r w:rsidRPr="000C108E">
        <w:rPr>
          <w:rFonts w:ascii="Arial AM" w:hAnsi="Arial AM" w:cs="GHEA Grapalat"/>
          <w:b/>
          <w:sz w:val="18"/>
          <w:szCs w:val="18"/>
          <w:lang w:val="hy-AM"/>
        </w:rPr>
        <w:t xml:space="preserve">         (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պայմանագրի</w:t>
      </w:r>
      <w:r w:rsidRPr="000C108E">
        <w:rPr>
          <w:rFonts w:ascii="Arial AM" w:hAnsi="Arial AM" w:cs="GHEA Grapalat"/>
          <w:b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b/>
          <w:sz w:val="18"/>
          <w:szCs w:val="18"/>
          <w:lang w:val="hy-AM"/>
        </w:rPr>
        <w:t>ապահովում</w:t>
      </w:r>
      <w:r w:rsidRPr="000C108E">
        <w:rPr>
          <w:rFonts w:ascii="Arial AM" w:hAnsi="Arial AM" w:cs="GHEA Grapalat"/>
          <w:b/>
          <w:sz w:val="18"/>
          <w:szCs w:val="18"/>
          <w:lang w:val="hy-AM"/>
        </w:rPr>
        <w:t>)</w:t>
      </w:r>
    </w:p>
    <w:p w14:paraId="38FE1846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sz w:val="18"/>
          <w:szCs w:val="18"/>
          <w:lang w:val="hy-AM"/>
        </w:rPr>
      </w:pPr>
    </w:p>
    <w:p w14:paraId="06F6089B" w14:textId="67095E32" w:rsidR="00091EBC" w:rsidRPr="00A707AC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Sylfaen" w:hAnsi="Sylfaen"/>
          <w:b w:val="0"/>
          <w:bCs w:val="0"/>
          <w:sz w:val="18"/>
          <w:szCs w:val="18"/>
          <w:u w:val="single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>1.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Սույն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երաշխիքը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(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) 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հանդիսանում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</w:t>
      </w:r>
      <w:r w:rsidRPr="00A707AC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է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lang w:val="hy-AM"/>
        </w:rPr>
        <w:t xml:space="preserve"> </w:t>
      </w:r>
      <w:r w:rsidRPr="00A707AC">
        <w:rPr>
          <w:rStyle w:val="af5"/>
          <w:rFonts w:ascii="Sylfaen" w:hAnsi="Sylfaen"/>
          <w:b w:val="0"/>
          <w:bCs w:val="0"/>
          <w:sz w:val="18"/>
          <w:szCs w:val="18"/>
          <w:u w:val="single"/>
          <w:lang w:val="hy-AM"/>
        </w:rPr>
        <w:tab/>
      </w:r>
      <w:r w:rsidR="00A707AC" w:rsidRPr="00A707AC">
        <w:rPr>
          <w:rStyle w:val="af5"/>
          <w:rFonts w:ascii="Sylfaen" w:hAnsi="Sylfaen" w:cs="Arial"/>
          <w:b w:val="0"/>
          <w:bCs w:val="0"/>
          <w:sz w:val="18"/>
          <w:szCs w:val="18"/>
          <w:lang w:val="hy-AM"/>
        </w:rPr>
        <w:t xml:space="preserve">ՀՀ Արմավիրի մարզի Արաքսի համայնքապետարանի </w:t>
      </w:r>
      <w:r w:rsidR="00A707AC" w:rsidRPr="00A707AC">
        <w:rPr>
          <w:rFonts w:ascii="Sylfaen" w:hAnsi="Sylfaen" w:cs="GHEA Grapalat"/>
          <w:sz w:val="18"/>
          <w:szCs w:val="18"/>
          <w:lang w:val="pt-BR"/>
        </w:rPr>
        <w:t xml:space="preserve"> </w:t>
      </w:r>
    </w:p>
    <w:p w14:paraId="5D4CAAC7" w14:textId="6D6F90F5" w:rsidR="00091EBC" w:rsidRPr="000C108E" w:rsidRDefault="00A707AC" w:rsidP="007A5E2D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sz w:val="18"/>
          <w:szCs w:val="18"/>
          <w:vertAlign w:val="superscript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(</w:t>
      </w:r>
      <w:r w:rsidR="00091EBC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բենեֆիցիար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="00091EBC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և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265A5A"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 xml:space="preserve"> </w:t>
      </w:r>
      <w:r w:rsidR="0034164E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(</w:t>
      </w:r>
      <w:r w:rsidR="0034164E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="0034164E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34164E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պրինցիպալ</w:t>
      </w:r>
      <w:r w:rsidR="0034164E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միջև</w:t>
      </w:r>
      <w:r w:rsidR="00091EBC"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ab/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ab/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ab/>
      </w:r>
      <w:r w:rsidR="00091EBC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ընտրված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="00091EBC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մասնակցի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="00091EBC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անվանումը</w:t>
      </w:r>
      <w:r w:rsidR="00091EB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</w:p>
    <w:p w14:paraId="61408DE6" w14:textId="77777777" w:rsidR="00091EBC" w:rsidRPr="000C108E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կնքվելիք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N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պայմանագրից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բխող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պրինցիպալի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</w:p>
    <w:p w14:paraId="0490A931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կնքվելիք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պայմանագրի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="007A5E2D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համարը</w:t>
      </w:r>
    </w:p>
    <w:p w14:paraId="3CB78136" w14:textId="77777777" w:rsidR="00091EBC" w:rsidRPr="000C108E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պարտավորությունների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(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երաշխավորված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պարտավորություններ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կատարման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ապահով</w:t>
      </w:r>
      <w:r w:rsidR="00194C6E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: </w:t>
      </w:r>
    </w:p>
    <w:p w14:paraId="66E4C83C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2.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(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տվող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</w:p>
    <w:p w14:paraId="71E29AE8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ab/>
        <w:t xml:space="preserve">                        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երաշխիքը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տվող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բանկի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անվանումը</w:t>
      </w:r>
    </w:p>
    <w:p w14:paraId="1D5DB2D1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</w:pP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անձ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անվերապահորեն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պարտավորվում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է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բենեֆիցիարի՝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սույն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սահմանված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կարգով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և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ժամկետում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ներկայացված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պահանջով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(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պահանջ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)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բենեֆիցիարին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վճարել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</w:p>
    <w:p w14:paraId="2EA1AB35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</w:pP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գումարը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թվերով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և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տառերով</w:t>
      </w:r>
    </w:p>
    <w:p w14:paraId="0B31DB56" w14:textId="3DBE7CAE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(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այսուհետ՝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երաշխիքի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գումար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)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՝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պահանջն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ստանալուց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="00C8399F"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հինգ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աշխատանքային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օրվա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ընթացքում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:  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Վճարումը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կատարվում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է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բենեֆիցիարի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u w:val="single"/>
          <w:lang w:val="hy-AM"/>
        </w:rPr>
        <w:tab/>
      </w:r>
      <w:r w:rsidR="00A707AC">
        <w:rPr>
          <w:rStyle w:val="af5"/>
          <w:rFonts w:asciiTheme="minorHAnsi" w:hAnsiTheme="minorHAnsi"/>
          <w:b w:val="0"/>
          <w:bCs w:val="0"/>
          <w:sz w:val="18"/>
          <w:szCs w:val="18"/>
          <w:u w:val="single"/>
          <w:lang w:val="hy-AM"/>
        </w:rPr>
        <w:t xml:space="preserve">900325165109  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հաշվեհամարին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փոխանցման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 xml:space="preserve"> </w:t>
      </w:r>
      <w:r w:rsidRPr="000C108E">
        <w:rPr>
          <w:rStyle w:val="af5"/>
          <w:rFonts w:ascii="Sylfaen" w:hAnsi="Sylfaen" w:cs="Sylfaen"/>
          <w:b w:val="0"/>
          <w:bCs w:val="0"/>
          <w:sz w:val="18"/>
          <w:szCs w:val="18"/>
          <w:lang w:val="hy-AM"/>
        </w:rPr>
        <w:t>միջոցով</w:t>
      </w:r>
      <w:r w:rsidRPr="000C108E"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  <w:t>:</w:t>
      </w:r>
    </w:p>
    <w:p w14:paraId="12B825DF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AM" w:hAnsi="Arial AM"/>
          <w:b w:val="0"/>
          <w:bCs w:val="0"/>
          <w:sz w:val="18"/>
          <w:szCs w:val="18"/>
          <w:lang w:val="hy-AM"/>
        </w:rPr>
      </w:pP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                                                     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հաշվեհամարը</w:t>
      </w:r>
    </w:p>
    <w:p w14:paraId="3D919542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3.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անհետկանչելի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1517D620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4.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բխող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`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գումարի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վճարումը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իրավունքը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կարող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փոխանցվել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այլ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գրավոր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համաձայնության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դեպքում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6019D0A7" w14:textId="52D43247" w:rsidR="006C4836" w:rsidRPr="000C108E" w:rsidRDefault="0024041A" w:rsidP="00A707A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 w:cs="Sylfaen"/>
          <w:sz w:val="18"/>
          <w:szCs w:val="18"/>
          <w:vertAlign w:val="superscript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5.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Երաշխիքը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գործում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C53834" w:rsidRPr="000C108E">
        <w:rPr>
          <w:rFonts w:ascii="Sylfaen" w:hAnsi="Sylfaen" w:cs="Sylfaen"/>
          <w:color w:val="000000"/>
          <w:sz w:val="18"/>
          <w:szCs w:val="18"/>
          <w:lang w:val="hy-AM"/>
        </w:rPr>
        <w:t>թողարկման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C53834" w:rsidRPr="000C108E">
        <w:rPr>
          <w:rFonts w:ascii="Sylfaen" w:hAnsi="Sylfaen" w:cs="Sylfaen"/>
          <w:color w:val="000000"/>
          <w:sz w:val="18"/>
          <w:szCs w:val="18"/>
          <w:lang w:val="hy-AM"/>
        </w:rPr>
        <w:t>պահից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C53834" w:rsidRPr="000C108E"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9065B6" w:rsidRPr="000C108E">
        <w:rPr>
          <w:rFonts w:ascii="Sylfaen" w:hAnsi="Sylfaen" w:cs="Sylfaen"/>
          <w:color w:val="000000"/>
          <w:sz w:val="18"/>
          <w:szCs w:val="18"/>
          <w:lang w:val="hy-AM"/>
        </w:rPr>
        <w:t>ուժի</w:t>
      </w:r>
      <w:r w:rsidR="009065B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9065B6" w:rsidRPr="000C108E">
        <w:rPr>
          <w:rFonts w:ascii="Sylfaen" w:hAnsi="Sylfaen" w:cs="Sylfaen"/>
          <w:color w:val="000000"/>
          <w:sz w:val="18"/>
          <w:szCs w:val="18"/>
          <w:lang w:val="hy-AM"/>
        </w:rPr>
        <w:t>մեջ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C53834"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="00C53834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պրիցիպալի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միջև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6C4836" w:rsidRPr="000C108E">
        <w:rPr>
          <w:rFonts w:ascii="Sylfaen" w:hAnsi="Sylfaen" w:cs="Sylfaen"/>
          <w:color w:val="000000"/>
          <w:sz w:val="18"/>
          <w:szCs w:val="18"/>
          <w:lang w:val="hy-AM"/>
        </w:rPr>
        <w:t>կնքվելիք</w:t>
      </w:r>
      <w:r w:rsidR="00A707AC">
        <w:rPr>
          <w:rFonts w:ascii="Sylfaen" w:hAnsi="Sylfaen" w:cs="Sylfaen"/>
          <w:color w:val="000000"/>
          <w:sz w:val="18"/>
          <w:szCs w:val="18"/>
          <w:lang w:val="hy-AM"/>
        </w:rPr>
        <w:t xml:space="preserve">  </w:t>
      </w:r>
      <w:r w:rsidR="006C4836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N </w:t>
      </w:r>
      <w:r w:rsidR="00A707AC" w:rsidRPr="000C108E">
        <w:rPr>
          <w:rFonts w:ascii="Sylfaen" w:hAnsi="Sylfaen" w:cs="Sylfaen"/>
          <w:b/>
          <w:sz w:val="18"/>
          <w:szCs w:val="18"/>
          <w:lang w:val="hy-AM"/>
        </w:rPr>
        <w:t>ԱՄԱՀ</w:t>
      </w:r>
      <w:r w:rsidR="00A707AC" w:rsidRPr="000C108E">
        <w:rPr>
          <w:rFonts w:ascii="Arial AM" w:hAnsi="Arial AM" w:cs="Sylfaen"/>
          <w:b/>
          <w:sz w:val="18"/>
          <w:szCs w:val="18"/>
          <w:lang w:val="hy-AM"/>
        </w:rPr>
        <w:t>-</w:t>
      </w:r>
      <w:r w:rsidR="00A707AC" w:rsidRPr="000C108E">
        <w:rPr>
          <w:rFonts w:ascii="Sylfaen" w:hAnsi="Sylfaen" w:cs="Sylfaen"/>
          <w:b/>
          <w:sz w:val="18"/>
          <w:szCs w:val="18"/>
          <w:lang w:val="hy-AM"/>
        </w:rPr>
        <w:t>ՃԳ</w:t>
      </w:r>
      <w:r w:rsidR="00A707AC" w:rsidRPr="000C108E">
        <w:rPr>
          <w:rFonts w:ascii="Arial AM" w:hAnsi="Arial AM" w:cs="Sylfaen"/>
          <w:b/>
          <w:sz w:val="18"/>
          <w:szCs w:val="18"/>
          <w:lang w:val="hy-AM"/>
        </w:rPr>
        <w:t>-</w:t>
      </w:r>
      <w:r w:rsidR="00A707AC" w:rsidRPr="000C108E">
        <w:rPr>
          <w:rFonts w:ascii="Sylfaen" w:hAnsi="Sylfaen" w:cs="Sylfaen"/>
          <w:b/>
          <w:sz w:val="18"/>
          <w:szCs w:val="18"/>
          <w:lang w:val="hy-AM"/>
        </w:rPr>
        <w:t>ԲՄԱՇՁԲ</w:t>
      </w:r>
      <w:r w:rsidR="00A707AC" w:rsidRPr="000C108E">
        <w:rPr>
          <w:rFonts w:ascii="Arial AM" w:hAnsi="Arial AM" w:cs="Sylfaen"/>
          <w:b/>
          <w:sz w:val="18"/>
          <w:szCs w:val="18"/>
          <w:lang w:val="hy-AM"/>
        </w:rPr>
        <w:t>-24/33</w:t>
      </w:r>
      <w:r w:rsidR="006C4836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   </w:t>
      </w:r>
    </w:p>
    <w:p w14:paraId="59668629" w14:textId="77777777" w:rsidR="006C4836" w:rsidRPr="000C108E" w:rsidRDefault="006C4836" w:rsidP="006C4836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18"/>
          <w:szCs w:val="18"/>
          <w:u w:val="single"/>
          <w:lang w:val="hy-AM"/>
        </w:rPr>
      </w:pP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պայմանագիրն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ուժի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մեջ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մտնելու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օրվանից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մինչև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կնքվելիք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պայմանագրով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="00807F72"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նախատեսված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աշխատանքի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կատարման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վերջնաժամկետը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ներառյալ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երաշխիքային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ժամկետը</w:t>
      </w:r>
    </w:p>
    <w:p w14:paraId="4F6A9ECE" w14:textId="351DDFAB" w:rsidR="00436DA1" w:rsidRPr="00EA0B39" w:rsidRDefault="006C4836" w:rsidP="00436DA1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օրվան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հաջորդող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իննսուներորդ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աշխատանքային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ներառյալ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: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բնօրինակից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արտատպված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տարբերակը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տրամադրելու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իր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պաշտոնական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էլեկտրոնային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փոստի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հասցեից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ուղարկում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նաև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1-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կետում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նշված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պայմանագրի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կնքման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նպատակով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կազմակերպված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գնման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ընթացակարգի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հրավերում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նշված՝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գնահատող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հանձնաժողովի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քարտուղարի</w:t>
      </w:r>
      <w:r w:rsidR="00436DA1" w:rsidRPr="00EA0B39">
        <w:rPr>
          <w:rFonts w:ascii="Sylfaen" w:hAnsi="Sylfaen" w:cs="Sylfaen"/>
          <w:color w:val="000000"/>
          <w:sz w:val="20"/>
          <w:szCs w:val="20"/>
          <w:lang w:val="hy-AM"/>
        </w:rPr>
        <w:t>՝</w:t>
      </w:r>
      <w:r w:rsidR="00A707AC" w:rsidRPr="00EA0B39">
        <w:rPr>
          <w:rFonts w:ascii="Sylfaen" w:hAnsi="Sylfaen" w:cs="Sylfaen"/>
          <w:color w:val="000000"/>
          <w:sz w:val="20"/>
          <w:szCs w:val="20"/>
          <w:lang w:val="hy-AM"/>
        </w:rPr>
        <w:t xml:space="preserve"> araqsfinans@</w:t>
      </w:r>
      <w:r w:rsidR="00EA0B39" w:rsidRPr="00EA0B39">
        <w:rPr>
          <w:rFonts w:ascii="Sylfaen" w:hAnsi="Sylfaen" w:cs="Sylfaen"/>
          <w:color w:val="000000"/>
          <w:sz w:val="20"/>
          <w:szCs w:val="20"/>
          <w:lang w:val="hy-AM"/>
        </w:rPr>
        <w:t>mail.ru</w:t>
      </w:r>
      <w:r w:rsidR="00436DA1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     </w:t>
      </w:r>
      <w:r w:rsidR="00436DA1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="000117CC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</w:t>
      </w:r>
      <w:r w:rsidR="00436DA1"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</w:t>
      </w:r>
    </w:p>
    <w:p w14:paraId="4D35B786" w14:textId="77777777" w:rsidR="006C4836" w:rsidRPr="000C108E" w:rsidRDefault="006C4836" w:rsidP="006C4836">
      <w:pPr>
        <w:pStyle w:val="aff3"/>
        <w:tabs>
          <w:tab w:val="left" w:pos="0"/>
        </w:tabs>
        <w:ind w:left="0"/>
        <w:mirrorIndents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էլեկտրոնային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փոստի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հասցեին։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    </w:t>
      </w:r>
    </w:p>
    <w:p w14:paraId="20CE6759" w14:textId="77777777" w:rsidR="00091EBC" w:rsidRPr="000C108E" w:rsidRDefault="00091EBC" w:rsidP="00807F7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6.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ներկայացնում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գրավոր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ձևով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: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ներկայացվում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հետևյալ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փաստաթղթերը՝</w:t>
      </w:r>
    </w:p>
    <w:p w14:paraId="295F88BE" w14:textId="5F0EB35F" w:rsidR="00DC3470" w:rsidRPr="000C108E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1) </w:t>
      </w:r>
      <w:r w:rsidR="0091775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N </w:t>
      </w:r>
      <w:r w:rsidR="00EA0B39" w:rsidRPr="00EA0B39">
        <w:rPr>
          <w:rFonts w:ascii="Arial AM" w:hAnsi="Arial AM"/>
          <w:color w:val="000000"/>
          <w:sz w:val="18"/>
          <w:szCs w:val="18"/>
          <w:lang w:val="hy-AM"/>
        </w:rPr>
        <w:t xml:space="preserve">  </w:t>
      </w:r>
      <w:r w:rsidR="00EA0B39" w:rsidRPr="000C108E">
        <w:rPr>
          <w:rFonts w:ascii="Sylfaen" w:hAnsi="Sylfaen" w:cs="Sylfaen"/>
          <w:b/>
          <w:sz w:val="18"/>
          <w:szCs w:val="18"/>
          <w:lang w:val="hy-AM"/>
        </w:rPr>
        <w:t>ԱՄԱՀ</w:t>
      </w:r>
      <w:r w:rsidR="00EA0B39" w:rsidRPr="000C108E">
        <w:rPr>
          <w:rFonts w:ascii="Arial AM" w:hAnsi="Arial AM" w:cs="Sylfaen"/>
          <w:b/>
          <w:sz w:val="18"/>
          <w:szCs w:val="18"/>
          <w:lang w:val="hy-AM"/>
        </w:rPr>
        <w:t>-</w:t>
      </w:r>
      <w:r w:rsidR="00EA0B39" w:rsidRPr="000C108E">
        <w:rPr>
          <w:rFonts w:ascii="Sylfaen" w:hAnsi="Sylfaen" w:cs="Sylfaen"/>
          <w:b/>
          <w:sz w:val="18"/>
          <w:szCs w:val="18"/>
          <w:lang w:val="hy-AM"/>
        </w:rPr>
        <w:t>ՃԳ</w:t>
      </w:r>
      <w:r w:rsidR="00EA0B39" w:rsidRPr="000C108E">
        <w:rPr>
          <w:rFonts w:ascii="Arial AM" w:hAnsi="Arial AM" w:cs="Sylfaen"/>
          <w:b/>
          <w:sz w:val="18"/>
          <w:szCs w:val="18"/>
          <w:lang w:val="hy-AM"/>
        </w:rPr>
        <w:t>-</w:t>
      </w:r>
      <w:r w:rsidR="00EA0B39" w:rsidRPr="000C108E">
        <w:rPr>
          <w:rFonts w:ascii="Sylfaen" w:hAnsi="Sylfaen" w:cs="Sylfaen"/>
          <w:b/>
          <w:sz w:val="18"/>
          <w:szCs w:val="18"/>
          <w:lang w:val="hy-AM"/>
        </w:rPr>
        <w:t>ԲՄԱՇՁԲ</w:t>
      </w:r>
      <w:r w:rsidR="00EA0B39" w:rsidRPr="000C108E">
        <w:rPr>
          <w:rFonts w:ascii="Arial AM" w:hAnsi="Arial AM" w:cs="Sylfaen"/>
          <w:b/>
          <w:sz w:val="18"/>
          <w:szCs w:val="18"/>
          <w:lang w:val="hy-AM"/>
        </w:rPr>
        <w:t>-24/33</w:t>
      </w:r>
      <w:r w:rsidR="0091775C"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 xml:space="preserve"> </w:t>
      </w:r>
      <w:r w:rsidR="00EA0B39" w:rsidRPr="00EA0B39">
        <w:rPr>
          <w:rFonts w:ascii="Arial AM" w:hAnsi="Arial AM"/>
          <w:color w:val="000000"/>
          <w:sz w:val="18"/>
          <w:szCs w:val="18"/>
          <w:u w:val="single"/>
          <w:lang w:val="hy-AM"/>
        </w:rPr>
        <w:t xml:space="preserve"> 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պայմանագրի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ներառյալ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նաև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դրանում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91775C" w:rsidRPr="000C108E">
        <w:rPr>
          <w:rFonts w:ascii="Sylfaen" w:hAnsi="Sylfaen" w:cs="Sylfaen"/>
          <w:color w:val="000000"/>
          <w:sz w:val="18"/>
          <w:szCs w:val="18"/>
          <w:lang w:val="hy-AM"/>
        </w:rPr>
        <w:t>կատարված</w:t>
      </w:r>
    </w:p>
    <w:p w14:paraId="119F1D52" w14:textId="631CB312" w:rsidR="00DC3470" w:rsidRPr="000C108E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փոփոխությունների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լրացուցիչ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համաձայնագրերի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պատճենները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.</w:t>
      </w:r>
    </w:p>
    <w:p w14:paraId="20349195" w14:textId="77777777" w:rsidR="00DC3470" w:rsidRPr="000C108E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2)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կողմից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պայմանագիրը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միակողմանի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լուծելու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մասին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E36F9C" w:rsidRPr="000C108E">
        <w:fldChar w:fldCharType="begin"/>
      </w:r>
      <w:r w:rsidR="00E36F9C" w:rsidRPr="000C108E">
        <w:rPr>
          <w:rFonts w:ascii="Arial AM" w:hAnsi="Arial AM"/>
          <w:sz w:val="18"/>
          <w:szCs w:val="18"/>
          <w:lang w:val="hy-AM"/>
          <w:rPrChange w:id="13" w:author="Sergey Shahnazaryan" w:date="2024-02-09T13:10:00Z">
            <w:rPr>
              <w:rFonts w:ascii="Arial LatArm" w:hAnsi="Arial LatArm"/>
              <w:i/>
              <w:sz w:val="20"/>
              <w:szCs w:val="20"/>
              <w:lang w:val="en-AU"/>
            </w:rPr>
          </w:rPrChange>
        </w:rPr>
        <w:instrText xml:space="preserve"> HYPERLINK "http://www.procurement.am" </w:instrText>
      </w:r>
      <w:r w:rsidR="00E36F9C" w:rsidRPr="000C108E">
        <w:fldChar w:fldCharType="separate"/>
      </w:r>
      <w:r w:rsidRPr="000C108E">
        <w:rPr>
          <w:rStyle w:val="a9"/>
          <w:rFonts w:ascii="Arial AM" w:hAnsi="Arial AM"/>
          <w:sz w:val="18"/>
          <w:szCs w:val="18"/>
          <w:lang w:val="hy-AM"/>
        </w:rPr>
        <w:t>www.procurement.am</w:t>
      </w:r>
      <w:r w:rsidR="00E36F9C" w:rsidRPr="000C108E">
        <w:rPr>
          <w:rStyle w:val="a9"/>
          <w:rFonts w:ascii="Arial AM" w:hAnsi="Arial AM"/>
          <w:sz w:val="18"/>
          <w:szCs w:val="18"/>
          <w:lang w:val="hy-AM"/>
        </w:rPr>
        <w:fldChar w:fldCharType="end"/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հասց</w:t>
      </w:r>
      <w:r w:rsidR="00194C6E" w:rsidRPr="000C108E">
        <w:rPr>
          <w:rFonts w:ascii="Sylfaen" w:hAnsi="Sylfaen" w:cs="Sylfaen"/>
          <w:color w:val="000000"/>
          <w:sz w:val="18"/>
          <w:szCs w:val="18"/>
          <w:lang w:val="hy-AM"/>
        </w:rPr>
        <w:t>ե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գործող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տեղեկագրում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հրապարակած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ծանուցումը</w:t>
      </w:r>
      <w:r w:rsidR="00CB242F"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1BC1BCD9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7.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անձը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կողմից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փաստաթղթերը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ստանալու</w:t>
      </w:r>
      <w:r w:rsidR="00194C6E" w:rsidRPr="000C108E">
        <w:rPr>
          <w:rFonts w:ascii="Sylfaen" w:hAnsi="Sylfaen" w:cs="Sylfaen"/>
          <w:color w:val="000000"/>
          <w:sz w:val="18"/>
          <w:szCs w:val="18"/>
          <w:lang w:val="hy-AM"/>
        </w:rPr>
        <w:t>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հետո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առավելագույնը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հինգ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աշխատանքային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օրվա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ընթացքում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քննարկում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և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փաստաթղթերը՝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պայմաններին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դրանց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համապատասխանությունը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պարզելու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7276A1C0" w14:textId="77777777" w:rsidR="00091EBC" w:rsidRPr="000C108E" w:rsidRDefault="00D82F69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>8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.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անձը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մերժում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եթե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>`</w:t>
      </w:r>
    </w:p>
    <w:p w14:paraId="4C28498C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1)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փաստաթղթերը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չեն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համապատասխանում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պայմաններին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.</w:t>
      </w:r>
    </w:p>
    <w:p w14:paraId="409A5102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2)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ներկայացվել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սահմանված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ժամկետի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ավարտից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հետո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7B2288B3" w14:textId="77777777" w:rsidR="00091EBC" w:rsidRPr="000C108E" w:rsidRDefault="00D82F69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>9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.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տվող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անձը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պահանջը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մերժելու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մասին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որոշում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ընդունելու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դեպքում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անհապաղ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բայց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ոչ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ուշ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քան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նույն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աշխատանքային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օրը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,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մերժման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մասին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տեղեկացնում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է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091EBC" w:rsidRPr="000C108E">
        <w:rPr>
          <w:rFonts w:ascii="Sylfaen" w:hAnsi="Sylfaen" w:cs="Sylfaen"/>
          <w:color w:val="000000"/>
          <w:sz w:val="18"/>
          <w:szCs w:val="18"/>
          <w:lang w:val="hy-AM"/>
        </w:rPr>
        <w:t>բենեֆիցիարին</w:t>
      </w:r>
      <w:r w:rsidR="00091EBC"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76E32619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>1</w:t>
      </w:r>
      <w:r w:rsidR="00D82F69" w:rsidRPr="000C108E">
        <w:rPr>
          <w:rFonts w:ascii="Arial AM" w:hAnsi="Arial AM"/>
          <w:color w:val="000000"/>
          <w:sz w:val="18"/>
          <w:szCs w:val="18"/>
          <w:lang w:val="hy-AM"/>
        </w:rPr>
        <w:t>0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նկատմամբ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կիրառվում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Հայաստանի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Հանրապետության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քաղաքացիական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օրենսգրքի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համապատասխան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դրույթները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03397CA8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lang w:val="hy-AM"/>
        </w:rPr>
        <w:t>1</w:t>
      </w:r>
      <w:r w:rsidR="00D82F69" w:rsidRPr="000C108E">
        <w:rPr>
          <w:rFonts w:ascii="Arial AM" w:hAnsi="Arial AM"/>
          <w:color w:val="000000"/>
          <w:sz w:val="18"/>
          <w:szCs w:val="18"/>
          <w:lang w:val="hy-AM"/>
        </w:rPr>
        <w:t>1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.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Սույն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երաշխիքի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կապակցությամբ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ծագող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վեճերը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ենթակա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են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լուծման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Հայաստանի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Հանրապետության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օրենսդրությամբ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սահմանված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կարգով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>:</w:t>
      </w:r>
    </w:p>
    <w:p w14:paraId="4F6FD7FA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</w:p>
    <w:p w14:paraId="10BD6C57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u w:val="single"/>
          <w:lang w:val="hy-AM"/>
        </w:rPr>
      </w:pPr>
      <w:r w:rsidRPr="000C108E">
        <w:rPr>
          <w:rFonts w:ascii="Sylfaen" w:hAnsi="Sylfaen" w:cs="Sylfaen"/>
          <w:color w:val="000000"/>
          <w:sz w:val="18"/>
          <w:szCs w:val="18"/>
          <w:lang w:val="hy-AM"/>
        </w:rPr>
        <w:t>Գործադիր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70371B" w:rsidRPr="000C108E">
        <w:rPr>
          <w:rFonts w:ascii="Sylfaen" w:hAnsi="Sylfaen" w:cs="Sylfaen"/>
          <w:color w:val="000000"/>
          <w:sz w:val="18"/>
          <w:szCs w:val="18"/>
          <w:lang w:val="hy-AM"/>
        </w:rPr>
        <w:t>մարմնի</w:t>
      </w:r>
      <w:r w:rsidR="0070371B"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="0070371B" w:rsidRPr="000C108E">
        <w:rPr>
          <w:rFonts w:ascii="Sylfaen" w:hAnsi="Sylfaen" w:cs="Sylfaen"/>
          <w:color w:val="000000"/>
          <w:sz w:val="18"/>
          <w:szCs w:val="18"/>
          <w:lang w:val="hy-AM"/>
        </w:rPr>
        <w:t>ղեկավար</w:t>
      </w:r>
      <w:r w:rsidRPr="000C108E">
        <w:rPr>
          <w:rFonts w:ascii="Arial AM" w:hAnsi="Arial AM"/>
          <w:color w:val="000000"/>
          <w:sz w:val="18"/>
          <w:szCs w:val="18"/>
          <w:lang w:val="hy-AM"/>
        </w:rPr>
        <w:t xml:space="preserve"> </w:t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</w:p>
    <w:p w14:paraId="4DF1F9E8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</w:p>
    <w:p w14:paraId="570D0AE1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AM" w:hAnsi="Arial AM"/>
          <w:color w:val="000000"/>
          <w:sz w:val="18"/>
          <w:szCs w:val="18"/>
          <w:lang w:val="hy-AM"/>
        </w:rPr>
      </w:pP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  <w:r w:rsidRPr="000C108E">
        <w:rPr>
          <w:rFonts w:ascii="Arial AM" w:hAnsi="Arial AM"/>
          <w:color w:val="000000"/>
          <w:sz w:val="18"/>
          <w:szCs w:val="18"/>
          <w:u w:val="single"/>
          <w:lang w:val="hy-AM"/>
        </w:rPr>
        <w:tab/>
      </w:r>
    </w:p>
    <w:p w14:paraId="2A672C29" w14:textId="77777777" w:rsidR="00091EBC" w:rsidRPr="000C108E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rial AM" w:hAnsi="Arial AM" w:cs="Sylfaen"/>
          <w:sz w:val="18"/>
          <w:szCs w:val="18"/>
          <w:vertAlign w:val="superscript"/>
          <w:lang w:val="hy-AM"/>
        </w:rPr>
      </w:pP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                                                       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ամիսը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ամսաթիվը</w:t>
      </w:r>
      <w:r w:rsidRPr="000C108E">
        <w:rPr>
          <w:rFonts w:ascii="Arial AM" w:hAnsi="Arial AM" w:cs="Sylfaen"/>
          <w:sz w:val="18"/>
          <w:szCs w:val="18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18"/>
          <w:szCs w:val="18"/>
          <w:vertAlign w:val="superscript"/>
          <w:lang w:val="hy-AM"/>
        </w:rPr>
        <w:t>տարեթիվը</w:t>
      </w:r>
    </w:p>
    <w:p w14:paraId="5315F33D" w14:textId="77777777" w:rsidR="00091EBC" w:rsidRPr="000C108E" w:rsidRDefault="00091EBC" w:rsidP="00091EBC">
      <w:pPr>
        <w:pStyle w:val="31"/>
        <w:spacing w:line="240" w:lineRule="auto"/>
        <w:jc w:val="center"/>
        <w:rPr>
          <w:rFonts w:ascii="Arial AM" w:hAnsi="Arial AM" w:cs="Arial"/>
          <w:b/>
          <w:sz w:val="18"/>
          <w:szCs w:val="18"/>
          <w:lang w:val="hy-AM"/>
        </w:rPr>
      </w:pPr>
    </w:p>
    <w:p w14:paraId="0C215CE8" w14:textId="77777777" w:rsidR="00091EBC" w:rsidRPr="000C108E" w:rsidRDefault="00091EBC" w:rsidP="00091EBC">
      <w:pPr>
        <w:pStyle w:val="31"/>
        <w:spacing w:line="240" w:lineRule="auto"/>
        <w:jc w:val="right"/>
        <w:rPr>
          <w:rFonts w:ascii="Arial AM" w:hAnsi="Arial AM"/>
          <w:sz w:val="18"/>
          <w:szCs w:val="18"/>
          <w:lang w:val="hy-AM"/>
        </w:rPr>
      </w:pPr>
    </w:p>
    <w:p w14:paraId="40765A7E" w14:textId="77777777" w:rsidR="00AB2DA5" w:rsidRPr="000C108E" w:rsidRDefault="00AB2DA5" w:rsidP="00AB2DA5">
      <w:pPr>
        <w:pStyle w:val="af2"/>
        <w:jc w:val="both"/>
        <w:rPr>
          <w:rFonts w:ascii="Arial AM" w:hAnsi="Arial AM"/>
          <w:i/>
          <w:sz w:val="18"/>
          <w:szCs w:val="18"/>
          <w:lang w:val="hy-AM"/>
        </w:rPr>
      </w:pPr>
      <w:r w:rsidRPr="000C108E">
        <w:rPr>
          <w:rFonts w:ascii="Arial AM" w:hAnsi="Arial AM"/>
          <w:i/>
          <w:sz w:val="18"/>
          <w:szCs w:val="18"/>
          <w:lang w:val="hy-AM"/>
        </w:rPr>
        <w:t>*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լրացվում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է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հանձնաժողովի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քարտուղարի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կողմից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`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մինչև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հրավերը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տեղեկագրում</w:t>
      </w:r>
      <w:r w:rsidRPr="000C108E">
        <w:rPr>
          <w:rFonts w:ascii="Arial AM" w:hAnsi="Arial AM"/>
          <w:i/>
          <w:sz w:val="18"/>
          <w:szCs w:val="18"/>
          <w:lang w:val="af-ZA"/>
        </w:rPr>
        <w:t xml:space="preserve"> </w:t>
      </w:r>
      <w:r w:rsidRPr="000C108E">
        <w:rPr>
          <w:rFonts w:ascii="Sylfaen" w:hAnsi="Sylfaen" w:cs="Sylfaen"/>
          <w:i/>
          <w:sz w:val="18"/>
          <w:szCs w:val="18"/>
          <w:lang w:val="hy-AM"/>
        </w:rPr>
        <w:t>հրապարակելը</w:t>
      </w:r>
      <w:r w:rsidRPr="000C108E">
        <w:rPr>
          <w:rFonts w:ascii="Arial AM" w:hAnsi="Arial AM"/>
          <w:i/>
          <w:sz w:val="18"/>
          <w:szCs w:val="18"/>
          <w:lang w:val="hy-AM"/>
        </w:rPr>
        <w:t>:</w:t>
      </w:r>
    </w:p>
    <w:p w14:paraId="76F5D96A" w14:textId="77777777" w:rsidR="00631658" w:rsidRPr="000C108E" w:rsidRDefault="009C370D" w:rsidP="00631658">
      <w:pPr>
        <w:jc w:val="right"/>
        <w:rPr>
          <w:rFonts w:ascii="Arial AM" w:hAnsi="Arial AM" w:cs="GHEA Grapalat"/>
          <w:i/>
          <w:sz w:val="18"/>
          <w:szCs w:val="18"/>
          <w:lang w:val="hy-AM"/>
        </w:rPr>
      </w:pPr>
      <w:r w:rsidRPr="000C108E">
        <w:rPr>
          <w:rFonts w:ascii="Arial AM" w:hAnsi="Arial AM"/>
          <w:b/>
          <w:sz w:val="18"/>
          <w:szCs w:val="18"/>
          <w:lang w:val="hy-AM"/>
        </w:rPr>
        <w:br w:type="page"/>
      </w:r>
    </w:p>
    <w:p w14:paraId="50A2ACFF" w14:textId="77777777" w:rsidR="00631658" w:rsidRPr="000C108E" w:rsidRDefault="00631658" w:rsidP="0063165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0C108E">
        <w:rPr>
          <w:rFonts w:ascii="Sylfaen" w:hAnsi="Sylfaen" w:cs="Sylfaen"/>
          <w:b/>
          <w:lang w:val="hy-AM"/>
        </w:rPr>
        <w:lastRenderedPageBreak/>
        <w:t>Հավելված</w:t>
      </w:r>
      <w:r w:rsidRPr="000C108E">
        <w:rPr>
          <w:rFonts w:ascii="Arial AM" w:hAnsi="Arial AM" w:cs="Sylfaen"/>
          <w:b/>
          <w:lang w:val="hy-AM"/>
        </w:rPr>
        <w:t xml:space="preserve"> 5.1</w:t>
      </w:r>
    </w:p>
    <w:p w14:paraId="0BD38549" w14:textId="6D9D1E6D" w:rsidR="00631658" w:rsidRPr="000C108E" w:rsidRDefault="003F673D" w:rsidP="0063165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0C108E">
        <w:rPr>
          <w:rFonts w:ascii="Sylfaen" w:hAnsi="Sylfaen" w:cs="Sylfaen"/>
          <w:b/>
          <w:lang w:val="hy-AM"/>
        </w:rPr>
        <w:t>ԱՄԱՀ</w:t>
      </w:r>
      <w:r w:rsidRPr="000C108E">
        <w:rPr>
          <w:rFonts w:ascii="Arial AM" w:hAnsi="Arial AM" w:cs="Sylfaen"/>
          <w:b/>
          <w:lang w:val="hy-AM"/>
        </w:rPr>
        <w:t>-</w:t>
      </w:r>
      <w:r w:rsidRPr="000C108E">
        <w:rPr>
          <w:rFonts w:ascii="Sylfaen" w:hAnsi="Sylfaen" w:cs="Sylfaen"/>
          <w:b/>
          <w:lang w:val="hy-AM"/>
        </w:rPr>
        <w:t>ՃԳ</w:t>
      </w:r>
      <w:r w:rsidRPr="000C108E">
        <w:rPr>
          <w:rFonts w:ascii="Arial AM" w:hAnsi="Arial AM" w:cs="Sylfaen"/>
          <w:b/>
          <w:lang w:val="hy-AM"/>
        </w:rPr>
        <w:t>-</w:t>
      </w:r>
      <w:r w:rsidRPr="000C108E">
        <w:rPr>
          <w:rFonts w:ascii="Sylfaen" w:hAnsi="Sylfaen" w:cs="Sylfaen"/>
          <w:b/>
          <w:lang w:val="hy-AM"/>
        </w:rPr>
        <w:t>ԲՄԱՇՁԲ</w:t>
      </w:r>
      <w:r w:rsidRPr="000C108E">
        <w:rPr>
          <w:rFonts w:ascii="Arial AM" w:hAnsi="Arial AM" w:cs="Sylfaen"/>
          <w:b/>
          <w:lang w:val="hy-AM"/>
        </w:rPr>
        <w:t>-24/33</w:t>
      </w:r>
      <w:r w:rsidR="004367D4" w:rsidRPr="000C108E">
        <w:rPr>
          <w:rFonts w:ascii="Arial AM" w:hAnsi="Arial AM" w:cs="Sylfaen"/>
          <w:b/>
          <w:lang w:val="hy-AM"/>
        </w:rPr>
        <w:t xml:space="preserve"> </w:t>
      </w:r>
      <w:r w:rsidR="00631658" w:rsidRPr="000C108E">
        <w:rPr>
          <w:rFonts w:ascii="Arial AM" w:hAnsi="Arial AM" w:cs="Sylfaen"/>
          <w:b/>
          <w:lang w:val="hy-AM"/>
        </w:rPr>
        <w:t xml:space="preserve">  </w:t>
      </w:r>
      <w:r w:rsidR="00631658" w:rsidRPr="000C108E">
        <w:rPr>
          <w:rFonts w:ascii="Sylfaen" w:hAnsi="Sylfaen" w:cs="Sylfaen"/>
          <w:b/>
          <w:lang w:val="hy-AM"/>
        </w:rPr>
        <w:t>ծածկագրով</w:t>
      </w:r>
    </w:p>
    <w:p w14:paraId="4CAD0268" w14:textId="77777777" w:rsidR="00631658" w:rsidRPr="000C108E" w:rsidRDefault="00631658" w:rsidP="00631658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0C108E">
        <w:rPr>
          <w:rFonts w:ascii="Sylfaen" w:hAnsi="Sylfaen" w:cs="Sylfaen"/>
          <w:b/>
          <w:lang w:val="hy-AM"/>
        </w:rPr>
        <w:t>բաց</w:t>
      </w:r>
      <w:r w:rsidRPr="000C108E">
        <w:rPr>
          <w:rFonts w:ascii="Arial AM" w:hAnsi="Arial AM" w:cs="Sylfaen"/>
          <w:b/>
          <w:lang w:val="hy-AM"/>
        </w:rPr>
        <w:t xml:space="preserve"> </w:t>
      </w:r>
      <w:r w:rsidRPr="000C108E">
        <w:rPr>
          <w:rFonts w:ascii="Sylfaen" w:hAnsi="Sylfaen" w:cs="Sylfaen"/>
          <w:b/>
          <w:lang w:val="hy-AM"/>
        </w:rPr>
        <w:t>մրցույթի</w:t>
      </w:r>
      <w:r w:rsidRPr="000C108E">
        <w:rPr>
          <w:rFonts w:ascii="Arial AM" w:hAnsi="Arial AM" w:cs="Sylfaen"/>
          <w:b/>
          <w:lang w:val="hy-AM"/>
        </w:rPr>
        <w:t xml:space="preserve"> </w:t>
      </w:r>
      <w:r w:rsidRPr="000C108E">
        <w:rPr>
          <w:rFonts w:ascii="Sylfaen" w:hAnsi="Sylfaen" w:cs="Sylfaen"/>
          <w:b/>
          <w:lang w:val="hy-AM"/>
        </w:rPr>
        <w:t>հրավերի</w:t>
      </w:r>
    </w:p>
    <w:p w14:paraId="0263D9E0" w14:textId="77777777" w:rsidR="000C108E" w:rsidRPr="00CF714D" w:rsidRDefault="00631658" w:rsidP="00631658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   </w:t>
      </w:r>
    </w:p>
    <w:p w14:paraId="24423529" w14:textId="4BAA21DE" w:rsidR="00631658" w:rsidRPr="000C108E" w:rsidRDefault="00631658" w:rsidP="00631658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 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ՏՈւԺԱՆՔԻ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ՀԱՄԱՁԱՅՆԱԳԻՐ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</w:p>
    <w:p w14:paraId="1AFE3685" w14:textId="77777777" w:rsidR="001C7C1A" w:rsidRPr="000C108E" w:rsidRDefault="00631658" w:rsidP="001C7C1A">
      <w:pPr>
        <w:jc w:val="center"/>
        <w:rPr>
          <w:rFonts w:ascii="Arial AM" w:hAnsi="Arial AM" w:cs="GHEA Grapalat"/>
          <w:b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  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="001C7C1A"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        (</w:t>
      </w:r>
      <w:r w:rsidR="001C7C1A" w:rsidRPr="000C108E">
        <w:rPr>
          <w:rFonts w:ascii="Sylfaen" w:hAnsi="Sylfaen" w:cs="Sylfaen"/>
          <w:b/>
          <w:sz w:val="20"/>
          <w:szCs w:val="20"/>
          <w:lang w:val="hy-AM"/>
        </w:rPr>
        <w:t>պայմանագրի</w:t>
      </w:r>
      <w:r w:rsidR="001C7C1A"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="001C7C1A" w:rsidRPr="000C108E">
        <w:rPr>
          <w:rFonts w:ascii="Sylfaen" w:hAnsi="Sylfaen" w:cs="Sylfaen"/>
          <w:b/>
          <w:sz w:val="20"/>
          <w:szCs w:val="20"/>
          <w:lang w:val="hy-AM"/>
        </w:rPr>
        <w:t>ապահովում</w:t>
      </w:r>
      <w:r w:rsidR="001C7C1A" w:rsidRPr="000C108E">
        <w:rPr>
          <w:rFonts w:ascii="Arial AM" w:hAnsi="Arial AM" w:cs="GHEA Grapalat"/>
          <w:b/>
          <w:sz w:val="20"/>
          <w:szCs w:val="20"/>
          <w:lang w:val="hy-AM"/>
        </w:rPr>
        <w:t>)</w:t>
      </w:r>
    </w:p>
    <w:p w14:paraId="257E50E1" w14:textId="77777777" w:rsidR="00631658" w:rsidRPr="000C108E" w:rsidRDefault="00631658" w:rsidP="00631658">
      <w:pPr>
        <w:rPr>
          <w:rFonts w:ascii="Arial AM" w:hAnsi="Arial AM" w:cs="GHEA Grapalat"/>
          <w:b/>
          <w:sz w:val="20"/>
          <w:szCs w:val="20"/>
          <w:lang w:val="hy-AM"/>
        </w:rPr>
      </w:pPr>
    </w:p>
    <w:p w14:paraId="79F182EE" w14:textId="4F615B44" w:rsidR="00631658" w:rsidRPr="000C108E" w:rsidRDefault="00631658" w:rsidP="00631658">
      <w:pPr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     </w:t>
      </w:r>
      <w:r w:rsidRPr="000C108E">
        <w:rPr>
          <w:rFonts w:ascii="Sylfaen" w:hAnsi="Sylfaen" w:cs="Sylfaen"/>
          <w:sz w:val="20"/>
          <w:szCs w:val="20"/>
          <w:lang w:val="hy-AM"/>
        </w:rPr>
        <w:t>ք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. </w:t>
      </w:r>
      <w:r w:rsidRPr="000C108E">
        <w:rPr>
          <w:rFonts w:ascii="Sylfaen" w:hAnsi="Sylfaen" w:cs="Sylfaen"/>
          <w:sz w:val="20"/>
          <w:szCs w:val="20"/>
          <w:lang w:val="hy-AM"/>
        </w:rPr>
        <w:t>Երևան</w:t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lang w:val="hy-AM"/>
        </w:rPr>
        <w:tab/>
        <w:t xml:space="preserve">            </w:t>
      </w:r>
      <w:r w:rsidRPr="000C108E">
        <w:rPr>
          <w:rFonts w:ascii="Arial AM" w:hAnsi="Arial AM"/>
          <w:sz w:val="20"/>
          <w:szCs w:val="20"/>
          <w:lang w:val="hy-AM"/>
        </w:rPr>
        <w:t>«</w:t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 xml:space="preserve">         </w:t>
      </w:r>
      <w:r w:rsidR="00EA0B39" w:rsidRPr="00CD773C">
        <w:rPr>
          <w:rFonts w:ascii="Arial AM" w:hAnsi="Arial AM" w:cs="GHEA Grapalat"/>
          <w:sz w:val="20"/>
          <w:szCs w:val="20"/>
          <w:u w:val="single"/>
          <w:lang w:val="hy-AM"/>
        </w:rPr>
        <w:t xml:space="preserve"> </w:t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 xml:space="preserve"> </w:t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="00AB2DA5" w:rsidRPr="000C108E">
        <w:rPr>
          <w:rFonts w:ascii="Arial AM" w:hAnsi="Arial AM" w:cs="GHEA Grapalat"/>
          <w:sz w:val="20"/>
          <w:szCs w:val="20"/>
          <w:lang w:val="hy-AM"/>
        </w:rPr>
        <w:t xml:space="preserve"> 20   </w:t>
      </w:r>
      <w:r w:rsidR="00AB2DA5" w:rsidRPr="000C108E">
        <w:rPr>
          <w:rFonts w:ascii="Sylfaen" w:hAnsi="Sylfaen" w:cs="Sylfaen"/>
          <w:sz w:val="20"/>
          <w:szCs w:val="20"/>
          <w:lang w:val="hy-AM"/>
        </w:rPr>
        <w:t>թ</w:t>
      </w:r>
      <w:r w:rsidR="00AB2DA5" w:rsidRPr="000C108E">
        <w:rPr>
          <w:rFonts w:ascii="Arial AM" w:hAnsi="Arial AM" w:cs="GHEA Grapalat"/>
          <w:sz w:val="20"/>
          <w:szCs w:val="20"/>
          <w:lang w:val="hy-AM"/>
        </w:rPr>
        <w:t>.</w:t>
      </w:r>
    </w:p>
    <w:p w14:paraId="4138D155" w14:textId="77777777" w:rsidR="00631658" w:rsidRPr="000C108E" w:rsidRDefault="00631658" w:rsidP="00631658">
      <w:pPr>
        <w:rPr>
          <w:rFonts w:ascii="Arial AM" w:hAnsi="Arial AM" w:cs="GHEA Grapalat"/>
          <w:sz w:val="20"/>
          <w:szCs w:val="20"/>
          <w:lang w:val="hy-AM"/>
        </w:rPr>
      </w:pPr>
    </w:p>
    <w:p w14:paraId="3BC380DF" w14:textId="77777777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</w:pPr>
      <w:r w:rsidRPr="000C108E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դեմս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տնօրեն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</w:p>
    <w:p w14:paraId="5633C06E" w14:textId="77777777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ab/>
        <w:t xml:space="preserve">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տնօրենի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անուն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ազգանունը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անձնագրային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տվյալները</w:t>
      </w:r>
      <w:r w:rsidRPr="000C108E">
        <w:rPr>
          <w:rFonts w:ascii="Arial AM" w:hAnsi="Arial AM" w:cs="GHEA Grapalat"/>
          <w:sz w:val="20"/>
          <w:szCs w:val="20"/>
          <w:vertAlign w:val="subscript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գործում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կանոնադրության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հիման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վրա</w:t>
      </w:r>
      <w:r w:rsidRPr="000C108E">
        <w:rPr>
          <w:rFonts w:ascii="Arial AM" w:hAnsi="Arial AM" w:cs="GHEA Grapalat"/>
          <w:sz w:val="20"/>
          <w:szCs w:val="20"/>
          <w:lang w:val="hy-AM"/>
        </w:rPr>
        <w:t>` (</w:t>
      </w:r>
      <w:r w:rsidRPr="000C108E">
        <w:rPr>
          <w:rFonts w:ascii="Sylfaen" w:hAnsi="Sylfaen" w:cs="Sylfaen"/>
          <w:sz w:val="20"/>
          <w:szCs w:val="20"/>
          <w:lang w:val="hy-AM"/>
        </w:rPr>
        <w:t>այսուհետև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`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Ընկերություն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), </w:t>
      </w:r>
      <w:r w:rsidRPr="000C108E">
        <w:rPr>
          <w:rFonts w:ascii="Sylfaen" w:hAnsi="Sylfaen" w:cs="Sylfaen"/>
          <w:sz w:val="20"/>
          <w:szCs w:val="20"/>
          <w:lang w:val="hy-AM"/>
        </w:rPr>
        <w:t>սույնով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սահմանում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հետևյալ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տուժանքի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0C108E">
        <w:rPr>
          <w:rFonts w:ascii="Arial AM" w:hAnsi="Arial AM" w:cs="GHEA Grapalat"/>
          <w:sz w:val="20"/>
          <w:szCs w:val="20"/>
          <w:lang w:val="hy-AM"/>
        </w:rPr>
        <w:t>.</w:t>
      </w:r>
    </w:p>
    <w:p w14:paraId="1A6A1880" w14:textId="77777777" w:rsidR="00631658" w:rsidRPr="000C108E" w:rsidRDefault="00631658" w:rsidP="00631658">
      <w:pPr>
        <w:ind w:firstLine="708"/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733AA67C" w14:textId="77777777" w:rsidR="00631658" w:rsidRPr="000C108E" w:rsidRDefault="00194C6E" w:rsidP="006D197A">
      <w:pPr>
        <w:ind w:left="360"/>
        <w:jc w:val="center"/>
        <w:rPr>
          <w:rFonts w:ascii="Arial AM" w:hAnsi="Arial AM" w:cs="GHEA Grapalat"/>
          <w:b/>
          <w:bCs/>
          <w:sz w:val="20"/>
          <w:szCs w:val="20"/>
          <w:lang w:val="pt-BR"/>
        </w:rPr>
      </w:pPr>
      <w:r w:rsidRPr="000C108E">
        <w:rPr>
          <w:rFonts w:ascii="Arial AM" w:hAnsi="Arial AM" w:cs="GHEA Grapalat"/>
          <w:b/>
          <w:sz w:val="20"/>
          <w:szCs w:val="20"/>
          <w:lang w:val="hy-AM"/>
        </w:rPr>
        <w:t>1.</w:t>
      </w:r>
      <w:r w:rsidR="00631658"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b/>
          <w:sz w:val="20"/>
          <w:szCs w:val="20"/>
          <w:lang w:val="hy-AM"/>
        </w:rPr>
        <w:t>Համաձայնության</w:t>
      </w:r>
      <w:r w:rsidR="00631658"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b/>
          <w:sz w:val="20"/>
          <w:szCs w:val="20"/>
          <w:lang w:val="hy-AM"/>
        </w:rPr>
        <w:t>առարկան</w:t>
      </w:r>
    </w:p>
    <w:p w14:paraId="2C11E7E5" w14:textId="77777777" w:rsidR="00631658" w:rsidRPr="000C108E" w:rsidRDefault="00631658" w:rsidP="00631658">
      <w:pPr>
        <w:jc w:val="both"/>
        <w:rPr>
          <w:rFonts w:ascii="Arial AM" w:hAnsi="Arial AM" w:cs="GHEA Grapalat"/>
          <w:b/>
          <w:bCs/>
          <w:sz w:val="20"/>
          <w:szCs w:val="20"/>
          <w:lang w:val="pt-BR"/>
        </w:rPr>
      </w:pPr>
      <w:r w:rsidRPr="000C108E">
        <w:rPr>
          <w:rFonts w:ascii="Arial AM" w:hAnsi="Arial AM" w:cs="GHEA Grapalat"/>
          <w:sz w:val="20"/>
          <w:szCs w:val="20"/>
          <w:lang w:val="pt-BR"/>
        </w:rPr>
        <w:tab/>
      </w:r>
      <w:r w:rsidRPr="000C108E">
        <w:rPr>
          <w:rFonts w:ascii="Arial AM" w:hAnsi="Arial AM" w:cs="GHEA Grapalat"/>
          <w:sz w:val="20"/>
          <w:szCs w:val="20"/>
          <w:lang w:val="pt-BR"/>
        </w:rPr>
        <w:tab/>
        <w:t xml:space="preserve">                               </w:t>
      </w:r>
    </w:p>
    <w:p w14:paraId="2676BF38" w14:textId="126FDB77" w:rsidR="00631658" w:rsidRPr="000C108E" w:rsidRDefault="00631658" w:rsidP="00631658">
      <w:pPr>
        <w:ind w:left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Arial AM" w:hAnsi="Arial AM" w:cs="GHEA Grapalat"/>
          <w:sz w:val="20"/>
          <w:szCs w:val="20"/>
          <w:lang w:val="pt-BR"/>
        </w:rPr>
        <w:t xml:space="preserve">1.1 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մասնակցում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է</w:t>
      </w:r>
      <w:r w:rsidR="00EA0B39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EA0B39" w:rsidRPr="00EA0B39">
        <w:rPr>
          <w:rStyle w:val="af5"/>
          <w:rFonts w:ascii="Sylfaen" w:hAnsi="Sylfaen" w:cs="Arial"/>
          <w:b w:val="0"/>
          <w:bCs w:val="0"/>
          <w:sz w:val="20"/>
          <w:szCs w:val="20"/>
          <w:lang w:val="hy-AM"/>
        </w:rPr>
        <w:t>ՀՀ Արմավիրի մարզի Արաքսի համայնքապետարանի</w:t>
      </w:r>
      <w:r w:rsidR="00EA0B39" w:rsidRPr="00A707AC">
        <w:rPr>
          <w:rStyle w:val="af5"/>
          <w:rFonts w:ascii="Sylfaen" w:hAnsi="Sylfaen" w:cs="Arial"/>
          <w:b w:val="0"/>
          <w:bCs w:val="0"/>
          <w:sz w:val="18"/>
          <w:szCs w:val="18"/>
          <w:lang w:val="hy-AM"/>
        </w:rPr>
        <w:t xml:space="preserve"> </w:t>
      </w:r>
      <w:r w:rsidR="00EA0B39" w:rsidRPr="00A707AC">
        <w:rPr>
          <w:rFonts w:ascii="Sylfaen" w:hAnsi="Sylfaen" w:cs="GHEA Grapalat"/>
          <w:sz w:val="18"/>
          <w:szCs w:val="18"/>
          <w:lang w:val="pt-BR"/>
        </w:rPr>
        <w:t xml:space="preserve"> 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 (</w:t>
      </w:r>
      <w:r w:rsidRPr="000C108E">
        <w:rPr>
          <w:rFonts w:ascii="Sylfaen" w:hAnsi="Sylfaen" w:cs="Sylfaen"/>
          <w:sz w:val="20"/>
          <w:szCs w:val="20"/>
          <w:lang w:val="pt-BR"/>
        </w:rPr>
        <w:t>այսուհետ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Pr="000C108E">
        <w:rPr>
          <w:rFonts w:ascii="Sylfaen" w:hAnsi="Sylfaen" w:cs="Sylfaen"/>
          <w:sz w:val="20"/>
          <w:szCs w:val="20"/>
          <w:lang w:val="pt-BR"/>
        </w:rPr>
        <w:t>Պատվիրատու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Pr="000C108E">
        <w:rPr>
          <w:rFonts w:ascii="Sylfaen" w:hAnsi="Sylfaen" w:cs="Sylfaen"/>
          <w:sz w:val="20"/>
          <w:szCs w:val="20"/>
          <w:lang w:val="pt-BR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</w:p>
    <w:p w14:paraId="34928250" w14:textId="57B1CE33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Sylfaen" w:hAnsi="Sylfaen" w:cs="Sylfaen"/>
          <w:sz w:val="20"/>
          <w:szCs w:val="20"/>
          <w:lang w:val="pt-BR"/>
        </w:rPr>
        <w:t>կազմակերպված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EA0B39" w:rsidRPr="000C108E">
        <w:rPr>
          <w:rFonts w:ascii="Sylfaen" w:hAnsi="Sylfaen" w:cs="Sylfaen"/>
          <w:b/>
          <w:sz w:val="18"/>
          <w:szCs w:val="18"/>
          <w:lang w:val="hy-AM"/>
        </w:rPr>
        <w:t>ԱՄԱՀ</w:t>
      </w:r>
      <w:r w:rsidR="00EA0B39" w:rsidRPr="000C108E">
        <w:rPr>
          <w:rFonts w:ascii="Arial AM" w:hAnsi="Arial AM" w:cs="Sylfaen"/>
          <w:b/>
          <w:sz w:val="18"/>
          <w:szCs w:val="18"/>
          <w:lang w:val="hy-AM"/>
        </w:rPr>
        <w:t>-</w:t>
      </w:r>
      <w:r w:rsidR="00EA0B39" w:rsidRPr="000C108E">
        <w:rPr>
          <w:rFonts w:ascii="Sylfaen" w:hAnsi="Sylfaen" w:cs="Sylfaen"/>
          <w:b/>
          <w:sz w:val="18"/>
          <w:szCs w:val="18"/>
          <w:lang w:val="hy-AM"/>
        </w:rPr>
        <w:t>ՃԳ</w:t>
      </w:r>
      <w:r w:rsidR="00EA0B39" w:rsidRPr="000C108E">
        <w:rPr>
          <w:rFonts w:ascii="Arial AM" w:hAnsi="Arial AM" w:cs="Sylfaen"/>
          <w:b/>
          <w:sz w:val="18"/>
          <w:szCs w:val="18"/>
          <w:lang w:val="hy-AM"/>
        </w:rPr>
        <w:t>-</w:t>
      </w:r>
      <w:r w:rsidR="00EA0B39" w:rsidRPr="000C108E">
        <w:rPr>
          <w:rFonts w:ascii="Sylfaen" w:hAnsi="Sylfaen" w:cs="Sylfaen"/>
          <w:b/>
          <w:sz w:val="18"/>
          <w:szCs w:val="18"/>
          <w:lang w:val="hy-AM"/>
        </w:rPr>
        <w:t>ԲՄԱՇՁԲ</w:t>
      </w:r>
      <w:r w:rsidR="00EA0B39" w:rsidRPr="000C108E">
        <w:rPr>
          <w:rFonts w:ascii="Arial AM" w:hAnsi="Arial AM" w:cs="Sylfaen"/>
          <w:b/>
          <w:sz w:val="18"/>
          <w:szCs w:val="18"/>
          <w:lang w:val="hy-AM"/>
        </w:rPr>
        <w:t>-24/33</w:t>
      </w:r>
      <w:r w:rsidR="00EA0B39" w:rsidRPr="00EA0B39">
        <w:rPr>
          <w:rFonts w:ascii="Arial AM" w:hAnsi="Arial AM" w:cs="Sylfaen"/>
          <w:b/>
          <w:sz w:val="18"/>
          <w:szCs w:val="18"/>
          <w:lang w:val="pt-BR"/>
        </w:rPr>
        <w:t xml:space="preserve"> 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* </w:t>
      </w:r>
      <w:r w:rsidRPr="000C108E">
        <w:rPr>
          <w:rFonts w:ascii="Sylfaen" w:hAnsi="Sylfaen" w:cs="Sylfaen"/>
          <w:sz w:val="20"/>
          <w:szCs w:val="20"/>
          <w:lang w:val="pt-BR"/>
        </w:rPr>
        <w:t>ծածկագրով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գնման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ընթացակարգին</w:t>
      </w:r>
      <w:r w:rsidRPr="000C108E">
        <w:rPr>
          <w:rFonts w:ascii="Arial AM" w:hAnsi="Arial AM" w:cs="GHEA Grapalat"/>
          <w:sz w:val="20"/>
          <w:szCs w:val="20"/>
          <w:lang w:val="pt-BR"/>
        </w:rPr>
        <w:t>:</w:t>
      </w:r>
    </w:p>
    <w:p w14:paraId="739E0F07" w14:textId="77777777" w:rsidR="00631658" w:rsidRPr="000C108E" w:rsidRDefault="00631658" w:rsidP="00631658">
      <w:pPr>
        <w:ind w:left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Arial AM" w:hAnsi="Arial AM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ընթացակարգի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ծածկագիրը</w:t>
      </w:r>
    </w:p>
    <w:p w14:paraId="11B362D3" w14:textId="77777777" w:rsidR="00631658" w:rsidRPr="000C108E" w:rsidRDefault="00631658" w:rsidP="00631658">
      <w:pPr>
        <w:ind w:firstLine="426"/>
        <w:jc w:val="both"/>
        <w:rPr>
          <w:rFonts w:ascii="Arial AM" w:hAnsi="Arial AM" w:cs="GHEA Grapalat"/>
          <w:color w:val="5B9BD5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pt-BR"/>
        </w:rPr>
        <w:t xml:space="preserve">1.2 </w:t>
      </w:r>
      <w:r w:rsidRPr="000C108E">
        <w:rPr>
          <w:rFonts w:ascii="Sylfaen" w:hAnsi="Sylfaen" w:cs="Sylfaen"/>
          <w:sz w:val="20"/>
          <w:szCs w:val="20"/>
          <w:lang w:val="pt-BR"/>
        </w:rPr>
        <w:t>Որպես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գնման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ընթացակարգի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արդյունքում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կնքվելիք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կատարման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ապահովում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է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ներկայացնում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սույն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տուժանքի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և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Pr="000C108E">
        <w:rPr>
          <w:rFonts w:ascii="Sylfaen" w:hAnsi="Sylfaen" w:cs="Sylfaen"/>
          <w:sz w:val="20"/>
          <w:szCs w:val="20"/>
          <w:lang w:val="pt-BR"/>
        </w:rPr>
        <w:t>լրացված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և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հաստատված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: </w:t>
      </w:r>
    </w:p>
    <w:p w14:paraId="29E3060E" w14:textId="77777777" w:rsidR="00631658" w:rsidRPr="000C108E" w:rsidRDefault="007A5E2D" w:rsidP="007A5E2D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pt-BR"/>
        </w:rPr>
      </w:pPr>
      <w:r w:rsidRPr="000C108E">
        <w:rPr>
          <w:rFonts w:ascii="Arial AM" w:hAnsi="Arial AM" w:cs="GHEA Grapalat"/>
          <w:color w:val="000000"/>
          <w:sz w:val="20"/>
          <w:szCs w:val="20"/>
          <w:lang w:val="pt-BR"/>
        </w:rPr>
        <w:t xml:space="preserve">1.3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pt-BR"/>
        </w:rPr>
        <w:t>տուժանքի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pt-BR"/>
        </w:rPr>
        <w:t>համաձայնագ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ր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pt-BR"/>
        </w:rPr>
        <w:t>ի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ներկայացվող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(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Պահանջագիր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)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ստորագրմամբ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անհետկանչելիորեն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համաձայնվում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</w:p>
    <w:p w14:paraId="056C12EB" w14:textId="79AC9E9A" w:rsidR="00631658" w:rsidRPr="000C108E" w:rsidRDefault="00631658" w:rsidP="00631658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ստորագրմամբ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Ընկերությունը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տալիս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հավաստումը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Arial AM" w:hAnsi="Arial AM" w:cs="Arial AM"/>
          <w:color w:val="000000"/>
          <w:sz w:val="20"/>
          <w:szCs w:val="20"/>
          <w:lang w:val="hy-AM"/>
        </w:rPr>
        <w:t>«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պայմանները</w:t>
      </w:r>
      <w:r w:rsidRPr="000C108E">
        <w:rPr>
          <w:rFonts w:ascii="Arial AM" w:hAnsi="Arial AM" w:cs="Arial AM"/>
          <w:color w:val="000000"/>
          <w:sz w:val="20"/>
          <w:szCs w:val="20"/>
          <w:lang w:val="hy-AM"/>
        </w:rPr>
        <w:t>»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դաշտում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լրացված</w:t>
      </w:r>
      <w:r w:rsidRPr="000C108E">
        <w:rPr>
          <w:rFonts w:ascii="Arial AM" w:hAnsi="Arial AM" w:cs="Arial AM"/>
          <w:color w:val="000000"/>
          <w:sz w:val="20"/>
          <w:szCs w:val="20"/>
          <w:lang w:val="hy-AM"/>
        </w:rPr>
        <w:t>«</w:t>
      </w:r>
      <w:r w:rsidR="00CD773C" w:rsidRPr="00CD773C">
        <w:rPr>
          <w:rFonts w:ascii="Arial AM" w:hAnsi="Arial AM" w:cs="Arial AM"/>
          <w:color w:val="000000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ակցեպտավորված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վճարման</w:t>
      </w:r>
      <w:r w:rsidRPr="000C108E">
        <w:rPr>
          <w:rFonts w:ascii="Arial AM" w:hAnsi="Arial AM" w:cs="Arial AM"/>
          <w:color w:val="000000"/>
          <w:sz w:val="20"/>
          <w:szCs w:val="20"/>
          <w:lang w:val="hy-AM"/>
        </w:rPr>
        <w:t>»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որի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գանձման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հետ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կապված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Ընկերությանը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սպասարկող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/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/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` /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այսուհետ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/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ստացված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չի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Ընկերությանը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համաձայնություն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ստանալու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քանի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արդեն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դրվել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ստորագրությունը՝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ակցեպտավորման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: </w:t>
      </w:r>
    </w:p>
    <w:p w14:paraId="1E1E6DF5" w14:textId="77777777" w:rsidR="00631658" w:rsidRPr="000C108E" w:rsidRDefault="00631658" w:rsidP="00631658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հիմք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հանդիսանում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`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Պահանջագրով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ամբողջ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գումարը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pt-BR"/>
        </w:rPr>
        <w:t>Ընկերության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հաշվից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գանձելու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համար՝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ակցեպտավորման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: </w:t>
      </w:r>
    </w:p>
    <w:p w14:paraId="106D0668" w14:textId="77777777" w:rsidR="00631658" w:rsidRPr="000C108E" w:rsidRDefault="00631658" w:rsidP="00631658">
      <w:pPr>
        <w:ind w:firstLine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 </w:t>
      </w:r>
      <w:r w:rsidRPr="000C108E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չի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եղանակով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Բանկին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կարգադրել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վրա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դրված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հետ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կանչելու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419B7250" w14:textId="77777777" w:rsidR="00631658" w:rsidRPr="000C108E" w:rsidRDefault="00631658" w:rsidP="00631658">
      <w:pPr>
        <w:ind w:left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դ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) </w:t>
      </w:r>
      <w:r w:rsidRPr="000C108E">
        <w:rPr>
          <w:rFonts w:ascii="Sylfaen" w:hAnsi="Sylfaen" w:cs="Sylfaen"/>
          <w:color w:val="000000"/>
          <w:sz w:val="20"/>
          <w:szCs w:val="20"/>
          <w:lang w:val="pt-BR"/>
        </w:rPr>
        <w:t>Ընկերությունը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հավաստում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ակցեպտավորել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տուժանքի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ամբողջ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color w:val="000000"/>
          <w:sz w:val="20"/>
          <w:szCs w:val="20"/>
          <w:lang w:val="hy-AM"/>
        </w:rPr>
        <w:t>գումարով</w:t>
      </w: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037D3930" w14:textId="77777777" w:rsidR="00631658" w:rsidRPr="000C108E" w:rsidRDefault="00631658" w:rsidP="00631658">
      <w:pPr>
        <w:ind w:firstLine="426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ե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)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Ընկերությունը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սույնով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որևէ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չի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կրում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իրավաչափության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վավերականության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ներկայացման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ժամկետների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կատարումն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ապահովելու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գործողությունների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: </w:t>
      </w:r>
    </w:p>
    <w:p w14:paraId="76079CE8" w14:textId="7B9C09D0" w:rsidR="00631658" w:rsidRPr="000C108E" w:rsidRDefault="0034164E" w:rsidP="00265A5A">
      <w:pPr>
        <w:ind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>1.4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Ընկերության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կողմից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գնման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ընթացակարգի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արդյունքում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կնքված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պայմանագիրը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չկատարելու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կամ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ոչ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պատշաճ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կատարելու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դեպքում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Պատվիրատուն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սույն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տուժանքի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և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կից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="00631658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բնօրինակներով</w:t>
      </w:r>
      <w:r w:rsidR="00631658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ներկայացնում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է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="00631658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Բանկին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`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այդ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մասին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գրավոր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տեղեկացնելով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Ընկերությանը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: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Սույն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տուժանքի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և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pt-BR"/>
        </w:rPr>
        <w:t>կից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էլեկտրոնային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թվային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ստորագրությամբ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հաստատված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լինելու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դեպքում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դրանք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Բանկին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են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ներկայացվում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էլեկտրոնային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կրիչներով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ինչպես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նաև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դրանցից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արտատպված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թղթային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="00631658" w:rsidRPr="000C108E">
        <w:rPr>
          <w:rFonts w:ascii="Sylfaen" w:hAnsi="Sylfaen" w:cs="Sylfaen"/>
          <w:sz w:val="20"/>
          <w:szCs w:val="20"/>
          <w:lang w:val="hy-AM"/>
        </w:rPr>
        <w:t>տարբերակներով</w:t>
      </w:r>
      <w:r w:rsidR="00631658" w:rsidRPr="000C108E">
        <w:rPr>
          <w:rFonts w:ascii="Arial AM" w:hAnsi="Arial AM" w:cs="GHEA Grapalat"/>
          <w:sz w:val="20"/>
          <w:szCs w:val="20"/>
          <w:lang w:val="pt-BR"/>
        </w:rPr>
        <w:t>:</w:t>
      </w:r>
    </w:p>
    <w:p w14:paraId="1D1B7282" w14:textId="7D3EC691" w:rsidR="00631658" w:rsidRPr="000C108E" w:rsidRDefault="0034164E" w:rsidP="00265A5A">
      <w:pPr>
        <w:ind w:left="426"/>
        <w:jc w:val="both"/>
        <w:rPr>
          <w:rFonts w:ascii="Arial AM" w:hAnsi="Arial AM" w:cs="GHEA Grapalat"/>
          <w:color w:val="000000"/>
          <w:sz w:val="20"/>
          <w:szCs w:val="20"/>
          <w:lang w:val="hy-AM"/>
        </w:rPr>
      </w:pPr>
      <w:r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1.5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Պատվիրատուն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Վճարող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բանկին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ներկայացնել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լրացուցիչ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color w:val="000000"/>
          <w:sz w:val="20"/>
          <w:szCs w:val="20"/>
          <w:lang w:val="hy-AM"/>
        </w:rPr>
        <w:t>փաստաթղթեր</w:t>
      </w:r>
      <w:r w:rsidR="00631658" w:rsidRPr="000C108E">
        <w:rPr>
          <w:rFonts w:ascii="Arial AM" w:hAnsi="Arial AM" w:cs="GHEA Grapalat"/>
          <w:color w:val="000000"/>
          <w:sz w:val="20"/>
          <w:szCs w:val="20"/>
          <w:lang w:val="hy-AM"/>
        </w:rPr>
        <w:t>:</w:t>
      </w:r>
    </w:p>
    <w:p w14:paraId="4104B361" w14:textId="77777777" w:rsidR="00631658" w:rsidRPr="000C108E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</w:t>
      </w:r>
      <w:r w:rsidRPr="000C108E">
        <w:rPr>
          <w:rFonts w:ascii="Sylfaen" w:hAnsi="Sylfaen" w:cs="Sylfaen"/>
          <w:sz w:val="20"/>
          <w:szCs w:val="20"/>
          <w:lang w:val="pt-BR"/>
        </w:rPr>
        <w:t>ահանջագրում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նշված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գումարի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հետևանքով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առաջացած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ռիսկերի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կրած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վնասների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բացասական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հետևանքների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համար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Բանկը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որևէ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պատասխանատվություն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չի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կրում</w:t>
      </w:r>
      <w:r w:rsidRPr="000C108E">
        <w:rPr>
          <w:rFonts w:ascii="Arial AM" w:hAnsi="Arial AM" w:cs="GHEA Grapalat"/>
          <w:sz w:val="20"/>
          <w:szCs w:val="20"/>
          <w:lang w:val="hy-AM"/>
        </w:rPr>
        <w:t>: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պարտավոր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չէ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ստուգելու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պայմանները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խախտելու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փաստերը</w:t>
      </w:r>
      <w:r w:rsidRPr="000C108E">
        <w:rPr>
          <w:rFonts w:ascii="Arial AM" w:hAnsi="Arial AM" w:cs="GHEA Grapalat"/>
          <w:sz w:val="20"/>
          <w:szCs w:val="20"/>
          <w:lang w:val="hy-AM"/>
        </w:rPr>
        <w:t>:</w:t>
      </w:r>
    </w:p>
    <w:p w14:paraId="6C625505" w14:textId="77777777" w:rsidR="00631658" w:rsidRPr="000C108E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Այն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դեպքում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>,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երբ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հաշվի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միջոցները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չեն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0C108E">
        <w:rPr>
          <w:rFonts w:ascii="Sylfaen" w:hAnsi="Sylfaen" w:cs="Sylfaen"/>
          <w:sz w:val="20"/>
          <w:szCs w:val="20"/>
        </w:rPr>
        <w:t>՝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բանկը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վճարման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ստանալուց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հետո՝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2 (</w:t>
      </w:r>
      <w:r w:rsidRPr="000C108E">
        <w:rPr>
          <w:rFonts w:ascii="Sylfaen" w:hAnsi="Sylfaen" w:cs="Sylfaen"/>
          <w:sz w:val="20"/>
          <w:szCs w:val="20"/>
        </w:rPr>
        <w:t>երկու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) </w:t>
      </w:r>
      <w:r w:rsidRPr="000C108E">
        <w:rPr>
          <w:rFonts w:ascii="Sylfaen" w:hAnsi="Sylfaen" w:cs="Sylfaen"/>
          <w:sz w:val="20"/>
          <w:szCs w:val="20"/>
        </w:rPr>
        <w:t>աշխատանքային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օրվա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ընթացքում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պետք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է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տեղեկացնի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Պատվիրատուին՝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գրավոր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</w:rPr>
        <w:t>ձևով</w:t>
      </w:r>
      <w:r w:rsidRPr="000C108E">
        <w:rPr>
          <w:rFonts w:ascii="Arial AM" w:hAnsi="Arial AM" w:cs="GHEA Grapalat"/>
          <w:sz w:val="20"/>
          <w:szCs w:val="20"/>
          <w:lang w:val="pt-BR"/>
        </w:rPr>
        <w:t>:</w:t>
      </w:r>
    </w:p>
    <w:p w14:paraId="13649748" w14:textId="77777777" w:rsidR="00631658" w:rsidRPr="000C108E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AM" w:hAnsi="Arial AM" w:cs="GHEA Grapalat"/>
          <w:sz w:val="20"/>
          <w:szCs w:val="20"/>
          <w:lang w:val="pt-BR"/>
        </w:rPr>
      </w:pP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Սույն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և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</w:t>
      </w:r>
      <w:r w:rsidRPr="000C108E">
        <w:rPr>
          <w:rFonts w:ascii="Sylfaen" w:hAnsi="Sylfaen" w:cs="Sylfaen"/>
          <w:sz w:val="20"/>
          <w:szCs w:val="20"/>
          <w:lang w:val="pt-BR"/>
        </w:rPr>
        <w:t>ահանջագիրը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Բանկ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ներկայացնելուց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հետո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pt-BR"/>
        </w:rPr>
        <w:t>Բանկից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անկախ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պատճառներով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pt-BR"/>
        </w:rPr>
        <w:t>տասն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աշխատանքային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օրվա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ընթացքում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գումարը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չվճարվելու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դեպքում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pt-BR"/>
        </w:rPr>
        <w:t>Պատվիրատուն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չվճարման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հետ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կապված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մասին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տեղեկությունները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փոխանցում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է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&lt;&lt;</w:t>
      </w:r>
      <w:r w:rsidRPr="000C108E">
        <w:rPr>
          <w:rFonts w:ascii="Sylfaen" w:hAnsi="Sylfaen" w:cs="Sylfaen"/>
          <w:sz w:val="20"/>
          <w:szCs w:val="20"/>
          <w:lang w:val="pt-BR"/>
        </w:rPr>
        <w:t>ԱՔՌԱ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Քրեդիթ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Ռեփորթինգ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&gt;&gt; </w:t>
      </w:r>
      <w:r w:rsidRPr="000C108E">
        <w:rPr>
          <w:rFonts w:ascii="Sylfaen" w:hAnsi="Sylfaen" w:cs="Sylfaen"/>
          <w:sz w:val="20"/>
          <w:szCs w:val="20"/>
          <w:lang w:val="pt-BR"/>
        </w:rPr>
        <w:t>ՓԲԸ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(</w:t>
      </w:r>
      <w:r w:rsidRPr="000C108E">
        <w:rPr>
          <w:rFonts w:ascii="Sylfaen" w:hAnsi="Sylfaen" w:cs="Sylfaen"/>
          <w:sz w:val="20"/>
          <w:szCs w:val="20"/>
          <w:lang w:val="pt-BR"/>
        </w:rPr>
        <w:t>Վարկային</w:t>
      </w:r>
      <w:r w:rsidRPr="000C108E">
        <w:rPr>
          <w:rFonts w:ascii="Arial AM" w:hAnsi="Arial AM" w:cs="GHEA Grapalat"/>
          <w:sz w:val="20"/>
          <w:szCs w:val="20"/>
          <w:lang w:val="pt-BR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pt-BR"/>
        </w:rPr>
        <w:t>բյուրո</w:t>
      </w:r>
      <w:r w:rsidRPr="000C108E">
        <w:rPr>
          <w:rFonts w:ascii="Arial AM" w:hAnsi="Arial AM" w:cs="GHEA Grapalat"/>
          <w:sz w:val="20"/>
          <w:szCs w:val="20"/>
          <w:lang w:val="pt-BR"/>
        </w:rPr>
        <w:t>):</w:t>
      </w:r>
    </w:p>
    <w:p w14:paraId="150C5F61" w14:textId="77777777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16B3C4E3" w14:textId="77777777" w:rsidR="00631658" w:rsidRPr="000C108E" w:rsidRDefault="00194C6E" w:rsidP="006D197A">
      <w:pPr>
        <w:ind w:left="360"/>
        <w:jc w:val="center"/>
        <w:rPr>
          <w:rFonts w:ascii="Arial AM" w:hAnsi="Arial AM" w:cs="GHEA Grapalat"/>
          <w:b/>
          <w:bCs/>
          <w:sz w:val="20"/>
          <w:szCs w:val="20"/>
          <w:lang w:val="hy-AM"/>
        </w:rPr>
      </w:pPr>
      <w:r w:rsidRPr="000C108E">
        <w:rPr>
          <w:rFonts w:ascii="Arial AM" w:hAnsi="Arial AM" w:cs="GHEA Grapalat"/>
          <w:b/>
          <w:bCs/>
          <w:sz w:val="20"/>
          <w:szCs w:val="20"/>
          <w:lang w:val="hy-AM"/>
        </w:rPr>
        <w:t>2.</w:t>
      </w:r>
      <w:r w:rsidR="00631658" w:rsidRPr="000C108E">
        <w:rPr>
          <w:rFonts w:ascii="Sylfaen" w:hAnsi="Sylfaen" w:cs="Sylfaen"/>
          <w:b/>
          <w:bCs/>
          <w:sz w:val="20"/>
          <w:szCs w:val="20"/>
          <w:lang w:val="hy-AM"/>
        </w:rPr>
        <w:t>Այլ</w:t>
      </w:r>
      <w:r w:rsidR="00631658" w:rsidRPr="000C108E">
        <w:rPr>
          <w:rFonts w:ascii="Arial AM" w:hAnsi="Arial AM" w:cs="GHEA Grapalat"/>
          <w:b/>
          <w:bCs/>
          <w:sz w:val="20"/>
          <w:szCs w:val="20"/>
          <w:lang w:val="hy-AM"/>
        </w:rPr>
        <w:t xml:space="preserve"> </w:t>
      </w:r>
      <w:r w:rsidR="00631658" w:rsidRPr="000C108E">
        <w:rPr>
          <w:rFonts w:ascii="Sylfaen" w:hAnsi="Sylfaen" w:cs="Sylfaen"/>
          <w:b/>
          <w:bCs/>
          <w:sz w:val="20"/>
          <w:szCs w:val="20"/>
          <w:lang w:val="hy-AM"/>
        </w:rPr>
        <w:t>պայմաններ</w:t>
      </w:r>
    </w:p>
    <w:p w14:paraId="0994F83C" w14:textId="77777777" w:rsidR="00334B2F" w:rsidRPr="000C108E" w:rsidRDefault="007A5E2D" w:rsidP="007A5E2D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lastRenderedPageBreak/>
        <w:t xml:space="preserve">2.1 </w:t>
      </w:r>
      <w:r w:rsidRPr="000C108E">
        <w:rPr>
          <w:rFonts w:ascii="Sylfaen" w:hAnsi="Sylfaen" w:cs="Sylfaen"/>
          <w:sz w:val="20"/>
          <w:szCs w:val="20"/>
          <w:lang w:val="hy-AM"/>
        </w:rPr>
        <w:t>Սույն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անհետկանչելի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ուժի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մեջ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մտնում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վավերացման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ուժի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մեջ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մինչև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կնքվելիք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ստանձնվող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կատարման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վերջին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օրվան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հաջորդող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քսաներորդ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աշխատանքային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օրը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="00334B2F" w:rsidRPr="000C108E">
        <w:rPr>
          <w:rFonts w:ascii="Sylfaen" w:hAnsi="Sylfaen" w:cs="Sylfaen"/>
          <w:sz w:val="20"/>
          <w:szCs w:val="20"/>
          <w:lang w:val="hy-AM"/>
        </w:rPr>
        <w:t>ներառյալ</w:t>
      </w:r>
      <w:r w:rsidR="00334B2F" w:rsidRPr="000C108E">
        <w:rPr>
          <w:rFonts w:ascii="Arial AM" w:hAnsi="Arial AM" w:cs="GHEA Grapalat"/>
          <w:sz w:val="20"/>
          <w:szCs w:val="20"/>
          <w:lang w:val="hy-AM"/>
        </w:rPr>
        <w:t>:</w:t>
      </w:r>
    </w:p>
    <w:p w14:paraId="3303B904" w14:textId="77777777" w:rsidR="00631658" w:rsidRPr="000C108E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>2.2.</w:t>
      </w:r>
      <w:r w:rsidRPr="000C108E">
        <w:rPr>
          <w:rFonts w:ascii="Sylfaen" w:hAnsi="Sylfaen" w:cs="Sylfaen"/>
          <w:sz w:val="20"/>
          <w:szCs w:val="20"/>
          <w:lang w:val="hy-AM"/>
        </w:rPr>
        <w:t>Սույն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Վճարող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Բանկին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ներկայացնելով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` </w:t>
      </w:r>
    </w:p>
    <w:p w14:paraId="30DD902B" w14:textId="77777777" w:rsidR="00631658" w:rsidRPr="000C108E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2.2.1. </w:t>
      </w:r>
      <w:r w:rsidRPr="000C108E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հավաստվում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Ընկերությունը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թույլ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տվել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պայմանագրային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խախտում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իսկ</w:t>
      </w:r>
    </w:p>
    <w:p w14:paraId="3EF08090" w14:textId="77777777" w:rsidR="00631658" w:rsidRPr="000C108E" w:rsidDel="00A13215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2.2.2.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հավաստվում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lang w:val="hy-AM"/>
        </w:rPr>
        <w:t>որ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սույն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տուժանքի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և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կից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Պահանջագիրը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պատշաճ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ստորագրված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է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իրավասու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անձի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կողմից</w:t>
      </w:r>
      <w:r w:rsidRPr="000C108E">
        <w:rPr>
          <w:rFonts w:ascii="Arial AM" w:hAnsi="Arial AM" w:cs="GHEA Grapalat"/>
          <w:sz w:val="20"/>
          <w:szCs w:val="20"/>
          <w:lang w:val="hy-AM"/>
        </w:rPr>
        <w:t>:</w:t>
      </w:r>
    </w:p>
    <w:p w14:paraId="2B80DDF8" w14:textId="77777777" w:rsidR="00631658" w:rsidRPr="000C108E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sz w:val="20"/>
          <w:szCs w:val="20"/>
          <w:lang w:val="hy-AM"/>
        </w:rPr>
        <w:t xml:space="preserve">2.3 </w:t>
      </w:r>
      <w:r w:rsidRPr="000C108E">
        <w:rPr>
          <w:rFonts w:ascii="Sylfaen" w:hAnsi="Sylfaen" w:cs="Sylfaen"/>
          <w:sz w:val="20"/>
          <w:szCs w:val="20"/>
          <w:lang w:val="hy-AM"/>
        </w:rPr>
        <w:t>Սույն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Համաձայնագրի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կապակցությամբ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ծագած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վեճերը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լուծվում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բանակցությունների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միջոցով։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ձեռք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չբերելու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դեպքում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վեճերը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լուծվում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են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դատական</w:t>
      </w:r>
      <w:r w:rsidRPr="000C108E">
        <w:rPr>
          <w:rFonts w:ascii="Arial AM" w:hAnsi="Arial AM" w:cs="GHEA Grapalat"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lang w:val="hy-AM"/>
        </w:rPr>
        <w:t>կարգով։</w:t>
      </w:r>
    </w:p>
    <w:p w14:paraId="09D03BC7" w14:textId="77777777" w:rsidR="00631658" w:rsidRPr="000C108E" w:rsidRDefault="00631658" w:rsidP="00631658">
      <w:pPr>
        <w:ind w:firstLine="567"/>
        <w:jc w:val="both"/>
        <w:rPr>
          <w:rFonts w:ascii="Arial AM" w:hAnsi="Arial AM" w:cs="GHEA Grapalat"/>
          <w:sz w:val="20"/>
          <w:szCs w:val="20"/>
          <w:lang w:val="hy-AM"/>
        </w:rPr>
      </w:pPr>
    </w:p>
    <w:p w14:paraId="1491FC1D" w14:textId="77777777" w:rsidR="00631658" w:rsidRPr="000C108E" w:rsidRDefault="00631658" w:rsidP="00631658">
      <w:pPr>
        <w:ind w:firstLine="567"/>
        <w:jc w:val="center"/>
        <w:rPr>
          <w:rFonts w:ascii="Arial AM" w:hAnsi="Arial AM" w:cs="GHEA Grapalat"/>
          <w:sz w:val="20"/>
          <w:szCs w:val="20"/>
          <w:lang w:val="hy-AM"/>
        </w:rPr>
      </w:pP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3.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Ընկերության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հասցեն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,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բանկային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b/>
          <w:sz w:val="20"/>
          <w:szCs w:val="20"/>
          <w:lang w:val="hy-AM"/>
        </w:rPr>
        <w:t>վավերապայմանները</w:t>
      </w:r>
      <w:r w:rsidRPr="000C108E">
        <w:rPr>
          <w:rFonts w:ascii="Arial AM" w:hAnsi="Arial AM" w:cs="GHEA Grapalat"/>
          <w:b/>
          <w:sz w:val="20"/>
          <w:szCs w:val="20"/>
          <w:lang w:val="hy-AM"/>
        </w:rPr>
        <w:t>`</w:t>
      </w:r>
    </w:p>
    <w:p w14:paraId="3F81AE91" w14:textId="77777777" w:rsidR="00631658" w:rsidRPr="000C108E" w:rsidRDefault="00631658" w:rsidP="00631658">
      <w:pPr>
        <w:jc w:val="both"/>
        <w:rPr>
          <w:rFonts w:ascii="Arial AM" w:hAnsi="Arial AM" w:cs="GHEA Grapalat"/>
          <w:sz w:val="20"/>
          <w:szCs w:val="20"/>
          <w:u w:val="single"/>
          <w:lang w:val="hy-AM"/>
        </w:rPr>
      </w:pP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  <w:r w:rsidRPr="000C108E">
        <w:rPr>
          <w:rFonts w:ascii="Arial AM" w:hAnsi="Arial AM" w:cs="GHEA Grapalat"/>
          <w:sz w:val="20"/>
          <w:szCs w:val="20"/>
          <w:u w:val="single"/>
          <w:lang w:val="hy-AM"/>
        </w:rPr>
        <w:tab/>
      </w:r>
    </w:p>
    <w:p w14:paraId="6D12B5D5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     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</w:p>
    <w:p w14:paraId="01D69F53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u w:val="single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21AAD8D8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    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հասցեն</w:t>
      </w:r>
    </w:p>
    <w:p w14:paraId="324D97F6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u w:val="single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65CB7967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ընկերությանը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սպասարկող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բանկի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</w:p>
    <w:p w14:paraId="49FD57BB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171B8FAE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բանկային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հաշվեհամարը</w:t>
      </w:r>
    </w:p>
    <w:p w14:paraId="1763CB86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6A8387D4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հարկ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վճարողի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հաշվառման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համարը</w:t>
      </w:r>
    </w:p>
    <w:p w14:paraId="52FEBA0A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u w:val="single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  <w:r w:rsidRPr="000C108E">
        <w:rPr>
          <w:rFonts w:ascii="Arial AM" w:hAnsi="Arial AM"/>
          <w:sz w:val="20"/>
          <w:szCs w:val="20"/>
          <w:u w:val="single"/>
          <w:vertAlign w:val="superscript"/>
          <w:lang w:val="hy-AM"/>
        </w:rPr>
        <w:tab/>
      </w:r>
    </w:p>
    <w:p w14:paraId="1133EC4D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vertAlign w:val="superscript"/>
          <w:lang w:val="hy-AM"/>
        </w:rPr>
      </w:pP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     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ընկերության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տնօրենի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անունը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,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ազգանունը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և</w:t>
      </w:r>
      <w:r w:rsidRPr="000C108E">
        <w:rPr>
          <w:rFonts w:ascii="Arial AM" w:hAnsi="Arial AM"/>
          <w:sz w:val="20"/>
          <w:szCs w:val="20"/>
          <w:vertAlign w:val="superscript"/>
          <w:lang w:val="hy-AM"/>
        </w:rPr>
        <w:t xml:space="preserve"> </w:t>
      </w:r>
      <w:r w:rsidRPr="000C108E">
        <w:rPr>
          <w:rFonts w:ascii="Sylfaen" w:hAnsi="Sylfaen" w:cs="Sylfaen"/>
          <w:sz w:val="20"/>
          <w:szCs w:val="20"/>
          <w:vertAlign w:val="superscript"/>
          <w:lang w:val="hy-AM"/>
        </w:rPr>
        <w:t>ստորագրությունը</w:t>
      </w:r>
    </w:p>
    <w:p w14:paraId="0FFCF136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lang w:val="hy-AM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Կ</w:t>
      </w:r>
      <w:r w:rsidRPr="000C108E">
        <w:rPr>
          <w:rFonts w:ascii="Arial AM" w:hAnsi="Arial AM"/>
          <w:sz w:val="20"/>
          <w:szCs w:val="20"/>
          <w:lang w:val="hy-AM"/>
        </w:rPr>
        <w:t>.</w:t>
      </w:r>
      <w:r w:rsidRPr="000C108E">
        <w:rPr>
          <w:rFonts w:ascii="Sylfaen" w:hAnsi="Sylfaen" w:cs="Sylfaen"/>
          <w:sz w:val="20"/>
          <w:szCs w:val="20"/>
          <w:lang w:val="hy-AM"/>
        </w:rPr>
        <w:t>Տ</w:t>
      </w:r>
    </w:p>
    <w:p w14:paraId="75BE50AC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lang w:val="hy-AM"/>
        </w:rPr>
      </w:pPr>
    </w:p>
    <w:p w14:paraId="2129CF32" w14:textId="77777777" w:rsidR="00631658" w:rsidRPr="000C108E" w:rsidRDefault="00631658" w:rsidP="00631658">
      <w:pPr>
        <w:jc w:val="both"/>
        <w:rPr>
          <w:rFonts w:ascii="Arial AM" w:hAnsi="Arial AM"/>
          <w:sz w:val="20"/>
          <w:szCs w:val="20"/>
          <w:lang w:val="hy-AM"/>
        </w:rPr>
      </w:pPr>
      <w:r w:rsidRPr="000C108E">
        <w:rPr>
          <w:rFonts w:ascii="Sylfaen" w:hAnsi="Sylfaen" w:cs="Sylfaen"/>
          <w:sz w:val="20"/>
          <w:szCs w:val="20"/>
          <w:lang w:val="hy-AM"/>
        </w:rPr>
        <w:t>Օր</w:t>
      </w:r>
      <w:r w:rsidRPr="000C108E">
        <w:rPr>
          <w:rFonts w:ascii="Arial AM" w:hAnsi="Arial AM"/>
          <w:sz w:val="20"/>
          <w:szCs w:val="20"/>
          <w:lang w:val="hy-AM"/>
        </w:rPr>
        <w:t>/</w:t>
      </w:r>
      <w:r w:rsidRPr="000C108E">
        <w:rPr>
          <w:rFonts w:ascii="Sylfaen" w:hAnsi="Sylfaen" w:cs="Sylfaen"/>
          <w:sz w:val="20"/>
          <w:szCs w:val="20"/>
          <w:lang w:val="hy-AM"/>
        </w:rPr>
        <w:t>ամիս</w:t>
      </w:r>
      <w:r w:rsidRPr="000C108E">
        <w:rPr>
          <w:rFonts w:ascii="Arial AM" w:hAnsi="Arial AM"/>
          <w:sz w:val="20"/>
          <w:szCs w:val="20"/>
          <w:lang w:val="hy-AM"/>
        </w:rPr>
        <w:t>/</w:t>
      </w:r>
      <w:r w:rsidRPr="000C108E">
        <w:rPr>
          <w:rFonts w:ascii="Sylfaen" w:hAnsi="Sylfaen" w:cs="Sylfaen"/>
          <w:sz w:val="20"/>
          <w:szCs w:val="20"/>
          <w:lang w:val="hy-AM"/>
        </w:rPr>
        <w:t>տարի</w:t>
      </w:r>
    </w:p>
    <w:p w14:paraId="5BFE7C9E" w14:textId="77777777" w:rsidR="00631658" w:rsidRPr="000C108E" w:rsidRDefault="00631658" w:rsidP="00631658">
      <w:pPr>
        <w:jc w:val="center"/>
        <w:rPr>
          <w:rFonts w:ascii="Arial AM" w:hAnsi="Arial AM" w:cs="GHEA Grapalat"/>
          <w:sz w:val="20"/>
          <w:szCs w:val="20"/>
          <w:lang w:val="hy-AM"/>
        </w:rPr>
      </w:pPr>
    </w:p>
    <w:p w14:paraId="4CFF8FDD" w14:textId="77777777" w:rsidR="00631658" w:rsidRPr="000C108E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i/>
          <w:sz w:val="20"/>
          <w:szCs w:val="20"/>
          <w:lang w:val="hy-AM"/>
        </w:rPr>
      </w:pPr>
      <w:r w:rsidRPr="000C108E">
        <w:rPr>
          <w:rFonts w:ascii="Arial AM" w:hAnsi="Arial AM" w:cs="Sylfaen"/>
          <w:i/>
          <w:sz w:val="20"/>
          <w:szCs w:val="20"/>
          <w:lang w:val="hy-AM"/>
        </w:rPr>
        <w:t xml:space="preserve">*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լրացվում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է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հանձնաժողովի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քարտուղարի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կողմից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`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մինչև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հրավերը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տեղեկագրում</w:t>
      </w:r>
      <w:r w:rsidRPr="000C108E">
        <w:rPr>
          <w:rFonts w:ascii="Arial AM" w:hAnsi="Arial AM"/>
          <w:i/>
          <w:sz w:val="20"/>
          <w:szCs w:val="20"/>
          <w:lang w:val="hy-AM"/>
        </w:rPr>
        <w:t xml:space="preserve"> </w:t>
      </w:r>
      <w:r w:rsidRPr="000C108E">
        <w:rPr>
          <w:rFonts w:ascii="Sylfaen" w:hAnsi="Sylfaen" w:cs="Sylfaen"/>
          <w:i/>
          <w:sz w:val="20"/>
          <w:szCs w:val="20"/>
          <w:lang w:val="hy-AM"/>
        </w:rPr>
        <w:t>հրապարակելը</w:t>
      </w:r>
      <w:r w:rsidRPr="000C108E">
        <w:rPr>
          <w:rFonts w:ascii="Arial AM" w:hAnsi="Arial AM"/>
          <w:i/>
          <w:sz w:val="20"/>
          <w:szCs w:val="20"/>
          <w:lang w:val="hy-AM"/>
        </w:rPr>
        <w:t>:</w:t>
      </w:r>
    </w:p>
    <w:p w14:paraId="033F02A8" w14:textId="77777777" w:rsidR="00631658" w:rsidRPr="000C108E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i/>
          <w:sz w:val="20"/>
          <w:szCs w:val="20"/>
          <w:lang w:val="hy-AM"/>
        </w:rPr>
      </w:pPr>
    </w:p>
    <w:p w14:paraId="235593B1" w14:textId="77777777" w:rsidR="00631658" w:rsidRPr="000C108E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i/>
          <w:sz w:val="20"/>
          <w:szCs w:val="20"/>
          <w:lang w:val="hy-AM"/>
        </w:rPr>
      </w:pPr>
    </w:p>
    <w:p w14:paraId="250FAAAC" w14:textId="77777777" w:rsidR="00334B2F" w:rsidRPr="002528F7" w:rsidRDefault="00631658" w:rsidP="00334B2F">
      <w:pPr>
        <w:pStyle w:val="31"/>
        <w:spacing w:line="240" w:lineRule="auto"/>
        <w:jc w:val="right"/>
        <w:rPr>
          <w:rFonts w:ascii="Arial AM" w:hAnsi="Arial AM"/>
          <w:b/>
          <w:lang w:val="hy-AM"/>
        </w:rPr>
      </w:pPr>
      <w:r w:rsidRPr="002528F7">
        <w:rPr>
          <w:rFonts w:ascii="Arial AM" w:hAnsi="Arial A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1070" w:type="dxa"/>
        <w:tblLook w:val="0000" w:firstRow="0" w:lastRow="0" w:firstColumn="0" w:lastColumn="0" w:noHBand="0" w:noVBand="0"/>
      </w:tblPr>
      <w:tblGrid>
        <w:gridCol w:w="5662"/>
        <w:gridCol w:w="5408"/>
      </w:tblGrid>
      <w:tr w:rsidR="00334B2F" w:rsidRPr="002528F7" w14:paraId="0EE62EB0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51349E5" w14:textId="77777777" w:rsidR="00334B2F" w:rsidRPr="00E1768C" w:rsidRDefault="00334B2F" w:rsidP="00E1768C">
            <w:pPr>
              <w:rPr>
                <w:rFonts w:ascii="Arial AM" w:hAnsi="Arial AM" w:cs="Sylfaen"/>
                <w:b/>
                <w:bCs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E1768C">
              <w:rPr>
                <w:rFonts w:ascii="Sylfaen" w:hAnsi="Sylfaen" w:cs="Sylfaen"/>
                <w:b/>
                <w:bCs/>
                <w:sz w:val="20"/>
                <w:szCs w:val="20"/>
              </w:rPr>
              <w:t>ՎՃԱՐՄԱՆ</w:t>
            </w:r>
            <w:r w:rsidRPr="00E1768C">
              <w:rPr>
                <w:rFonts w:ascii="Arial AM" w:hAnsi="Arial AM" w:cs="Arial"/>
                <w:b/>
                <w:bCs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b/>
                <w:bCs/>
                <w:sz w:val="20"/>
                <w:szCs w:val="20"/>
              </w:rPr>
              <w:t>ՊԱՀԱՆՋԱԳԻՐ</w:t>
            </w:r>
            <w:r w:rsidRPr="00E1768C">
              <w:rPr>
                <w:rFonts w:ascii="Arial AM" w:hAnsi="Arial AM" w:cs="Sylfaen"/>
                <w:b/>
                <w:bCs/>
                <w:sz w:val="20"/>
                <w:szCs w:val="20"/>
              </w:rPr>
              <w:t xml:space="preserve">* </w:t>
            </w:r>
          </w:p>
          <w:p w14:paraId="3006C5FC" w14:textId="77777777" w:rsidR="00334B2F" w:rsidRPr="00E1768C" w:rsidRDefault="00334B2F" w:rsidP="00E1768C">
            <w:pPr>
              <w:jc w:val="center"/>
              <w:rPr>
                <w:rFonts w:ascii="Arial AM" w:hAnsi="Arial AM" w:cs="Arial"/>
                <w:bCs/>
                <w:i/>
                <w:sz w:val="20"/>
                <w:szCs w:val="20"/>
              </w:rPr>
            </w:pPr>
          </w:p>
        </w:tc>
      </w:tr>
      <w:tr w:rsidR="00334B2F" w:rsidRPr="002528F7" w14:paraId="3CC4B72B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F99DD1F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2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Թիվ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2528F7" w14:paraId="474D5FFF" w14:textId="77777777" w:rsidTr="00E1768C">
        <w:trPr>
          <w:trHeight w:val="299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B3BC58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3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`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"___" 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 xml:space="preserve">___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20___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>.</w:t>
            </w:r>
          </w:p>
        </w:tc>
      </w:tr>
      <w:tr w:rsidR="00334B2F" w:rsidRPr="002528F7" w14:paraId="0FC00089" w14:textId="77777777" w:rsidTr="00E1768C">
        <w:trPr>
          <w:trHeight w:val="295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E68A647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4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Վճարողի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,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ազգանուն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Ընկերություն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02D2EFC1" w14:textId="77777777" w:rsidTr="00E1768C">
        <w:trPr>
          <w:trHeight w:val="309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3E13C4B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5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սպասարկող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Ֆինանսական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կազմակերպություն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(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բանկ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)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66F5FEAB" w14:textId="77777777" w:rsidTr="00E1768C">
        <w:trPr>
          <w:trHeight w:val="370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445ECE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6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29411330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637E461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7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ՀՎՀՀ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05DE6DF4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89E9E3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8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ՀԾՀ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71485846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12CDDDE" w14:textId="1CAC7590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9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,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ազգանուն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  <w:r w:rsidR="00E1768C"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 w:rsidRPr="00E1768C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ՀՀ Արմավիրի մարզի Արաքսի համայնքապետարան</w:t>
            </w:r>
          </w:p>
        </w:tc>
      </w:tr>
      <w:tr w:rsidR="00334B2F" w:rsidRPr="002528F7" w14:paraId="71821F49" w14:textId="77777777" w:rsidTr="00E1768C">
        <w:trPr>
          <w:trHeight w:val="30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6F7255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ru-RU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ru-RU"/>
              </w:rPr>
              <w:t xml:space="preserve">10.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ՀԾՀ</w:t>
            </w:r>
            <w:r w:rsidRPr="00E1768C">
              <w:rPr>
                <w:rFonts w:ascii="Arial AM" w:hAnsi="Arial AM" w:cs="Sylfaen"/>
                <w:sz w:val="20"/>
                <w:szCs w:val="20"/>
                <w:lang w:val="ru-RU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լրացվում</w:t>
            </w:r>
            <w:r w:rsidRPr="00E1768C">
              <w:rPr>
                <w:rFonts w:ascii="Arial AM" w:hAnsi="Arial AM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2528F7" w14:paraId="50F298AE" w14:textId="77777777" w:rsidTr="00E1768C">
        <w:trPr>
          <w:trHeight w:val="293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F72FD4" w14:textId="41B0C7C9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11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ՀՎՀՀ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  <w:r w:rsidR="00E1768C"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 w:rsidRPr="00E1768C">
              <w:rPr>
                <w:rFonts w:ascii="Sylfaen" w:hAnsi="Sylfaen" w:cs="Arial"/>
                <w:sz w:val="20"/>
                <w:szCs w:val="20"/>
                <w:lang w:val="hy-AM"/>
              </w:rPr>
              <w:t>04440435</w:t>
            </w:r>
          </w:p>
        </w:tc>
      </w:tr>
      <w:tr w:rsidR="00334B2F" w:rsidRPr="002528F7" w14:paraId="4EAAE58F" w14:textId="77777777" w:rsidTr="00E1768C">
        <w:trPr>
          <w:trHeight w:val="309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D81BB0" w14:textId="24C63565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2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ն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սպասարկող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Ֆինանսական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կազմակերպություն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բանկ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)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  <w:r w:rsidR="00E1768C"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 w:rsidRPr="00E1768C">
              <w:rPr>
                <w:rFonts w:ascii="Sylfaen" w:hAnsi="Sylfaen" w:cs="Arial"/>
                <w:sz w:val="20"/>
                <w:szCs w:val="20"/>
                <w:lang w:val="hy-AM"/>
              </w:rPr>
              <w:t xml:space="preserve"> ՀՀ ՖՆ ԳՎ</w:t>
            </w:r>
          </w:p>
        </w:tc>
      </w:tr>
      <w:tr w:rsidR="00334B2F" w:rsidRPr="002528F7" w14:paraId="59CBF382" w14:textId="77777777" w:rsidTr="00E1768C">
        <w:trPr>
          <w:trHeight w:val="370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3588C0" w14:textId="0479BA10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3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հշ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.N)</w:t>
            </w:r>
            <w:r w:rsid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 w:rsidRPr="00156BF0">
              <w:rPr>
                <w:rFonts w:ascii="Sylfaen" w:hAnsi="Sylfaen" w:cs="Arial"/>
                <w:sz w:val="20"/>
                <w:szCs w:val="20"/>
              </w:rPr>
              <w:t>)</w:t>
            </w:r>
            <w:r w:rsidR="00E1768C" w:rsidRPr="00156BF0">
              <w:rPr>
                <w:rFonts w:ascii="Sylfaen" w:hAnsi="Sylfaen" w:cs="Arial"/>
                <w:sz w:val="20"/>
                <w:szCs w:val="20"/>
                <w:lang w:val="hy-AM"/>
              </w:rPr>
              <w:t xml:space="preserve">  </w:t>
            </w:r>
            <w:r w:rsidR="00E1768C" w:rsidRPr="00156BF0">
              <w:rPr>
                <w:rFonts w:ascii="Sylfaen" w:hAnsi="Sylfaen"/>
                <w:sz w:val="20"/>
                <w:szCs w:val="20"/>
                <w:lang w:val="hy-AM"/>
              </w:rPr>
              <w:t xml:space="preserve">   </w:t>
            </w:r>
            <w:r w:rsidR="00935E09">
              <w:rPr>
                <w:rFonts w:ascii="Sylfaen" w:hAnsi="Sylfaen"/>
                <w:sz w:val="20"/>
                <w:szCs w:val="20"/>
                <w:lang w:val="hy-AM"/>
              </w:rPr>
              <w:t>900322001190</w:t>
            </w:r>
          </w:p>
        </w:tc>
      </w:tr>
      <w:tr w:rsidR="00334B2F" w:rsidRPr="002528F7" w14:paraId="239322BD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049A031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4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Arial"/>
                <w:sz w:val="20"/>
                <w:szCs w:val="20"/>
                <w:lang w:val="ru-RU"/>
              </w:rPr>
              <w:t>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և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E1768C">
              <w:rPr>
                <w:rFonts w:ascii="Arial AM" w:hAnsi="Arial AM" w:cs="Sylfaen"/>
                <w:sz w:val="20"/>
                <w:szCs w:val="20"/>
                <w:lang w:val="ru-RU"/>
              </w:rPr>
              <w:t>)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</w:p>
        </w:tc>
      </w:tr>
      <w:tr w:rsidR="00334B2F" w:rsidRPr="002528F7" w14:paraId="7CF2D978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EA86335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15.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Ակցեպտավորված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գումարը՝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և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)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(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նախատեսված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նշված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գումարի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մասնակի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ակցեպտի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համար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,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որը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չի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կիրառվում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)</w:t>
            </w:r>
          </w:p>
        </w:tc>
      </w:tr>
      <w:tr w:rsidR="00334B2F" w:rsidRPr="002528F7" w14:paraId="5773B7C1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B8DBC0B" w14:textId="29322F5E" w:rsidR="00334B2F" w:rsidRPr="00E1768C" w:rsidRDefault="00334B2F" w:rsidP="00E1768C">
            <w:pPr>
              <w:rPr>
                <w:rFonts w:ascii="Sylfaen" w:hAnsi="Sylfaen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16.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Արժույթը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և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կոդով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)`</w:t>
            </w:r>
            <w:r w:rsid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="00E1768C">
              <w:rPr>
                <w:rFonts w:ascii="Sylfaen" w:hAnsi="Sylfaen" w:cs="Arial"/>
                <w:sz w:val="20"/>
                <w:szCs w:val="20"/>
                <w:lang w:val="hy-AM"/>
              </w:rPr>
              <w:t xml:space="preserve">AMD </w:t>
            </w:r>
            <w:r w:rsidR="00E1768C" w:rsidRPr="00E1768C">
              <w:rPr>
                <w:rFonts w:ascii="Sylfaen" w:hAnsi="Sylfaen" w:cs="Arial"/>
                <w:sz w:val="20"/>
                <w:szCs w:val="20"/>
              </w:rPr>
              <w:t>(</w:t>
            </w:r>
            <w:r w:rsidR="00E1768C">
              <w:rPr>
                <w:rFonts w:ascii="Sylfaen" w:hAnsi="Sylfaen" w:cs="Arial"/>
                <w:sz w:val="20"/>
                <w:szCs w:val="20"/>
                <w:lang w:val="ru-RU"/>
              </w:rPr>
              <w:t>ՀՀ</w:t>
            </w:r>
            <w:r w:rsidR="00E1768C" w:rsidRPr="00E1768C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="00E1768C">
              <w:rPr>
                <w:rFonts w:ascii="Sylfaen" w:hAnsi="Sylfaen" w:cs="Arial"/>
                <w:sz w:val="20"/>
                <w:szCs w:val="20"/>
                <w:lang w:val="hy-AM"/>
              </w:rPr>
              <w:t>դրամ</w:t>
            </w:r>
            <w:r w:rsidR="00E1768C">
              <w:rPr>
                <w:rFonts w:ascii="Sylfaen" w:hAnsi="Sylfaen" w:cs="Arial"/>
                <w:sz w:val="20"/>
                <w:szCs w:val="20"/>
              </w:rPr>
              <w:t>)</w:t>
            </w:r>
          </w:p>
        </w:tc>
      </w:tr>
      <w:tr w:rsidR="00334B2F" w:rsidRPr="002528F7" w14:paraId="4E2FBB33" w14:textId="77777777" w:rsidTr="00E1768C">
        <w:trPr>
          <w:trHeight w:val="378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5D4514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7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Գործարքի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(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)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նպատակը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`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Arial AM" w:hAnsi="Arial AM" w:cs="Sylfaen"/>
                <w:bCs/>
                <w:i/>
                <w:sz w:val="20"/>
                <w:szCs w:val="20"/>
              </w:rPr>
              <w:t>(</w:t>
            </w:r>
            <w:r w:rsidR="00194C6E" w:rsidRPr="00E1768C"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պայմանագրի</w:t>
            </w:r>
            <w:r w:rsidR="00194C6E" w:rsidRPr="00E1768C">
              <w:rPr>
                <w:rFonts w:ascii="Arial AM" w:hAnsi="Arial AM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="00194C6E" w:rsidRPr="00E1768C"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կատարման</w:t>
            </w:r>
            <w:r w:rsidRPr="00E1768C">
              <w:rPr>
                <w:rFonts w:ascii="Arial AM" w:hAnsi="Arial AM" w:cs="Sylfaen"/>
                <w:bCs/>
                <w:i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bCs/>
                <w:i/>
                <w:sz w:val="20"/>
                <w:szCs w:val="20"/>
              </w:rPr>
              <w:t>ապահովմ</w:t>
            </w:r>
            <w:r w:rsidRPr="00E1768C"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ան</w:t>
            </w:r>
            <w:r w:rsidRPr="00E1768C">
              <w:rPr>
                <w:rFonts w:ascii="Arial AM" w:hAnsi="Arial AM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համար</w:t>
            </w:r>
            <w:r w:rsidRPr="00E1768C">
              <w:rPr>
                <w:rFonts w:ascii="Arial AM" w:hAnsi="Arial AM" w:cs="Sylfaen"/>
                <w:bCs/>
                <w:i/>
                <w:sz w:val="20"/>
                <w:szCs w:val="20"/>
              </w:rPr>
              <w:t>)</w:t>
            </w:r>
          </w:p>
        </w:tc>
      </w:tr>
      <w:tr w:rsidR="00334B2F" w:rsidRPr="002528F7" w14:paraId="73A6C731" w14:textId="77777777" w:rsidTr="00E1768C">
        <w:trPr>
          <w:trHeight w:val="363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223F5B85" w14:textId="206D870A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1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8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Վճարման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կատարման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հիմքերը՝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(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Փաստաթղթերի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,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այդ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թվում՝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տուժանքի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մասին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համաձայնագիրը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դրանց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համարները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>,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պ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այմանագրի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ծածկագիրը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որի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հիման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վրա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կատարվում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է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գանձումը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)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`</w:t>
            </w:r>
            <w:r w:rsidR="00E1768C" w:rsidRPr="00E1768C">
              <w:rPr>
                <w:rFonts w:ascii="Sylfaen" w:hAnsi="Sylfaen" w:cs="Sylfaen"/>
                <w:i/>
                <w:sz w:val="20"/>
                <w:szCs w:val="20"/>
                <w:lang w:val="af-ZA"/>
              </w:rPr>
              <w:t xml:space="preserve"> ԱՄԱՀ</w:t>
            </w:r>
            <w:r w:rsidR="00E1768C" w:rsidRPr="00E1768C">
              <w:rPr>
                <w:rFonts w:ascii="Arial AM" w:hAnsi="Arial AM"/>
                <w:i/>
                <w:sz w:val="20"/>
                <w:szCs w:val="20"/>
                <w:lang w:val="af-ZA"/>
              </w:rPr>
              <w:t>-</w:t>
            </w:r>
            <w:r w:rsidR="00E1768C" w:rsidRPr="00E1768C">
              <w:rPr>
                <w:rFonts w:ascii="Sylfaen" w:hAnsi="Sylfaen" w:cs="Sylfaen"/>
                <w:i/>
                <w:sz w:val="20"/>
                <w:szCs w:val="20"/>
                <w:lang w:val="af-ZA"/>
              </w:rPr>
              <w:t>ՃԳ</w:t>
            </w:r>
            <w:r w:rsidR="00E1768C" w:rsidRPr="00E1768C">
              <w:rPr>
                <w:rFonts w:ascii="Arial AM" w:hAnsi="Arial AM"/>
                <w:i/>
                <w:sz w:val="20"/>
                <w:szCs w:val="20"/>
                <w:lang w:val="af-ZA"/>
              </w:rPr>
              <w:t>-</w:t>
            </w:r>
            <w:r w:rsidR="00E1768C" w:rsidRPr="00E1768C">
              <w:rPr>
                <w:rFonts w:ascii="Sylfaen" w:hAnsi="Sylfaen" w:cs="Sylfaen"/>
                <w:i/>
                <w:sz w:val="20"/>
                <w:szCs w:val="20"/>
                <w:lang w:val="af-ZA"/>
              </w:rPr>
              <w:t>ԲՄԱՇՁԲ</w:t>
            </w:r>
            <w:r w:rsidR="00E1768C" w:rsidRPr="00E1768C">
              <w:rPr>
                <w:rFonts w:ascii="Arial AM" w:hAnsi="Arial AM"/>
                <w:i/>
                <w:sz w:val="20"/>
                <w:szCs w:val="20"/>
                <w:lang w:val="af-ZA"/>
              </w:rPr>
              <w:t>-24/33</w:t>
            </w:r>
          </w:p>
        </w:tc>
      </w:tr>
      <w:tr w:rsidR="00334B2F" w:rsidRPr="002528F7" w14:paraId="5EEDE8A4" w14:textId="77777777" w:rsidTr="00E1768C">
        <w:trPr>
          <w:trHeight w:val="68"/>
        </w:trPr>
        <w:tc>
          <w:tcPr>
            <w:tcW w:w="11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34A6BF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</w:tr>
      <w:tr w:rsidR="00334B2F" w:rsidRPr="002528F7" w14:paraId="20392A2B" w14:textId="77777777" w:rsidTr="00E1768C">
        <w:trPr>
          <w:trHeight w:val="32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802D410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19.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Վճարման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պայմանները՝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ակցեպտավորված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վճարում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&gt;</w:t>
            </w:r>
          </w:p>
          <w:p w14:paraId="4F8E46A6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ru-RU"/>
              </w:rPr>
            </w:pPr>
          </w:p>
        </w:tc>
      </w:tr>
      <w:tr w:rsidR="00334B2F" w:rsidRPr="002528F7" w14:paraId="4A3361CC" w14:textId="77777777" w:rsidTr="00E1768C">
        <w:trPr>
          <w:trHeight w:val="352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13819F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20.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Առդիր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էջերի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քանակը՝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   </w:t>
            </w:r>
            <w:r w:rsidRPr="00E1768C">
              <w:rPr>
                <w:rFonts w:ascii="Arial AM" w:hAnsi="Arial AM" w:cs="Arial"/>
                <w:sz w:val="20"/>
                <w:szCs w:val="20"/>
              </w:rPr>
              <w:t xml:space="preserve">--- 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էջ</w:t>
            </w:r>
          </w:p>
          <w:p w14:paraId="23608DF9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  <w:lang w:val="hy-AM"/>
              </w:rPr>
            </w:pPr>
          </w:p>
        </w:tc>
      </w:tr>
      <w:tr w:rsidR="00334B2F" w:rsidRPr="002528F7" w14:paraId="60AAA055" w14:textId="77777777" w:rsidTr="00E1768C">
        <w:trPr>
          <w:trHeight w:val="1983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BAEDE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Courier New"/>
                <w:sz w:val="20"/>
                <w:szCs w:val="20"/>
              </w:rPr>
              <w:t> </w:t>
            </w: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>22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ստորագրությունները</w:t>
            </w:r>
          </w:p>
          <w:p w14:paraId="7CB059BB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146F4808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/____________________/</w:t>
            </w:r>
          </w:p>
          <w:p w14:paraId="0C2B205E" w14:textId="77777777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6D85783C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34627794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/____________________/</w:t>
            </w:r>
          </w:p>
          <w:p w14:paraId="40924441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46514323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22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</w:p>
          <w:p w14:paraId="3689612B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Տ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</w:p>
          <w:p w14:paraId="4F618516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</w:tc>
        <w:tc>
          <w:tcPr>
            <w:tcW w:w="5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B8E5B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Arial"/>
                <w:sz w:val="20"/>
                <w:szCs w:val="20"/>
                <w:lang w:val="hy-AM"/>
              </w:rPr>
              <w:t>2</w:t>
            </w:r>
            <w:r w:rsidRPr="00E1768C">
              <w:rPr>
                <w:rFonts w:ascii="Arial AM" w:hAnsi="Arial AM" w:cs="Arial"/>
                <w:sz w:val="20"/>
                <w:szCs w:val="20"/>
              </w:rPr>
              <w:t>1.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</w:t>
            </w:r>
            <w:r w:rsidRPr="00E1768C">
              <w:rPr>
                <w:rFonts w:ascii="Arial AM" w:hAnsi="Arial AM" w:cs="Courier New"/>
                <w:sz w:val="20"/>
                <w:szCs w:val="20"/>
              </w:rPr>
              <w:t> 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ստորագրությունները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`</w:t>
            </w:r>
          </w:p>
          <w:p w14:paraId="66D13271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</w:p>
          <w:p w14:paraId="0288FCC9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5C56556D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77182F75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75E18BD2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/____________________/</w:t>
            </w:r>
          </w:p>
          <w:p w14:paraId="68BDDBEA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</w:p>
          <w:p w14:paraId="56AA9E1C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2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1.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         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Տ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</w:p>
          <w:p w14:paraId="6A808CE8" w14:textId="77777777" w:rsidR="00334B2F" w:rsidRPr="00E1768C" w:rsidRDefault="00334B2F" w:rsidP="00E1768C">
            <w:pPr>
              <w:jc w:val="right"/>
              <w:rPr>
                <w:rFonts w:ascii="Arial AM" w:hAnsi="Arial AM" w:cs="Sylfaen"/>
                <w:sz w:val="20"/>
                <w:szCs w:val="20"/>
              </w:rPr>
            </w:pPr>
          </w:p>
        </w:tc>
      </w:tr>
      <w:tr w:rsidR="00334B2F" w:rsidRPr="002528F7" w14:paraId="0224FFAC" w14:textId="77777777" w:rsidTr="00E1768C">
        <w:trPr>
          <w:trHeight w:val="1760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03F4675" w14:textId="3924FDB1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2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>4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ա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.  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Շահառուին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սպասարկող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ֆինանսական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                          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167E9D9F" w14:textId="77777777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12718933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</w:t>
            </w:r>
          </w:p>
          <w:p w14:paraId="28A9205C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                                                     /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ստորագրություն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/</w:t>
            </w:r>
          </w:p>
          <w:p w14:paraId="7B4B233F" w14:textId="77777777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0C94124A" w14:textId="77777777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</w:p>
        </w:tc>
        <w:tc>
          <w:tcPr>
            <w:tcW w:w="54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278E51AA" w14:textId="77777777" w:rsidR="00334B2F" w:rsidRPr="00E1768C" w:rsidRDefault="00334B2F" w:rsidP="00E1768C">
            <w:pPr>
              <w:rPr>
                <w:rFonts w:ascii="Arial AM" w:hAnsi="Arial AM" w:cs="Tahoma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2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>3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ա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.  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Վճարողին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սպասարկող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ֆինանսական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</w:t>
            </w:r>
          </w:p>
          <w:p w14:paraId="19DFA3C1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3399D10C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</w:p>
          <w:p w14:paraId="2EF57A19" w14:textId="77777777" w:rsidR="00334B2F" w:rsidRPr="00E1768C" w:rsidRDefault="00334B2F" w:rsidP="00E1768C">
            <w:pPr>
              <w:jc w:val="right"/>
              <w:rPr>
                <w:rFonts w:ascii="Arial AM" w:hAnsi="Arial AM" w:cs="Tahoma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/____________________/</w:t>
            </w:r>
          </w:p>
          <w:p w14:paraId="1A59E887" w14:textId="77777777" w:rsidR="00334B2F" w:rsidRPr="00E1768C" w:rsidRDefault="00334B2F" w:rsidP="00E1768C">
            <w:pPr>
              <w:jc w:val="center"/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/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ստորագրություն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/</w:t>
            </w:r>
          </w:p>
          <w:p w14:paraId="063A358C" w14:textId="77777777" w:rsidR="00334B2F" w:rsidRPr="00E1768C" w:rsidRDefault="00334B2F" w:rsidP="00E1768C">
            <w:pPr>
              <w:jc w:val="right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</w:tr>
      <w:tr w:rsidR="00334B2F" w:rsidRPr="002528F7" w14:paraId="7F85BB12" w14:textId="77777777" w:rsidTr="00E1768C">
        <w:trPr>
          <w:trHeight w:val="1877"/>
        </w:trPr>
        <w:tc>
          <w:tcPr>
            <w:tcW w:w="5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12BB8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24.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Տ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</w:p>
          <w:p w14:paraId="70A72190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56BF7B7C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0AF12CBA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2</w:t>
            </w:r>
            <w:r w:rsidRPr="00E1768C">
              <w:rPr>
                <w:rFonts w:ascii="Arial AM" w:hAnsi="Arial AM" w:cs="Sylfaen"/>
                <w:sz w:val="20"/>
                <w:szCs w:val="20"/>
                <w:lang w:val="hy-AM"/>
              </w:rPr>
              <w:t>4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 xml:space="preserve">___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20___ 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>.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</w:p>
          <w:p w14:paraId="3F5B312F" w14:textId="24E24F58" w:rsidR="00334B2F" w:rsidRPr="00E1768C" w:rsidRDefault="00334B2F" w:rsidP="00E1768C">
            <w:pPr>
              <w:rPr>
                <w:rFonts w:ascii="Arial AM" w:hAnsi="Arial AM" w:cs="Arial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</w:t>
            </w:r>
          </w:p>
        </w:tc>
        <w:tc>
          <w:tcPr>
            <w:tcW w:w="5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A9D3C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23.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բ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                                                            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Տ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.    </w:t>
            </w:r>
          </w:p>
          <w:p w14:paraId="02EED361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1F2FD5C8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                    </w:t>
            </w:r>
          </w:p>
          <w:p w14:paraId="09290D37" w14:textId="77777777" w:rsidR="00334B2F" w:rsidRPr="00E1768C" w:rsidRDefault="00334B2F" w:rsidP="00E1768C">
            <w:pPr>
              <w:rPr>
                <w:rFonts w:ascii="Arial AM" w:hAnsi="Arial AM" w:cs="Sylfaen"/>
                <w:color w:val="000000"/>
                <w:sz w:val="20"/>
                <w:szCs w:val="20"/>
              </w:rPr>
            </w:pPr>
            <w:r w:rsidRPr="00E1768C">
              <w:rPr>
                <w:rFonts w:ascii="Arial AM" w:hAnsi="Arial AM" w:cs="Sylfaen"/>
                <w:sz w:val="20"/>
                <w:szCs w:val="20"/>
              </w:rPr>
              <w:t>23.</w:t>
            </w:r>
            <w:r w:rsidRPr="00E1768C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>.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Կատարման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 </w:t>
            </w:r>
            <w:r w:rsidRPr="00E1768C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E1768C">
              <w:rPr>
                <w:rFonts w:ascii="Arial AM" w:hAnsi="Arial AM" w:cs="Sylfaen"/>
                <w:sz w:val="20"/>
                <w:szCs w:val="20"/>
              </w:rPr>
              <w:t xml:space="preserve">`          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 xml:space="preserve">"___" 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 xml:space="preserve">___ </w:t>
            </w:r>
            <w:r w:rsidRPr="00E1768C">
              <w:rPr>
                <w:rFonts w:ascii="Arial AM" w:hAnsi="Arial AM" w:cs="Tahoma"/>
                <w:color w:val="000000"/>
                <w:sz w:val="20"/>
                <w:szCs w:val="20"/>
              </w:rPr>
              <w:t>20___</w:t>
            </w:r>
            <w:r w:rsidRPr="00E1768C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1768C">
              <w:rPr>
                <w:rFonts w:ascii="Arial AM" w:hAnsi="Arial AM" w:cs="Sylfaen"/>
                <w:color w:val="000000"/>
                <w:sz w:val="20"/>
                <w:szCs w:val="20"/>
              </w:rPr>
              <w:t>.</w:t>
            </w:r>
          </w:p>
          <w:p w14:paraId="06EC99E7" w14:textId="77777777" w:rsidR="00334B2F" w:rsidRPr="00E1768C" w:rsidRDefault="00334B2F" w:rsidP="00E1768C">
            <w:pPr>
              <w:rPr>
                <w:rFonts w:ascii="Arial AM" w:hAnsi="Arial AM" w:cs="Sylfaen"/>
                <w:color w:val="000000"/>
                <w:sz w:val="20"/>
                <w:szCs w:val="20"/>
              </w:rPr>
            </w:pPr>
          </w:p>
          <w:p w14:paraId="3DD8D8C2" w14:textId="77777777" w:rsidR="00334B2F" w:rsidRPr="00E1768C" w:rsidRDefault="00334B2F" w:rsidP="00E1768C">
            <w:pPr>
              <w:rPr>
                <w:rFonts w:ascii="Arial AM" w:hAnsi="Arial AM" w:cs="Sylfaen"/>
                <w:sz w:val="20"/>
                <w:szCs w:val="20"/>
              </w:rPr>
            </w:pPr>
          </w:p>
          <w:p w14:paraId="430059E7" w14:textId="77777777" w:rsidR="00334B2F" w:rsidRPr="00E1768C" w:rsidRDefault="00334B2F" w:rsidP="00E1768C">
            <w:pPr>
              <w:jc w:val="right"/>
              <w:rPr>
                <w:rFonts w:ascii="Arial AM" w:hAnsi="Arial AM" w:cs="Arial"/>
                <w:sz w:val="20"/>
                <w:szCs w:val="20"/>
              </w:rPr>
            </w:pPr>
          </w:p>
        </w:tc>
      </w:tr>
    </w:tbl>
    <w:p w14:paraId="48669EAB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23E1ED26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2D539B47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7B78CFC7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64C7EF17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/>
          <w:i/>
          <w:sz w:val="16"/>
          <w:lang w:val="hy-AM"/>
        </w:rPr>
      </w:pPr>
    </w:p>
    <w:p w14:paraId="652C317A" w14:textId="77777777" w:rsidR="00334B2F" w:rsidRPr="002528F7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i/>
          <w:sz w:val="16"/>
          <w:lang w:val="hy-AM"/>
        </w:rPr>
        <w:t xml:space="preserve">* </w:t>
      </w:r>
      <w:r w:rsidRPr="002528F7">
        <w:rPr>
          <w:rFonts w:ascii="Sylfaen" w:hAnsi="Sylfaen" w:cs="Sylfaen"/>
          <w:i/>
          <w:sz w:val="16"/>
          <w:lang w:val="hy-AM"/>
        </w:rPr>
        <w:t>Վճարման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պահանջագիրը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լրացվում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է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համաձայն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սույն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հրավերով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սահմանված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Arial AM" w:hAnsi="Arial AM" w:cs="Arial AM"/>
          <w:i/>
          <w:sz w:val="16"/>
          <w:lang w:val="hy-AM"/>
        </w:rPr>
        <w:t>«</w:t>
      </w:r>
      <w:r w:rsidRPr="002528F7">
        <w:rPr>
          <w:rFonts w:ascii="Sylfaen" w:hAnsi="Sylfaen" w:cs="Sylfaen"/>
          <w:i/>
          <w:sz w:val="16"/>
          <w:lang w:val="hy-AM"/>
        </w:rPr>
        <w:t>Վճարման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պահանջագրի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պարտադիր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վավերապայմանների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և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լրացման</w:t>
      </w:r>
      <w:r w:rsidRPr="002528F7">
        <w:rPr>
          <w:rFonts w:ascii="Arial AM" w:hAnsi="Arial AM"/>
          <w:i/>
          <w:sz w:val="16"/>
          <w:lang w:val="hy-AM"/>
        </w:rPr>
        <w:t xml:space="preserve"> </w:t>
      </w:r>
      <w:r w:rsidRPr="002528F7">
        <w:rPr>
          <w:rFonts w:ascii="Sylfaen" w:hAnsi="Sylfaen" w:cs="Sylfaen"/>
          <w:i/>
          <w:sz w:val="16"/>
          <w:lang w:val="hy-AM"/>
        </w:rPr>
        <w:t>կարգի</w:t>
      </w:r>
      <w:r w:rsidRPr="002528F7">
        <w:rPr>
          <w:rFonts w:ascii="Arial AM" w:hAnsi="Arial AM" w:cs="Arial AM"/>
          <w:i/>
          <w:sz w:val="16"/>
          <w:lang w:val="hy-AM"/>
        </w:rPr>
        <w:t>»</w:t>
      </w:r>
      <w:r w:rsidRPr="002528F7">
        <w:rPr>
          <w:rFonts w:ascii="Arial AM" w:hAnsi="Arial AM"/>
          <w:i/>
          <w:sz w:val="16"/>
          <w:lang w:val="hy-AM"/>
        </w:rPr>
        <w:t>:</w:t>
      </w:r>
    </w:p>
    <w:p w14:paraId="6B72F347" w14:textId="77777777" w:rsidR="00334B2F" w:rsidRPr="004367D4" w:rsidRDefault="00334B2F" w:rsidP="00334B2F">
      <w:pPr>
        <w:jc w:val="center"/>
        <w:rPr>
          <w:rFonts w:ascii="Arial AM" w:hAnsi="Arial AM"/>
          <w:b/>
          <w:sz w:val="18"/>
          <w:szCs w:val="18"/>
          <w:lang w:val="nl-NL"/>
        </w:rPr>
      </w:pPr>
      <w:r w:rsidRPr="002528F7">
        <w:rPr>
          <w:rFonts w:ascii="Arial AM" w:hAnsi="Arial AM"/>
          <w:b/>
          <w:lang w:val="hy-AM"/>
        </w:rPr>
        <w:br w:type="page"/>
      </w:r>
      <w:r w:rsidRPr="004367D4">
        <w:rPr>
          <w:rFonts w:ascii="Sylfaen" w:hAnsi="Sylfaen" w:cs="Sylfaen"/>
          <w:b/>
          <w:sz w:val="18"/>
          <w:szCs w:val="18"/>
          <w:lang w:val="hy-AM"/>
        </w:rPr>
        <w:lastRenderedPageBreak/>
        <w:t>Վճարման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պահանջագրի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պարտադիր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վավերապայմանները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և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լրացման</w:t>
      </w:r>
      <w:r w:rsidRPr="004367D4">
        <w:rPr>
          <w:rFonts w:ascii="Arial AM" w:hAnsi="Arial AM"/>
          <w:b/>
          <w:sz w:val="18"/>
          <w:szCs w:val="18"/>
          <w:lang w:val="nl-NL"/>
        </w:rPr>
        <w:t xml:space="preserve"> </w:t>
      </w:r>
      <w:r w:rsidRPr="004367D4">
        <w:rPr>
          <w:rFonts w:ascii="Sylfaen" w:hAnsi="Sylfaen" w:cs="Sylfaen"/>
          <w:b/>
          <w:sz w:val="18"/>
          <w:szCs w:val="18"/>
          <w:lang w:val="hy-AM"/>
        </w:rPr>
        <w:t>ուղեցույցը</w:t>
      </w:r>
    </w:p>
    <w:p w14:paraId="33EBE274" w14:textId="77777777" w:rsidR="00334B2F" w:rsidRPr="004367D4" w:rsidRDefault="00334B2F" w:rsidP="00334B2F">
      <w:pPr>
        <w:jc w:val="center"/>
        <w:rPr>
          <w:rFonts w:ascii="Arial AM" w:hAnsi="Arial AM"/>
          <w:b/>
          <w:sz w:val="18"/>
          <w:szCs w:val="18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4367D4" w14:paraId="61DBEE5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920" w14:textId="77777777" w:rsidR="00334B2F" w:rsidRPr="004367D4" w:rsidRDefault="00334B2F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Հ</w:t>
            </w:r>
            <w:r w:rsidRPr="004367D4">
              <w:rPr>
                <w:rFonts w:ascii="Arial AM" w:hAnsi="Arial AM"/>
                <w:sz w:val="18"/>
                <w:szCs w:val="18"/>
              </w:rPr>
              <w:t>/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0A6C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&lt;&lt;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պահանջագիր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&gt;&gt;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փաստաթղթի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BD5B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Նշված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դաշտի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>/</w:t>
            </w:r>
          </w:p>
          <w:p w14:paraId="46882A18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վավերապայմանի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առկայությունը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B2FB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Վավերապայմանի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լրացման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պահանջը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</w:p>
          <w:p w14:paraId="1EB64657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(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գնումների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գործընթացի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հետ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կապված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3485" w14:textId="77777777" w:rsidR="00334B2F" w:rsidRPr="004367D4" w:rsidRDefault="00334B2F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Վավերապայմանը</w:t>
            </w:r>
          </w:p>
          <w:p w14:paraId="2FACC602" w14:textId="77777777" w:rsidR="00334B2F" w:rsidRPr="004367D4" w:rsidRDefault="00334B2F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լրացնող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կողմը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` </w:t>
            </w:r>
          </w:p>
          <w:p w14:paraId="1234FF97" w14:textId="77777777" w:rsidR="00334B2F" w:rsidRPr="004367D4" w:rsidRDefault="00334B2F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շահառուն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կամ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</w:rPr>
              <w:t>վճարողը</w:t>
            </w:r>
          </w:p>
          <w:p w14:paraId="163DF490" w14:textId="77777777" w:rsidR="00334B2F" w:rsidRPr="004367D4" w:rsidRDefault="00334B2F" w:rsidP="00CB0ADE">
            <w:pPr>
              <w:ind w:left="-588" w:firstLine="588"/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(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գնումների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գործընթացի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հետ</w:t>
            </w:r>
            <w:r w:rsidRPr="004367D4">
              <w:rPr>
                <w:rFonts w:ascii="Arial AM" w:hAnsi="Arial AM"/>
                <w:b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կապված</w:t>
            </w:r>
            <w:r w:rsidRPr="004367D4">
              <w:rPr>
                <w:rFonts w:ascii="Arial AM" w:hAnsi="Arial AM"/>
                <w:b/>
                <w:sz w:val="18"/>
                <w:szCs w:val="18"/>
              </w:rPr>
              <w:t>)</w:t>
            </w:r>
          </w:p>
        </w:tc>
      </w:tr>
      <w:tr w:rsidR="00334B2F" w:rsidRPr="004367D4" w14:paraId="3A94B43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31A8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E0C3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4D70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AF29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79D5" w14:textId="77777777" w:rsidR="00334B2F" w:rsidRPr="004367D4" w:rsidRDefault="00334B2F" w:rsidP="00CB0ADE">
            <w:pPr>
              <w:jc w:val="center"/>
              <w:rPr>
                <w:rFonts w:ascii="Arial AM" w:hAnsi="Arial AM"/>
                <w:b/>
                <w:sz w:val="18"/>
                <w:szCs w:val="18"/>
              </w:rPr>
            </w:pPr>
            <w:r w:rsidRPr="004367D4">
              <w:rPr>
                <w:rFonts w:ascii="Arial AM" w:hAnsi="Arial AM"/>
                <w:b/>
                <w:sz w:val="18"/>
                <w:szCs w:val="18"/>
              </w:rPr>
              <w:t>5</w:t>
            </w:r>
          </w:p>
        </w:tc>
      </w:tr>
      <w:tr w:rsidR="00334B2F" w:rsidRPr="004367D4" w14:paraId="278EFB9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D25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039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Փաստաթղթի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8E8C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70C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FC3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Փաստաթղթի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պահանջագիր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&gt;</w:t>
            </w:r>
          </w:p>
        </w:tc>
      </w:tr>
      <w:tr w:rsidR="00334B2F" w:rsidRPr="004367D4" w14:paraId="502714E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8985" w14:textId="77777777" w:rsidR="00334B2F" w:rsidRPr="004367D4" w:rsidRDefault="00334B2F" w:rsidP="00334B2F">
            <w:pPr>
              <w:pStyle w:val="aff3"/>
              <w:numPr>
                <w:ilvl w:val="0"/>
                <w:numId w:val="26"/>
              </w:numPr>
              <w:contextualSpacing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94B8" w14:textId="77777777" w:rsidR="00334B2F" w:rsidRPr="004367D4" w:rsidRDefault="00334B2F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5C25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B05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C1B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ներկայացնելիս</w:t>
            </w:r>
          </w:p>
        </w:tc>
      </w:tr>
      <w:tr w:rsidR="00334B2F" w:rsidRPr="004367D4" w14:paraId="77DB84E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9FF6" w14:textId="77777777" w:rsidR="00334B2F" w:rsidRPr="004367D4" w:rsidRDefault="00334B2F" w:rsidP="00334B2F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6321" w14:textId="77777777" w:rsidR="00334B2F" w:rsidRPr="004367D4" w:rsidRDefault="00334B2F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BCC3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3B2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849882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4952" w14:textId="77777777" w:rsidR="00334B2F" w:rsidRPr="004367D4" w:rsidRDefault="00334B2F" w:rsidP="00CB0ADE">
            <w:pPr>
              <w:ind w:left="132" w:hanging="132"/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օրը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</w:p>
        </w:tc>
      </w:tr>
      <w:tr w:rsidR="00334B2F" w:rsidRPr="004367D4" w14:paraId="7DB57FF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D7D9" w14:textId="77777777" w:rsidR="00334B2F" w:rsidRPr="004367D4" w:rsidRDefault="00334B2F" w:rsidP="00334B2F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rial AM" w:hAnsi="Arial AM" w:cs="Times Armenian"/>
                <w:sz w:val="18"/>
                <w:szCs w:val="18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8284" w14:textId="77777777" w:rsidR="00334B2F" w:rsidRPr="004367D4" w:rsidRDefault="00334B2F" w:rsidP="00CB0ADE">
            <w:pPr>
              <w:jc w:val="both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4367D4">
              <w:rPr>
                <w:rFonts w:ascii="Arial AM" w:hAnsi="Arial AM" w:cs="Sylfaen"/>
                <w:sz w:val="18"/>
                <w:szCs w:val="18"/>
              </w:rPr>
              <w:t>,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անուն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BDE6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E00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3EBCF3E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անունը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գանձվի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անունը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ազգանունը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ֆիզիկական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իրավաբանական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տվյալներ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4367D4">
              <w:rPr>
                <w:rFonts w:ascii="Arial AM" w:hAnsi="Arial AM"/>
                <w:sz w:val="18"/>
                <w:szCs w:val="18"/>
              </w:rPr>
              <w:t>: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1DCF" w14:textId="77777777" w:rsidR="00334B2F" w:rsidRPr="004367D4" w:rsidRDefault="00334B2F" w:rsidP="00CB0ADE">
            <w:pPr>
              <w:ind w:left="252" w:hanging="252"/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528D1FA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103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51A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բանկը</w:t>
            </w:r>
            <w:r w:rsidRPr="004367D4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B822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ADD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FC5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0BF2FB0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09F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F61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BFA0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2CD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4EDA64D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կազմակերպությունում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գանձվի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389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0201C53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FC8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F34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C183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B80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76288F2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սահմաված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հաշվառված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DEF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7332E52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586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CB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661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66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0FBE9A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ֆիզիկական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372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532CEBC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B05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B31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4367D4">
              <w:rPr>
                <w:rFonts w:ascii="Arial AM" w:hAnsi="Arial AM" w:cs="Sylfaen"/>
                <w:sz w:val="18"/>
                <w:szCs w:val="18"/>
              </w:rPr>
              <w:t>,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անուն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7FBC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271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60058E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անձի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ստացողի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տվյալներ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854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334B2F" w:rsidRPr="004367D4" w14:paraId="6DF9D76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424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AFE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3892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FD3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B6258C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 w:cs="Sylfaen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գնումների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կապված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գործընթացում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F22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 w:cs="Sylfaen"/>
                <w:sz w:val="18"/>
                <w:szCs w:val="18"/>
                <w:lang w:val="ru-RU"/>
              </w:rPr>
              <w:t>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  <w:lang w:val="ru-RU"/>
              </w:rPr>
              <w:t>)</w:t>
            </w:r>
          </w:p>
        </w:tc>
      </w:tr>
      <w:tr w:rsidR="00334B2F" w:rsidRPr="004367D4" w14:paraId="38C3A72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1DC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237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8353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C5D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32B6B0C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lastRenderedPageBreak/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նորմատիվ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իրավական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ակտերով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դեպքերում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երբ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հաշվառված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հարկատու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FDE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lastRenderedPageBreak/>
              <w:t>նախապես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lastRenderedPageBreak/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334B2F" w:rsidRPr="004367D4" w14:paraId="3AA0DC9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A47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lastRenderedPageBreak/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2C0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անվանումը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A923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7E1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A15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334B2F" w:rsidRPr="004367D4" w14:paraId="1433F9D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E7C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4D8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4A3F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1A7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7AEE4CC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այն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գանձապետական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հաշվի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փոխանցվեն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գանձված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0F9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հրավերով</w:t>
            </w:r>
          </w:p>
        </w:tc>
      </w:tr>
      <w:tr w:rsidR="00334B2F" w:rsidRPr="004367D4" w14:paraId="6378088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426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99E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թվերով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բառերով</w:t>
            </w:r>
            <w:r w:rsidRPr="004367D4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B0ED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44C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45B011A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77A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</w:tc>
      </w:tr>
      <w:tr w:rsidR="00334B2F" w:rsidRPr="00CC539B" w14:paraId="77CC876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DC9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799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գումարը՝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թվերով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բառերով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11D7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397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պարտադիր</w:t>
            </w:r>
          </w:p>
          <w:p w14:paraId="4F0CC50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>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նախատեսված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գումարի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մասնակի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ակցեպտի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գնումների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հետ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կապված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70F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>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եւ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չի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>)</w:t>
            </w:r>
          </w:p>
        </w:tc>
      </w:tr>
      <w:tr w:rsidR="00334B2F" w:rsidRPr="004367D4" w14:paraId="0C1546A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103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2F2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արժույթը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բառերով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կոդով</w:t>
            </w:r>
            <w:r w:rsidRPr="004367D4">
              <w:rPr>
                <w:rFonts w:ascii="Arial AM" w:hAnsi="Arial AM"/>
                <w:sz w:val="18"/>
                <w:szCs w:val="18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B9EB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428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7DA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CC539B" w14:paraId="2136804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70B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21B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գործարքի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E95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FBF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</w:rPr>
              <w:t>«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պայմանագրի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ապահովման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4367D4">
              <w:rPr>
                <w:rFonts w:ascii="Arial AM" w:hAnsi="Arial AM"/>
                <w:sz w:val="18"/>
                <w:szCs w:val="18"/>
              </w:rPr>
              <w:t>»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09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`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հրավերով</w:t>
            </w:r>
          </w:p>
        </w:tc>
      </w:tr>
      <w:tr w:rsidR="00334B2F" w:rsidRPr="004367D4" w14:paraId="60EAEDC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89B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4FA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հիմքերը՝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CA9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9AE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17A7C1F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գումարի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գանձման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և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հիմք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փաստաթղթի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տվյալները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որոնց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հիման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ներկայացնում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հիմք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հանդիսացող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պայմանագրի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համարը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,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ընթացակարգի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ծածկագիրը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ըստ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տուժանքի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մասին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համաձայնագրի</w:t>
            </w:r>
            <w:r w:rsidRPr="004367D4">
              <w:rPr>
                <w:rFonts w:ascii="Arial AM" w:hAnsi="Arial AM" w:cs="Arial"/>
                <w:sz w:val="18"/>
                <w:szCs w:val="18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771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շահառու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CC539B" w14:paraId="1AC6DC2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89CA" w14:textId="77777777" w:rsidR="00334B2F" w:rsidRPr="004367D4" w:rsidDel="0010680B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E17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պայմանները՝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D52A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84AC" w14:textId="77777777" w:rsidR="00334B2F" w:rsidRPr="004367D4" w:rsidRDefault="00334B2F" w:rsidP="00CB0ADE">
            <w:pPr>
              <w:jc w:val="center"/>
              <w:rPr>
                <w:rFonts w:ascii="Arial AM" w:hAnsi="Arial AM" w:cs="Sylfaen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  <w:p w14:paraId="129BA137" w14:textId="77777777" w:rsidR="00334B2F" w:rsidRPr="004367D4" w:rsidRDefault="00334B2F" w:rsidP="00CB0ADE">
            <w:pPr>
              <w:jc w:val="center"/>
              <w:rPr>
                <w:rFonts w:ascii="Arial AM" w:hAnsi="Arial AM" w:cs="Sylfaen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&lt;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&gt;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բառերը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, </w:t>
            </w:r>
          </w:p>
          <w:p w14:paraId="77846F9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նշանակում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ստորագրելով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պահանջագիրը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տալիս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համաձայնությունը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գումարը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հաշվից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գանձելու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6E3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</w:tc>
      </w:tr>
      <w:tr w:rsidR="00334B2F" w:rsidRPr="004367D4" w14:paraId="33A4C4B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5EC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97A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առդիր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էջերի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5F1F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FB5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2BB4BCC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ներկայացված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փաստաթղթերի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էջերի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քանակը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որոնք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տրամադրվեն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</w:rPr>
              <w:t>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բանկին</w:t>
            </w:r>
            <w:r w:rsidRPr="004367D4">
              <w:rPr>
                <w:rFonts w:ascii="Arial AM" w:hAnsi="Arial AM"/>
                <w:sz w:val="18"/>
                <w:szCs w:val="18"/>
              </w:rPr>
              <w:t>)</w:t>
            </w:r>
          </w:p>
          <w:p w14:paraId="4FBA2B2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Եթ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լրացվել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հիմքեր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&gt;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դաշտը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տվյալը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պարտադիր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 w:cs="Sylfaen"/>
                <w:sz w:val="18"/>
                <w:szCs w:val="18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63D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CC539B" w14:paraId="18C50FC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797F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</w:rPr>
              <w:t>1.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CEE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9475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3CF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6250E8A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այս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դաշտը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Ընդ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եթե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Վճարման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պայմաններ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դաշտում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&lt;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ակցեպտավորված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&gt;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ապա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ստորագրելով՝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նախապես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համաձայնվում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 </w:t>
            </w:r>
            <w:r w:rsidRPr="004367D4">
              <w:rPr>
                <w:rFonts w:ascii="Arial AM" w:hAnsi="Arial AM" w:cs="Sylfaen"/>
                <w:sz w:val="18"/>
                <w:szCs w:val="18"/>
                <w:lang w:val="hy-AM"/>
              </w:rPr>
              <w:t xml:space="preserve"> 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նշված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գումարը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իր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հաշվից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գանձելու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: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այս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դաշտում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:</w:t>
            </w:r>
          </w:p>
          <w:p w14:paraId="54FA6AE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25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ստորագրվում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28D6D01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ստորագրությունը</w:t>
            </w:r>
          </w:p>
          <w:p w14:paraId="53F929C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</w:p>
        </w:tc>
      </w:tr>
      <w:tr w:rsidR="00334B2F" w:rsidRPr="00CC539B" w14:paraId="4435C12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7C76" w14:textId="77777777" w:rsidR="00334B2F" w:rsidRPr="004367D4" w:rsidRDefault="00334B2F" w:rsidP="00CB0ADE">
            <w:pPr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lastRenderedPageBreak/>
              <w:t>2</w:t>
            </w:r>
            <w:r w:rsidRPr="004367D4">
              <w:rPr>
                <w:rFonts w:ascii="Arial AM" w:hAnsi="Arial AM"/>
                <w:sz w:val="18"/>
                <w:szCs w:val="18"/>
              </w:rPr>
              <w:t>1.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A5C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17F0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3F1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</w:p>
          <w:p w14:paraId="601CF95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կնիքի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առկայության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երբ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ներկայացնում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599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կնքվում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1355233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ներկայացնելիս</w:t>
            </w:r>
          </w:p>
        </w:tc>
      </w:tr>
      <w:tr w:rsidR="00334B2F" w:rsidRPr="004367D4" w14:paraId="051E73F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3DB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22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AC2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8572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5D7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  <w:p w14:paraId="4AB6DCD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բանկ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4E44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ստորագրվում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</w:p>
        </w:tc>
      </w:tr>
      <w:tr w:rsidR="00334B2F" w:rsidRPr="004367D4" w14:paraId="52EA417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04AB" w14:textId="77777777" w:rsidR="00334B2F" w:rsidRPr="004367D4" w:rsidRDefault="00334B2F" w:rsidP="00CB0ADE">
            <w:pPr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22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1AB2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DAD6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F1C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` </w:t>
            </w:r>
          </w:p>
          <w:p w14:paraId="12511A7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կնիքի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առկայության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CDD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կնքվում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</w:p>
          <w:p w14:paraId="1E94F0E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բանկ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ներկայացնելիս</w:t>
            </w:r>
          </w:p>
        </w:tc>
      </w:tr>
      <w:tr w:rsidR="00334B2F" w:rsidRPr="004367D4" w14:paraId="4962A62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DFA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E17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6D9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76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3264FC51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լի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776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15A8D44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1549" w14:textId="77777777" w:rsidR="00334B2F" w:rsidRPr="004367D4" w:rsidRDefault="00334B2F" w:rsidP="00CB0ADE">
            <w:pPr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79A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դրոշմա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կնիքը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8164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C539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42210B2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լի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A84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49E40ED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A1BC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3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6443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կատարման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ամսաթիվը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ժամը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5CAC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F8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1612CF7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վճարողին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նշվում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կատարման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ամսաթիվը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ժամը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B0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44026F2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F1E0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040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5339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65C8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073C8CB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շահառուին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աշխատակցի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ստորագրությունը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00E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6C0E3029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8E0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բ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3CC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շահառռւին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մասնաճյուղի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)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դրոշմա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1B12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62A6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45833D5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վերջինիս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դրոշմակնիքը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086D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334B2F" w:rsidRPr="004367D4" w14:paraId="0129699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8AAE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Arial AM" w:hAnsi="Arial AM"/>
                <w:sz w:val="18"/>
                <w:szCs w:val="18"/>
              </w:rPr>
              <w:t>2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>4</w:t>
            </w:r>
            <w:r w:rsidRPr="004367D4">
              <w:rPr>
                <w:rFonts w:ascii="Arial AM" w:hAnsi="Arial AM"/>
                <w:sz w:val="18"/>
                <w:szCs w:val="18"/>
              </w:rPr>
              <w:t>.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23BA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շահառռւին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սպասարկող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ֆինանսական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կազմակերպության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ամսաթիվը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ժամը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,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93C7" w14:textId="77777777" w:rsidR="00334B2F" w:rsidRPr="004367D4" w:rsidRDefault="00AD6C4A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</w:rPr>
              <w:t>Պ</w:t>
            </w:r>
            <w:r w:rsidR="00334B2F" w:rsidRPr="004367D4">
              <w:rPr>
                <w:rFonts w:ascii="Sylfaen" w:hAnsi="Sylfaen" w:cs="Sylfaen"/>
                <w:sz w:val="18"/>
                <w:szCs w:val="18"/>
              </w:rPr>
              <w:t>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00C7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պարտադիր</w:t>
            </w:r>
          </w:p>
          <w:p w14:paraId="5FD690B5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լրացվում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պահանջագիրը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վերջինիս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ելու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,  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որտեղ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 w:rsidDel="00DF049B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սույն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տվյալները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դրվում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են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թղթային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եղանակով</w:t>
            </w:r>
            <w:r w:rsidRPr="004367D4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</w:rPr>
              <w:t>ներկայաց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ված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պահանջագրի</w:t>
            </w:r>
            <w:r w:rsidRPr="004367D4">
              <w:rPr>
                <w:rFonts w:ascii="Arial AM" w:hAnsi="Arial AM"/>
                <w:sz w:val="18"/>
                <w:szCs w:val="18"/>
                <w:lang w:val="hy-AM"/>
              </w:rPr>
              <w:t xml:space="preserve"> </w:t>
            </w:r>
            <w:r w:rsidRPr="004367D4">
              <w:rPr>
                <w:rFonts w:ascii="Sylfaen" w:hAnsi="Sylfaen" w:cs="Sylfaen"/>
                <w:sz w:val="18"/>
                <w:szCs w:val="18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555B" w14:textId="77777777" w:rsidR="00334B2F" w:rsidRPr="004367D4" w:rsidRDefault="00334B2F" w:rsidP="00CB0ADE">
            <w:pPr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</w:tbl>
    <w:p w14:paraId="2CC47E0E" w14:textId="77777777" w:rsidR="00334B2F" w:rsidRPr="002528F7" w:rsidRDefault="00334B2F" w:rsidP="00334B2F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09249B68" w14:textId="77777777" w:rsidR="00334B2F" w:rsidRPr="002528F7" w:rsidRDefault="00334B2F" w:rsidP="00334B2F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5C6AAC39" w14:textId="77777777" w:rsidR="00334B2F" w:rsidRPr="002528F7" w:rsidRDefault="00334B2F" w:rsidP="00334B2F">
      <w:pPr>
        <w:pStyle w:val="a3"/>
        <w:jc w:val="right"/>
        <w:rPr>
          <w:rFonts w:ascii="Arial AM" w:hAnsi="Arial AM" w:cs="Sylfaen"/>
          <w:i w:val="0"/>
          <w:lang w:val="en-US"/>
        </w:rPr>
      </w:pPr>
    </w:p>
    <w:p w14:paraId="536EBA50" w14:textId="0E24FC8B" w:rsidR="00F02279" w:rsidRPr="00CF714D" w:rsidRDefault="00F02279" w:rsidP="00F02279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lastRenderedPageBreak/>
        <w:t>Հավելված</w:t>
      </w:r>
      <w:r w:rsidRPr="002528F7">
        <w:rPr>
          <w:rFonts w:ascii="Arial AM" w:hAnsi="Arial AM" w:cs="Sylfaen"/>
          <w:b/>
          <w:lang w:val="hy-AM"/>
        </w:rPr>
        <w:t xml:space="preserve"> </w:t>
      </w:r>
      <w:r w:rsidR="0019419E" w:rsidRPr="00CF714D">
        <w:rPr>
          <w:rFonts w:ascii="Arial AM" w:hAnsi="Arial AM" w:cs="Sylfaen"/>
          <w:b/>
          <w:lang w:val="hy-AM"/>
        </w:rPr>
        <w:t>7</w:t>
      </w:r>
      <w:r w:rsidR="00F1088F" w:rsidRPr="002528F7">
        <w:rPr>
          <w:rStyle w:val="af6"/>
          <w:rFonts w:ascii="Arial AM" w:hAnsi="Arial AM" w:cs="Sylfaen"/>
          <w:b/>
        </w:rPr>
        <w:footnoteReference w:id="21"/>
      </w:r>
    </w:p>
    <w:p w14:paraId="59EE6AB3" w14:textId="7566FF8D" w:rsidR="00F02279" w:rsidRPr="002528F7" w:rsidRDefault="003F673D" w:rsidP="00F02279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ԱՄԱՀ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ՃԳ</w:t>
      </w:r>
      <w:r w:rsidRPr="002528F7">
        <w:rPr>
          <w:rFonts w:ascii="Arial AM" w:hAnsi="Arial AM" w:cs="Sylfaen"/>
          <w:b/>
          <w:lang w:val="hy-AM"/>
        </w:rPr>
        <w:t>-</w:t>
      </w:r>
      <w:r w:rsidRPr="002528F7">
        <w:rPr>
          <w:rFonts w:ascii="Sylfaen" w:hAnsi="Sylfaen" w:cs="Sylfaen"/>
          <w:b/>
          <w:lang w:val="hy-AM"/>
        </w:rPr>
        <w:t>ԲՄԱՇՁԲ</w:t>
      </w:r>
      <w:r w:rsidRPr="002528F7">
        <w:rPr>
          <w:rFonts w:ascii="Arial AM" w:hAnsi="Arial AM" w:cs="Sylfaen"/>
          <w:b/>
          <w:lang w:val="hy-AM"/>
        </w:rPr>
        <w:t>-24/33</w:t>
      </w:r>
      <w:r w:rsidR="00F02279" w:rsidRPr="002528F7">
        <w:rPr>
          <w:rFonts w:ascii="Arial AM" w:hAnsi="Arial AM" w:cs="Sylfaen"/>
          <w:b/>
          <w:lang w:val="hy-AM"/>
        </w:rPr>
        <w:t xml:space="preserve">  </w:t>
      </w:r>
      <w:r w:rsidR="00F02279" w:rsidRPr="002528F7">
        <w:rPr>
          <w:rFonts w:ascii="Sylfaen" w:hAnsi="Sylfaen" w:cs="Sylfaen"/>
          <w:b/>
          <w:lang w:val="hy-AM"/>
        </w:rPr>
        <w:t>ծածկագրով</w:t>
      </w:r>
    </w:p>
    <w:p w14:paraId="2A80347D" w14:textId="77777777" w:rsidR="00F02279" w:rsidRPr="002528F7" w:rsidRDefault="00F02279" w:rsidP="00F02279">
      <w:pPr>
        <w:pStyle w:val="31"/>
        <w:spacing w:line="240" w:lineRule="auto"/>
        <w:jc w:val="right"/>
        <w:rPr>
          <w:rFonts w:ascii="Arial AM" w:hAnsi="Arial AM" w:cs="Sylfaen"/>
          <w:b/>
          <w:lang w:val="hy-AM"/>
        </w:rPr>
      </w:pPr>
      <w:r w:rsidRPr="002528F7">
        <w:rPr>
          <w:rFonts w:ascii="Sylfaen" w:hAnsi="Sylfaen" w:cs="Sylfaen"/>
          <w:b/>
          <w:lang w:val="hy-AM"/>
        </w:rPr>
        <w:t>բաց</w:t>
      </w:r>
      <w:r w:rsidRPr="002528F7">
        <w:rPr>
          <w:rFonts w:ascii="Arial AM" w:hAnsi="Arial AM" w:cs="Sylfaen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մրցույթի</w:t>
      </w:r>
      <w:r w:rsidRPr="002528F7">
        <w:rPr>
          <w:rFonts w:ascii="Arial AM" w:hAnsi="Arial AM" w:cs="Sylfaen"/>
          <w:b/>
          <w:lang w:val="hy-AM"/>
        </w:rPr>
        <w:t xml:space="preserve"> </w:t>
      </w:r>
      <w:r w:rsidRPr="002528F7">
        <w:rPr>
          <w:rFonts w:ascii="Sylfaen" w:hAnsi="Sylfaen" w:cs="Sylfaen"/>
          <w:b/>
          <w:lang w:val="hy-AM"/>
        </w:rPr>
        <w:t>հրավերի</w:t>
      </w:r>
    </w:p>
    <w:p w14:paraId="136A62A0" w14:textId="77777777" w:rsidR="00F02279" w:rsidRPr="002528F7" w:rsidRDefault="00F02279" w:rsidP="00F02279">
      <w:pPr>
        <w:jc w:val="right"/>
        <w:rPr>
          <w:rFonts w:ascii="Arial AM" w:hAnsi="Arial AM"/>
          <w:lang w:val="es-ES"/>
        </w:rPr>
      </w:pPr>
    </w:p>
    <w:p w14:paraId="735644FA" w14:textId="77777777" w:rsidR="00F02279" w:rsidRPr="002528F7" w:rsidRDefault="00F02279" w:rsidP="00F02279">
      <w:pPr>
        <w:tabs>
          <w:tab w:val="left" w:pos="2268"/>
        </w:tabs>
        <w:ind w:left="-284" w:firstLine="284"/>
        <w:jc w:val="right"/>
        <w:rPr>
          <w:rFonts w:ascii="Arial AM" w:hAnsi="Arial AM"/>
          <w:lang w:val="es-ES"/>
        </w:rPr>
      </w:pPr>
    </w:p>
    <w:p w14:paraId="4FA11525" w14:textId="10B7350D" w:rsidR="00F02279" w:rsidRPr="00280F4A" w:rsidRDefault="00280F4A" w:rsidP="00F02279">
      <w:pPr>
        <w:ind w:left="-142" w:firstLine="142"/>
        <w:jc w:val="center"/>
        <w:rPr>
          <w:rFonts w:ascii="Arial AM" w:hAnsi="Arial AM"/>
          <w:b/>
          <w:sz w:val="20"/>
          <w:szCs w:val="20"/>
          <w:lang w:val="es-ES"/>
        </w:rPr>
      </w:pPr>
      <w:r w:rsidRPr="00280F4A">
        <w:rPr>
          <w:rFonts w:ascii="Sylfaen" w:hAnsi="Sylfaen" w:cs="Sylfaen"/>
          <w:b/>
          <w:sz w:val="20"/>
          <w:szCs w:val="20"/>
          <w:lang w:val="af-ZA"/>
        </w:rPr>
        <w:t>ՀՀ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ԱՐՄԱՎԻՐԻ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ՄԱՐԶԻ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ԱՐԱՔՍ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ՀԱՄԱՅՆՔԻ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ԳՐԻԲՈՅԵԴՈՎ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ԳՅՈՒՂԻ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ԿԵՆՏՐՈՆԱԿԱՆ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ՓՈՂՈՑԻ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ՃԱՆԱՊԱՐՀԻ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ՄԻ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ՀԱՏՎԱԾԻ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ՀԻՄՆԱՆՈՐՈԳՄԱՆ</w:t>
      </w:r>
      <w:r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280F4A">
        <w:rPr>
          <w:rFonts w:ascii="Sylfaen" w:hAnsi="Sylfaen" w:cs="Sylfaen"/>
          <w:b/>
          <w:sz w:val="20"/>
          <w:szCs w:val="20"/>
          <w:lang w:val="af-ZA"/>
        </w:rPr>
        <w:t>ԱՇԽԱՏԱՆՔՆԵՐ</w:t>
      </w:r>
      <w:r w:rsidRPr="00280F4A">
        <w:rPr>
          <w:rFonts w:ascii="Sylfaen" w:hAnsi="Sylfaen" w:cs="Sylfaen"/>
          <w:b/>
          <w:sz w:val="20"/>
          <w:szCs w:val="20"/>
          <w:lang w:val="ru-RU"/>
        </w:rPr>
        <w:t>Ի</w:t>
      </w:r>
      <w:r w:rsidR="00F02279" w:rsidRPr="00280F4A">
        <w:rPr>
          <w:rFonts w:ascii="Arial AM" w:hAnsi="Arial AM" w:cs="Times Armenian"/>
          <w:b/>
          <w:sz w:val="20"/>
          <w:szCs w:val="20"/>
          <w:lang w:val="es-ES"/>
        </w:rPr>
        <w:t xml:space="preserve">  </w:t>
      </w:r>
      <w:r w:rsidR="00F02279" w:rsidRPr="00280F4A">
        <w:rPr>
          <w:rFonts w:ascii="Sylfaen" w:hAnsi="Sylfaen" w:cs="Sylfaen"/>
          <w:b/>
          <w:sz w:val="20"/>
          <w:szCs w:val="20"/>
          <w:lang w:val="pt-BR"/>
        </w:rPr>
        <w:t>ԿԱՏԱՐՄԱՆ</w:t>
      </w:r>
    </w:p>
    <w:p w14:paraId="71B4FCB0" w14:textId="39C14C43" w:rsidR="00F02279" w:rsidRPr="00280F4A" w:rsidRDefault="00F02279" w:rsidP="00F02279">
      <w:pPr>
        <w:ind w:left="-142" w:firstLine="142"/>
        <w:jc w:val="center"/>
        <w:rPr>
          <w:rFonts w:ascii="Arial AM" w:hAnsi="Arial AM" w:cs="Times Armenian"/>
          <w:b/>
          <w:sz w:val="20"/>
          <w:szCs w:val="20"/>
          <w:lang w:val="es-ES"/>
        </w:rPr>
      </w:pPr>
      <w:r w:rsidRPr="00280F4A">
        <w:rPr>
          <w:rFonts w:ascii="Sylfaen" w:hAnsi="Sylfaen" w:cs="Sylfaen"/>
          <w:b/>
          <w:sz w:val="20"/>
          <w:szCs w:val="20"/>
          <w:lang w:val="pt-BR"/>
        </w:rPr>
        <w:t>ՊԱՅՄԱՆԱԳԻՐ</w:t>
      </w:r>
      <w:r w:rsidRPr="00280F4A">
        <w:rPr>
          <w:rFonts w:ascii="Arial AM" w:hAnsi="Arial AM" w:cs="Times Armenian"/>
          <w:b/>
          <w:sz w:val="20"/>
          <w:szCs w:val="20"/>
          <w:lang w:val="es-ES"/>
        </w:rPr>
        <w:t xml:space="preserve">   </w:t>
      </w:r>
    </w:p>
    <w:p w14:paraId="488B5D77" w14:textId="77777777" w:rsidR="00280F4A" w:rsidRPr="00CF714D" w:rsidRDefault="00280F4A" w:rsidP="00280F4A">
      <w:pPr>
        <w:tabs>
          <w:tab w:val="left" w:pos="720"/>
          <w:tab w:val="left" w:pos="1440"/>
          <w:tab w:val="left" w:pos="8865"/>
        </w:tabs>
        <w:jc w:val="both"/>
        <w:rPr>
          <w:rFonts w:asciiTheme="minorHAnsi" w:hAnsiTheme="minorHAnsi"/>
          <w:lang w:val="es-ES"/>
        </w:rPr>
      </w:pPr>
      <w:r w:rsidRPr="00CF714D">
        <w:rPr>
          <w:rFonts w:ascii="Sylfaen" w:hAnsi="Sylfaen" w:cs="Sylfaen"/>
          <w:b/>
          <w:sz w:val="18"/>
          <w:szCs w:val="18"/>
          <w:lang w:val="es-ES"/>
        </w:rPr>
        <w:t xml:space="preserve">                                                                      </w:t>
      </w:r>
      <w:r w:rsidRPr="00280F4A">
        <w:rPr>
          <w:rFonts w:ascii="Sylfaen" w:hAnsi="Sylfaen" w:cs="Sylfaen"/>
          <w:b/>
          <w:sz w:val="18"/>
          <w:szCs w:val="18"/>
          <w:lang w:val="hy-AM"/>
        </w:rPr>
        <w:t>ԱՄԱՀ</w:t>
      </w:r>
      <w:r w:rsidRPr="00280F4A">
        <w:rPr>
          <w:rFonts w:ascii="Arial AM" w:hAnsi="Arial AM" w:cs="Sylfaen"/>
          <w:b/>
          <w:sz w:val="18"/>
          <w:szCs w:val="18"/>
          <w:lang w:val="hy-AM"/>
        </w:rPr>
        <w:t>-</w:t>
      </w:r>
      <w:r w:rsidRPr="00280F4A">
        <w:rPr>
          <w:rFonts w:ascii="Sylfaen" w:hAnsi="Sylfaen" w:cs="Sylfaen"/>
          <w:b/>
          <w:sz w:val="18"/>
          <w:szCs w:val="18"/>
          <w:lang w:val="hy-AM"/>
        </w:rPr>
        <w:t>ՃԳ</w:t>
      </w:r>
      <w:r w:rsidRPr="00280F4A">
        <w:rPr>
          <w:rFonts w:ascii="Arial AM" w:hAnsi="Arial AM" w:cs="Sylfaen"/>
          <w:b/>
          <w:sz w:val="18"/>
          <w:szCs w:val="18"/>
          <w:lang w:val="hy-AM"/>
        </w:rPr>
        <w:t>-</w:t>
      </w:r>
      <w:r w:rsidRPr="00280F4A">
        <w:rPr>
          <w:rFonts w:ascii="Sylfaen" w:hAnsi="Sylfaen" w:cs="Sylfaen"/>
          <w:b/>
          <w:sz w:val="18"/>
          <w:szCs w:val="18"/>
          <w:lang w:val="hy-AM"/>
        </w:rPr>
        <w:t>ԲՄԱՇՁԲ</w:t>
      </w:r>
      <w:r w:rsidRPr="00280F4A">
        <w:rPr>
          <w:rFonts w:ascii="Arial AM" w:hAnsi="Arial AM" w:cs="Sylfaen"/>
          <w:b/>
          <w:sz w:val="18"/>
          <w:szCs w:val="18"/>
          <w:lang w:val="hy-AM"/>
        </w:rPr>
        <w:t>-24/33</w:t>
      </w:r>
      <w:r w:rsidR="00F02279" w:rsidRPr="002528F7">
        <w:rPr>
          <w:rFonts w:ascii="Arial AM" w:hAnsi="Arial AM" w:cs="Sylfaen"/>
          <w:sz w:val="20"/>
          <w:lang w:val="hy-AM"/>
        </w:rPr>
        <w:t xml:space="preserve">     . </w:t>
      </w:r>
      <w:r w:rsidR="00F02279" w:rsidRPr="002528F7">
        <w:rPr>
          <w:rFonts w:ascii="Arial AM" w:hAnsi="Arial AM" w:cs="Sylfaen"/>
          <w:sz w:val="20"/>
          <w:u w:val="single"/>
          <w:lang w:val="es-ES"/>
        </w:rPr>
        <w:t xml:space="preserve">           </w:t>
      </w:r>
      <w:r w:rsidR="00F02279" w:rsidRPr="002528F7">
        <w:rPr>
          <w:rFonts w:ascii="Arial AM" w:hAnsi="Arial AM" w:cs="Sylfaen"/>
          <w:sz w:val="20"/>
          <w:lang w:val="hy-AM"/>
        </w:rPr>
        <w:t xml:space="preserve">                                                                                         </w:t>
      </w:r>
      <w:r w:rsidR="00F02279" w:rsidRPr="002528F7">
        <w:rPr>
          <w:rFonts w:ascii="Arial AM" w:hAnsi="Arial AM" w:cs="Sylfaen"/>
          <w:sz w:val="20"/>
          <w:lang w:val="es-ES"/>
        </w:rPr>
        <w:t xml:space="preserve">             </w:t>
      </w:r>
      <w:r w:rsidR="00F02279" w:rsidRPr="002528F7">
        <w:rPr>
          <w:rFonts w:ascii="Arial AM" w:hAnsi="Arial AM" w:cs="Sylfaen"/>
          <w:sz w:val="20"/>
          <w:lang w:val="hy-AM"/>
        </w:rPr>
        <w:t xml:space="preserve"> </w:t>
      </w:r>
      <w:r w:rsidR="00F02279" w:rsidRPr="002528F7">
        <w:rPr>
          <w:rFonts w:ascii="Arial AM" w:hAnsi="Arial AM"/>
          <w:u w:val="single"/>
          <w:lang w:val="hy-AM"/>
        </w:rPr>
        <w:t xml:space="preserve">     </w:t>
      </w:r>
      <w:r w:rsidR="00F02279" w:rsidRPr="002528F7">
        <w:rPr>
          <w:rFonts w:ascii="Arial AM" w:hAnsi="Arial AM"/>
          <w:lang w:val="hy-AM"/>
        </w:rPr>
        <w:t xml:space="preserve"> </w:t>
      </w:r>
      <w:r w:rsidR="00F02279" w:rsidRPr="002528F7">
        <w:rPr>
          <w:rFonts w:ascii="Arial AM" w:hAnsi="Arial AM"/>
          <w:u w:val="single"/>
          <w:lang w:val="hy-AM"/>
        </w:rPr>
        <w:t xml:space="preserve">          </w:t>
      </w:r>
      <w:r w:rsidR="00F02279" w:rsidRPr="002528F7">
        <w:rPr>
          <w:rFonts w:ascii="Arial AM" w:hAnsi="Arial AM"/>
          <w:lang w:val="hy-AM"/>
        </w:rPr>
        <w:t xml:space="preserve"> </w:t>
      </w:r>
    </w:p>
    <w:p w14:paraId="412CC63A" w14:textId="77777777" w:rsidR="00280F4A" w:rsidRPr="00CF714D" w:rsidRDefault="00280F4A" w:rsidP="00280F4A">
      <w:pPr>
        <w:tabs>
          <w:tab w:val="left" w:pos="720"/>
          <w:tab w:val="left" w:pos="1440"/>
          <w:tab w:val="left" w:pos="8865"/>
        </w:tabs>
        <w:jc w:val="both"/>
        <w:rPr>
          <w:rFonts w:asciiTheme="minorHAnsi" w:hAnsiTheme="minorHAnsi"/>
          <w:lang w:val="es-ES"/>
        </w:rPr>
      </w:pPr>
    </w:p>
    <w:p w14:paraId="240AAC94" w14:textId="1D61C633" w:rsidR="00280F4A" w:rsidRPr="00107D36" w:rsidRDefault="00280F4A" w:rsidP="00280F4A">
      <w:pPr>
        <w:tabs>
          <w:tab w:val="left" w:pos="720"/>
          <w:tab w:val="left" w:pos="1440"/>
          <w:tab w:val="left" w:pos="8865"/>
        </w:tabs>
        <w:jc w:val="both"/>
        <w:rPr>
          <w:rFonts w:asciiTheme="minorHAnsi" w:hAnsiTheme="minorHAnsi"/>
          <w:lang w:val="hy-AM"/>
        </w:rPr>
      </w:pPr>
      <w:r>
        <w:rPr>
          <w:rFonts w:ascii="Sylfaen" w:hAnsi="Sylfaen"/>
          <w:lang w:val="ru-RU"/>
        </w:rPr>
        <w:t>ք</w:t>
      </w:r>
      <w:r w:rsidRPr="00891A8A">
        <w:rPr>
          <w:rFonts w:ascii="Sylfaen" w:hAnsi="Sylfaen" w:cs="Sylfaen"/>
          <w:sz w:val="20"/>
          <w:lang w:val="hy-AM"/>
        </w:rPr>
        <w:t xml:space="preserve">. </w:t>
      </w:r>
      <w:r w:rsidRPr="00891A8A">
        <w:rPr>
          <w:rFonts w:ascii="Sylfaen" w:hAnsi="Sylfaen" w:cs="Sylfaen"/>
          <w:sz w:val="20"/>
          <w:u w:val="single"/>
          <w:lang w:val="es-ES"/>
        </w:rPr>
        <w:t xml:space="preserve">           </w:t>
      </w:r>
      <w:r w:rsidRPr="00891A8A">
        <w:rPr>
          <w:rFonts w:ascii="Sylfaen" w:hAnsi="Sylfaen" w:cs="Sylfaen"/>
          <w:sz w:val="20"/>
          <w:lang w:val="hy-AM"/>
        </w:rPr>
        <w:t xml:space="preserve">                                                                                         </w:t>
      </w:r>
      <w:r w:rsidRPr="00891A8A">
        <w:rPr>
          <w:rFonts w:ascii="Sylfaen" w:hAnsi="Sylfaen" w:cs="Sylfaen"/>
          <w:sz w:val="20"/>
          <w:lang w:val="es-ES"/>
        </w:rPr>
        <w:t xml:space="preserve">         </w:t>
      </w:r>
      <w:r>
        <w:rPr>
          <w:rFonts w:ascii="Sylfaen" w:hAnsi="Sylfaen" w:cs="Sylfaen"/>
          <w:sz w:val="20"/>
          <w:lang w:val="es-ES"/>
        </w:rPr>
        <w:t xml:space="preserve">                         </w:t>
      </w:r>
      <w:r w:rsidRPr="00891A8A">
        <w:rPr>
          <w:rFonts w:ascii="Sylfaen" w:hAnsi="Sylfaen" w:cs="Sylfaen"/>
          <w:sz w:val="20"/>
          <w:lang w:val="es-ES"/>
        </w:rPr>
        <w:t xml:space="preserve">    </w:t>
      </w:r>
      <w:r w:rsidRPr="00891A8A">
        <w:rPr>
          <w:rFonts w:ascii="Sylfaen" w:hAnsi="Sylfaen" w:cs="Sylfaen"/>
          <w:sz w:val="20"/>
          <w:lang w:val="hy-AM"/>
        </w:rPr>
        <w:t xml:space="preserve"> </w:t>
      </w:r>
      <w:r w:rsidRPr="00891A8A">
        <w:rPr>
          <w:rFonts w:ascii="Sylfaen" w:hAnsi="Sylfaen"/>
          <w:lang w:val="hy-AM"/>
        </w:rPr>
        <w:t>«</w:t>
      </w:r>
      <w:r w:rsidRPr="00891A8A">
        <w:rPr>
          <w:rFonts w:ascii="Sylfaen" w:hAnsi="Sylfaen"/>
          <w:u w:val="single"/>
          <w:lang w:val="hy-AM"/>
        </w:rPr>
        <w:t xml:space="preserve">     </w:t>
      </w:r>
      <w:r w:rsidRPr="00891A8A">
        <w:rPr>
          <w:rFonts w:ascii="Sylfaen" w:hAnsi="Sylfaen"/>
          <w:lang w:val="hy-AM"/>
        </w:rPr>
        <w:t xml:space="preserve">» </w:t>
      </w:r>
      <w:r w:rsidRPr="00891A8A">
        <w:rPr>
          <w:rFonts w:ascii="Sylfaen" w:hAnsi="Sylfaen"/>
          <w:u w:val="single"/>
          <w:lang w:val="hy-AM"/>
        </w:rPr>
        <w:t xml:space="preserve">          </w:t>
      </w:r>
      <w:r w:rsidRPr="00891A8A">
        <w:rPr>
          <w:rFonts w:ascii="Sylfaen" w:hAnsi="Sylfaen"/>
          <w:lang w:val="hy-AM"/>
        </w:rPr>
        <w:t xml:space="preserve"> </w:t>
      </w:r>
      <w:r w:rsidRPr="00891A8A">
        <w:rPr>
          <w:rFonts w:ascii="Sylfaen" w:hAnsi="Sylfaen" w:cs="Sylfaen"/>
          <w:sz w:val="20"/>
          <w:lang w:val="hy-AM"/>
        </w:rPr>
        <w:t>20</w:t>
      </w:r>
      <w:r w:rsidRPr="005E0DDE">
        <w:rPr>
          <w:rFonts w:ascii="Sylfaen" w:hAnsi="Sylfaen" w:cs="Sylfaen"/>
          <w:sz w:val="20"/>
          <w:lang w:val="hy-AM"/>
        </w:rPr>
        <w:t>2</w:t>
      </w:r>
      <w:r w:rsidRPr="00107D36">
        <w:rPr>
          <w:rFonts w:ascii="Sylfaen" w:hAnsi="Sylfaen" w:cs="Sylfaen"/>
          <w:sz w:val="20"/>
          <w:lang w:val="hy-AM"/>
        </w:rPr>
        <w:t>4</w:t>
      </w:r>
      <w:r w:rsidRPr="00891A8A">
        <w:rPr>
          <w:rFonts w:ascii="Sylfaen" w:hAnsi="Sylfaen" w:cs="Sylfaen"/>
          <w:sz w:val="20"/>
          <w:lang w:val="hy-AM"/>
        </w:rPr>
        <w:t xml:space="preserve">  թ.</w:t>
      </w:r>
    </w:p>
    <w:p w14:paraId="72F6D20A" w14:textId="095E4876" w:rsidR="00F02279" w:rsidRPr="002528F7" w:rsidRDefault="00280F4A" w:rsidP="00F02279">
      <w:pPr>
        <w:ind w:firstLine="720"/>
        <w:jc w:val="both"/>
        <w:rPr>
          <w:rFonts w:ascii="Arial AM" w:hAnsi="Arial AM" w:cs="Sylfaen"/>
          <w:sz w:val="20"/>
          <w:szCs w:val="20"/>
          <w:lang w:val="pt-BR"/>
        </w:rPr>
      </w:pPr>
      <w:r w:rsidRPr="00891A8A">
        <w:rPr>
          <w:rFonts w:ascii="Sylfaen" w:hAnsi="Sylfaen"/>
          <w:lang w:val="hy-AM"/>
        </w:rPr>
        <w:t>«</w:t>
      </w:r>
      <w:r w:rsidRPr="00891A8A">
        <w:rPr>
          <w:rFonts w:ascii="Sylfaen" w:hAnsi="Sylfaen"/>
          <w:iCs/>
          <w:sz w:val="20"/>
          <w:szCs w:val="20"/>
          <w:lang w:val="hy-AM"/>
        </w:rPr>
        <w:t>ՀՀ Արմավիրի մարզի Արաքսի համայնքապետարան</w:t>
      </w:r>
      <w:r w:rsidRPr="00891A8A">
        <w:rPr>
          <w:rFonts w:ascii="Sylfaen" w:hAnsi="Sylfaen" w:cs="Sylfaen"/>
          <w:iCs/>
          <w:sz w:val="20"/>
          <w:szCs w:val="20"/>
          <w:lang w:val="hy-AM"/>
        </w:rPr>
        <w:t>ը</w:t>
      </w:r>
      <w:r w:rsidRPr="00891A8A">
        <w:rPr>
          <w:rFonts w:ascii="Sylfaen" w:hAnsi="Sylfaen"/>
          <w:lang w:val="hy-AM"/>
        </w:rPr>
        <w:t>»</w:t>
      </w:r>
      <w:r w:rsidRPr="00891A8A">
        <w:rPr>
          <w:rFonts w:ascii="Sylfaen" w:hAnsi="Sylfaen" w:cs="Times Armenian"/>
          <w:sz w:val="20"/>
          <w:lang w:val="hy-AM"/>
        </w:rPr>
        <w:t xml:space="preserve">, </w:t>
      </w:r>
      <w:r w:rsidRPr="00891A8A">
        <w:rPr>
          <w:rFonts w:ascii="Sylfaen" w:hAnsi="Sylfaen" w:cs="Sylfaen"/>
          <w:sz w:val="20"/>
          <w:lang w:val="hy-AM"/>
        </w:rPr>
        <w:t>ի</w:t>
      </w:r>
      <w:r w:rsidRPr="00891A8A">
        <w:rPr>
          <w:rFonts w:ascii="Sylfaen" w:hAnsi="Sylfaen" w:cs="Times Armenian"/>
          <w:sz w:val="20"/>
          <w:lang w:val="hy-AM"/>
        </w:rPr>
        <w:t xml:space="preserve"> </w:t>
      </w:r>
      <w:r w:rsidRPr="00891A8A">
        <w:rPr>
          <w:rFonts w:ascii="Sylfaen" w:hAnsi="Sylfaen" w:cs="Sylfaen"/>
          <w:sz w:val="20"/>
          <w:lang w:val="hy-AM"/>
        </w:rPr>
        <w:t>դեմս</w:t>
      </w:r>
      <w:r w:rsidRPr="00891A8A">
        <w:rPr>
          <w:rFonts w:ascii="Sylfaen" w:hAnsi="Sylfaen" w:cs="Times Armenian"/>
          <w:sz w:val="20"/>
          <w:lang w:val="hy-AM"/>
        </w:rPr>
        <w:t xml:space="preserve"> համայնքի ղեկավար Ղազար Ղազարյանի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որը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գործում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-------------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կանոնադրության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հիման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վրա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այսուհետ՝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Պատվիրատու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),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մի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------------------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դեմս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տնօրեն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------------------------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որը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գործում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-------------------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կանոնադրության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հիման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վրա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այսուհետ՝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Կապալառու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),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մյուս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կնքեցին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պայմանագիրը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հետևյալի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մասին։</w:t>
      </w:r>
    </w:p>
    <w:p w14:paraId="01E4C040" w14:textId="77777777" w:rsidR="00F02279" w:rsidRPr="002528F7" w:rsidRDefault="00F02279" w:rsidP="00F02279">
      <w:pPr>
        <w:ind w:firstLine="709"/>
        <w:jc w:val="both"/>
        <w:rPr>
          <w:rFonts w:ascii="Arial AM" w:hAnsi="Arial AM"/>
          <w:b/>
          <w:lang w:val="es-ES"/>
        </w:rPr>
      </w:pPr>
    </w:p>
    <w:p w14:paraId="3FAFF90B" w14:textId="77777777" w:rsidR="00F02279" w:rsidRPr="002528F7" w:rsidRDefault="00F02279" w:rsidP="00F02279">
      <w:pPr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1.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ԱՌԱՐԿԱՆ</w:t>
      </w:r>
    </w:p>
    <w:p w14:paraId="2F7F180B" w14:textId="17803DA4" w:rsidR="007D19D1" w:rsidRPr="00DD7731" w:rsidRDefault="007D19D1" w:rsidP="00DD7731">
      <w:pPr>
        <w:ind w:left="-142" w:firstLine="142"/>
        <w:rPr>
          <w:rFonts w:ascii="Arial AM" w:hAnsi="Arial AM" w:cs="Tahoma"/>
          <w:sz w:val="20"/>
          <w:szCs w:val="20"/>
          <w:lang w:val="es-ES"/>
        </w:rPr>
      </w:pPr>
      <w:r>
        <w:rPr>
          <w:rFonts w:ascii="Arial AM" w:hAnsi="Arial AM"/>
          <w:sz w:val="20"/>
          <w:szCs w:val="20"/>
          <w:lang w:val="es-ES"/>
        </w:rPr>
        <w:t xml:space="preserve">       </w:t>
      </w:r>
      <w:r w:rsidR="00F02279" w:rsidRPr="002528F7">
        <w:rPr>
          <w:rFonts w:ascii="Arial AM" w:hAnsi="Arial AM"/>
          <w:sz w:val="20"/>
          <w:szCs w:val="20"/>
          <w:lang w:val="es-ES"/>
        </w:rPr>
        <w:t>1.1</w:t>
      </w:r>
      <w:r w:rsidR="00DD7731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Կապալառուն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պարտավորվում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կարգով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ծավալներով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ձևով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ժամկետներում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այսուհետ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 xml:space="preserve">`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պայմանագիր</w:t>
      </w:r>
      <w:r w:rsidR="00F02279" w:rsidRPr="002528F7">
        <w:rPr>
          <w:rFonts w:ascii="Arial AM" w:hAnsi="Arial AM" w:cs="Sylfaen"/>
          <w:sz w:val="20"/>
          <w:szCs w:val="20"/>
          <w:lang w:val="pt-BR"/>
        </w:rPr>
        <w:t>)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N 1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Հավելվածով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նախագծային</w:t>
      </w:r>
      <w:r w:rsidR="006E3999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փաստաթղթերով</w:t>
      </w:r>
      <w:r w:rsidR="006E3999" w:rsidRPr="002528F7">
        <w:rPr>
          <w:rFonts w:ascii="Arial AM" w:hAnsi="Arial AM"/>
          <w:sz w:val="20"/>
          <w:szCs w:val="20"/>
          <w:lang w:val="hy-AM"/>
        </w:rPr>
        <w:t xml:space="preserve">,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ներառյալ</w:t>
      </w:r>
      <w:r w:rsidR="006E3999"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դրանցով</w:t>
      </w:r>
      <w:r w:rsidR="006E399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="006E399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տեխնիկական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բնութագրերին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սպասարկման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պայմաններին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համապատասխանող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նյութերի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Arial AM" w:hAnsi="Arial AM" w:cs="Arial"/>
          <w:sz w:val="20"/>
          <w:szCs w:val="20"/>
          <w:lang w:val="es-ES"/>
        </w:rPr>
        <w:t>(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="006E3999" w:rsidRPr="002528F7">
        <w:rPr>
          <w:rFonts w:ascii="Arial AM" w:hAnsi="Arial AM" w:cs="Arial"/>
          <w:sz w:val="20"/>
          <w:szCs w:val="20"/>
          <w:lang w:val="es-ES"/>
        </w:rPr>
        <w:t>)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սարքերի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ու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սարքավորումների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տեղադրումը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Arial AM" w:hAnsi="Arial AM" w:cs="Arial"/>
          <w:sz w:val="20"/>
          <w:szCs w:val="20"/>
          <w:lang w:val="es-ES"/>
        </w:rPr>
        <w:t>(</w:t>
      </w:r>
      <w:r w:rsidR="006E3999" w:rsidRPr="002528F7">
        <w:rPr>
          <w:rFonts w:ascii="Sylfaen" w:hAnsi="Sylfaen" w:cs="Sylfaen"/>
          <w:sz w:val="20"/>
          <w:szCs w:val="20"/>
          <w:lang w:val="es-ES"/>
        </w:rPr>
        <w:t>օգտագործ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ումը</w:t>
      </w:r>
      <w:r w:rsidR="006E3999" w:rsidRPr="002528F7">
        <w:rPr>
          <w:rFonts w:ascii="Arial AM" w:hAnsi="Arial AM" w:cs="Arial"/>
          <w:sz w:val="20"/>
          <w:szCs w:val="20"/>
          <w:lang w:val="es-ES"/>
        </w:rPr>
        <w:t>)</w:t>
      </w:r>
      <w:r w:rsidR="006E399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E3999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6E399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ծավալաթերթ</w:t>
      </w:r>
      <w:r w:rsidR="00F02279" w:rsidRPr="002528F7">
        <w:rPr>
          <w:rFonts w:ascii="Arial AM" w:hAnsi="Arial AM"/>
          <w:sz w:val="20"/>
          <w:szCs w:val="20"/>
          <w:lang w:val="es-ES"/>
        </w:rPr>
        <w:t>-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նախահաշվով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="00F02279" w:rsidRPr="002528F7">
        <w:rPr>
          <w:rFonts w:ascii="Arial AM" w:hAnsi="Arial AM"/>
          <w:lang w:val="es-ES"/>
        </w:rPr>
        <w:t xml:space="preserve"> </w:t>
      </w:r>
      <w:r w:rsidR="00280F4A" w:rsidRPr="00280F4A">
        <w:rPr>
          <w:rFonts w:ascii="Sylfaen" w:hAnsi="Sylfaen"/>
          <w:lang w:val="ru-RU"/>
        </w:rPr>
        <w:t>ՀՀ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ru-RU"/>
        </w:rPr>
        <w:t>Ա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րմավիրի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մարզի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ru-RU"/>
        </w:rPr>
        <w:t>Ա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րաքս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համայնքի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</w:rPr>
        <w:t>կարիքների</w:t>
      </w:r>
      <w:r w:rsidR="00280F4A" w:rsidRPr="00280F4A">
        <w:rPr>
          <w:rFonts w:ascii="Arial AM" w:hAnsi="Arial AM" w:cs="Times Armenian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</w:rPr>
        <w:t>համար</w:t>
      </w:r>
      <w:r w:rsidR="00280F4A" w:rsidRPr="00280F4A">
        <w:rPr>
          <w:rFonts w:ascii="Arial AM" w:hAnsi="Arial AM" w:cs="Times Armenian"/>
          <w:sz w:val="20"/>
          <w:szCs w:val="20"/>
          <w:lang w:val="af-ZA"/>
        </w:rPr>
        <w:t xml:space="preserve"> </w:t>
      </w:r>
      <w:r w:rsidR="00280F4A" w:rsidRPr="00280F4A">
        <w:rPr>
          <w:rFonts w:ascii="Arial AM" w:hAnsi="Arial AM" w:cs="Sylfaen"/>
          <w:sz w:val="20"/>
          <w:szCs w:val="20"/>
          <w:lang w:val="af-ZA"/>
        </w:rPr>
        <w:t>«</w:t>
      </w:r>
      <w:r w:rsidR="00280F4A" w:rsidRPr="00280F4A">
        <w:rPr>
          <w:rFonts w:ascii="Sylfaen" w:hAnsi="Sylfaen" w:cs="Sylfaen"/>
          <w:sz w:val="20"/>
          <w:szCs w:val="20"/>
          <w:lang w:val="ru-RU"/>
        </w:rPr>
        <w:t>Գ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րիբոյեդով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գյուղի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կենտրոնական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փողոցի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ճանապարհի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մի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հատվածի</w:t>
      </w:r>
      <w:r w:rsidR="00280F4A" w:rsidRPr="00280F4A">
        <w:rPr>
          <w:rFonts w:ascii="Arial AM" w:hAnsi="Arial AM"/>
          <w:sz w:val="20"/>
          <w:szCs w:val="20"/>
          <w:lang w:val="af-ZA"/>
        </w:rPr>
        <w:t xml:space="preserve"> </w:t>
      </w:r>
      <w:r w:rsidR="00280F4A" w:rsidRPr="00280F4A">
        <w:rPr>
          <w:rFonts w:ascii="Sylfaen" w:hAnsi="Sylfaen" w:cs="Sylfaen"/>
          <w:sz w:val="20"/>
          <w:szCs w:val="20"/>
          <w:lang w:val="af-ZA"/>
        </w:rPr>
        <w:t>հիմնանորոգման</w:t>
      </w:r>
      <w:r w:rsidR="00280F4A" w:rsidRPr="00280F4A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աշխատանքները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այսուհետ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`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աշխատանք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),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իսկ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Պատվիրատուն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պարտավորվում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ընդունել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կատարված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es-ES"/>
        </w:rPr>
        <w:t>ա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F02279"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վարձատրել</w:t>
      </w:r>
      <w:r w:rsidR="00F0227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դրա</w:t>
      </w:r>
      <w:r w:rsidR="00F0227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="00F02279" w:rsidRPr="002528F7">
        <w:rPr>
          <w:rFonts w:ascii="Tahoma" w:hAnsi="Tahoma" w:cs="Tahoma"/>
          <w:sz w:val="20"/>
          <w:szCs w:val="20"/>
          <w:lang w:val="es-ES"/>
        </w:rPr>
        <w:t>։</w:t>
      </w:r>
      <w:r w:rsidR="006E3999"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</w:p>
    <w:p w14:paraId="13D7F8B0" w14:textId="664CC67D" w:rsidR="006E3999" w:rsidRPr="002528F7" w:rsidRDefault="006E3999" w:rsidP="00280F4A">
      <w:pPr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անբաժանելի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Կապալատուի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հայտով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ներկայացված՝</w:t>
      </w:r>
      <w:r w:rsidRPr="002528F7">
        <w:rPr>
          <w:rFonts w:ascii="Arial AM" w:hAnsi="Arial AM" w:cs="Tahoma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նախագծային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սպասարկման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նյութերի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սարքերի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սարքավորումների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տեղադրման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օգտագործման</w:t>
      </w:r>
      <w:r w:rsidRPr="002528F7">
        <w:rPr>
          <w:rFonts w:ascii="Arial AM" w:hAnsi="Arial AM" w:cs="Sylfaen"/>
          <w:sz w:val="20"/>
          <w:lang w:val="af-ZA"/>
        </w:rPr>
        <w:t>)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պարտավորության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հավաստումը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542135A1" w14:textId="77777777" w:rsidR="007A0BB9" w:rsidRPr="002528F7" w:rsidRDefault="00F02279" w:rsidP="007A0BB9">
      <w:pPr>
        <w:tabs>
          <w:tab w:val="left" w:pos="1134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1.2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="007A0BB9" w:rsidRPr="002528F7">
        <w:rPr>
          <w:rFonts w:ascii="Sylfaen" w:hAnsi="Sylfaen" w:cs="Sylfaen"/>
          <w:sz w:val="20"/>
          <w:szCs w:val="20"/>
          <w:lang w:val="es-ES"/>
        </w:rPr>
        <w:t>Պ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այմանագրով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es-ES"/>
        </w:rPr>
        <w:t>ա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շխատանքները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="007A0BB9"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կատարում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է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քաղաքաշինական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նորմատիվատեխնիկական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հաստատված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նախագծանախահաշվային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փաստաթղթերին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ինչպես</w:t>
      </w:r>
      <w:r w:rsidR="007A0BB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անբաժանելի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մասը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կազմող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es-ES"/>
        </w:rPr>
        <w:t>ա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ծավալաթերթ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>-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նախահաշվին</w:t>
      </w:r>
      <w:r w:rsidR="007A0BB9"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="007A0BB9" w:rsidRPr="002528F7">
        <w:rPr>
          <w:rFonts w:ascii="Sylfaen" w:hAnsi="Sylfaen" w:cs="Sylfaen"/>
          <w:sz w:val="20"/>
          <w:szCs w:val="20"/>
          <w:lang w:val="pt-BR"/>
        </w:rPr>
        <w:t>համապատասխան</w:t>
      </w:r>
      <w:r w:rsidR="007A0BB9"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55E0FB87" w14:textId="1DDE2BC7" w:rsidR="00F02279" w:rsidRPr="00280F4A" w:rsidRDefault="00F02279" w:rsidP="00F02279">
      <w:pPr>
        <w:tabs>
          <w:tab w:val="left" w:pos="1134"/>
        </w:tabs>
        <w:ind w:firstLine="720"/>
        <w:jc w:val="both"/>
        <w:rPr>
          <w:rFonts w:ascii="Sylfaen" w:hAnsi="Sylfaen" w:cs="Times Armenian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1.3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սկսվում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այմանագիրն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 </w:t>
      </w:r>
      <w:r w:rsidRPr="002528F7">
        <w:rPr>
          <w:rFonts w:ascii="Sylfaen" w:hAnsi="Sylfaen" w:cs="Sylfaen"/>
          <w:sz w:val="20"/>
          <w:szCs w:val="20"/>
          <w:lang w:val="pt-BR"/>
        </w:rPr>
        <w:t>ուժի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մեջ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մտնելուց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հետո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ժամկետը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280F4A" w:rsidRPr="00280F4A">
        <w:rPr>
          <w:rFonts w:ascii="Sylfaen" w:hAnsi="Sylfaen" w:cs="Sylfaen"/>
          <w:sz w:val="20"/>
          <w:szCs w:val="20"/>
          <w:lang w:val="es-ES"/>
        </w:rPr>
        <w:t xml:space="preserve">  </w:t>
      </w:r>
      <w:r w:rsidR="00F96624">
        <w:rPr>
          <w:rFonts w:asciiTheme="minorHAnsi" w:hAnsiTheme="minorHAnsi" w:cs="Times Armenian"/>
          <w:b/>
          <w:sz w:val="20"/>
          <w:szCs w:val="20"/>
          <w:lang w:val="es-ES"/>
        </w:rPr>
        <w:t xml:space="preserve">4 </w:t>
      </w:r>
      <w:r w:rsidR="00F96624">
        <w:rPr>
          <w:rFonts w:ascii="Sylfaen" w:hAnsi="Sylfaen" w:cs="Times Armenian"/>
          <w:b/>
          <w:sz w:val="20"/>
          <w:szCs w:val="20"/>
          <w:lang w:val="hy-AM"/>
        </w:rPr>
        <w:t>ամիս</w:t>
      </w:r>
      <w:r w:rsidR="00280F4A" w:rsidRPr="00280F4A">
        <w:rPr>
          <w:rFonts w:ascii="Sylfaen" w:hAnsi="Sylfaen" w:cs="Times Armenian"/>
          <w:sz w:val="20"/>
          <w:szCs w:val="20"/>
          <w:lang w:val="es-ES"/>
        </w:rPr>
        <w:t>:</w:t>
      </w:r>
    </w:p>
    <w:p w14:paraId="1FCCFF60" w14:textId="77777777" w:rsidR="007A0BB9" w:rsidRPr="002528F7" w:rsidRDefault="007A0BB9" w:rsidP="007A0BB9">
      <w:pPr>
        <w:tabs>
          <w:tab w:val="left" w:pos="1134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առանձին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տեսակի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աշխատանքների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փուլերի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ծավալների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հավելված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2-</w:t>
      </w:r>
      <w:r w:rsidRPr="002528F7">
        <w:rPr>
          <w:rFonts w:ascii="Sylfaen" w:hAnsi="Sylfaen" w:cs="Sylfaen"/>
          <w:sz w:val="20"/>
          <w:szCs w:val="20"/>
          <w:lang w:val="es-ES"/>
        </w:rPr>
        <w:t>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գրաֆիկով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</w:p>
    <w:p w14:paraId="69B70A88" w14:textId="77777777" w:rsidR="00F02279" w:rsidRPr="002528F7" w:rsidRDefault="00F02279" w:rsidP="00F02279">
      <w:pPr>
        <w:tabs>
          <w:tab w:val="left" w:pos="1134"/>
        </w:tabs>
        <w:ind w:firstLine="720"/>
        <w:jc w:val="both"/>
        <w:rPr>
          <w:rFonts w:ascii="Arial AM" w:hAnsi="Arial AM"/>
          <w:lang w:val="es-ES"/>
        </w:rPr>
      </w:pPr>
    </w:p>
    <w:p w14:paraId="2E1BE0B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2.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ՄԻՋՈՑՆԵՐՈՎ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ԱՇԽԱՏԱՆՔՆԵՐԸ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ԿԱՏԱՐԵԼԸ</w:t>
      </w:r>
    </w:p>
    <w:p w14:paraId="029F4DCE" w14:textId="77777777" w:rsidR="006D0D29" w:rsidRPr="002528F7" w:rsidRDefault="00F02279" w:rsidP="006D0D29">
      <w:pPr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2.1  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Աշխատանքը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կատարվում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է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աշխատանքային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տեխնիկական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ռեսուրսով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շինարարական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նյութերով</w:t>
      </w:r>
      <w:r w:rsidR="006D0D29" w:rsidRPr="002528F7" w:rsidDel="00E934F6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միջոցներով</w:t>
      </w:r>
      <w:r w:rsidR="006D0D29" w:rsidRPr="002528F7">
        <w:rPr>
          <w:rFonts w:ascii="Tahoma" w:hAnsi="Tahoma" w:cs="Tahoma"/>
          <w:sz w:val="20"/>
          <w:szCs w:val="20"/>
          <w:lang w:val="pt-BR"/>
        </w:rPr>
        <w:t>։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</w:p>
    <w:p w14:paraId="39B4CD4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2.2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պատասխանատվություն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տրամադրած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նյութերի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սարքավորումների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որակի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68352F3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i/>
          <w:sz w:val="20"/>
          <w:szCs w:val="20"/>
          <w:lang w:val="es-ES"/>
        </w:rPr>
      </w:pPr>
    </w:p>
    <w:p w14:paraId="5B61DAF9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ԿՈՂՄԵՐԻ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ԻՐԱՎՈՒՆՔՆԵՐԸ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ԵՎ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ՊԱՐՏԱԿԱՆՈՒԹՅՈՒՆՆԵՐԸ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ab/>
      </w:r>
    </w:p>
    <w:p w14:paraId="541A7BE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3.1.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Պատվիրատուն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իրավունք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ունի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>`</w:t>
      </w:r>
    </w:p>
    <w:p w14:paraId="1710AAB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3.1.1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Ցանկացած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ժամանակ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ստուգել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իրականացրած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ընթացքը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որակը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առանց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միջամտելու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վերջինիս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գործունեությանը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7571AE67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3.1.2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նշված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pt-BR"/>
        </w:rPr>
        <w:t>ներառյալ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գրաֆիկի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pt-BR"/>
        </w:rPr>
        <w:t>խախտման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հայեցողությամբ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6.2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տույժը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253C9EA7" w14:textId="00249DD6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3.1.3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Չընդունել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ՀՀ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օրենսդրությամբ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դրույթներին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1.2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չհամապատասխանելու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իր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հայեցողությամբ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սահմանելով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թերությունների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անհատույց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ողջամիտ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6.2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տույժը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ինչպես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6.3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տուգանքը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</w:p>
    <w:p w14:paraId="219F429D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3.1.4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Միակողմանի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լուծել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պայմանագիրը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հատուցելու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պատճառված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վնասները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եթե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75CB419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lastRenderedPageBreak/>
        <w:t>ա</w:t>
      </w:r>
      <w:r w:rsidRPr="002528F7">
        <w:rPr>
          <w:rFonts w:ascii="Arial AM" w:hAnsi="Arial AM" w:cs="Times Armenian"/>
          <w:sz w:val="20"/>
          <w:szCs w:val="20"/>
          <w:lang w:val="es-ES"/>
        </w:rPr>
        <w:t>)</w:t>
      </w:r>
      <w:r w:rsidRPr="002528F7">
        <w:rPr>
          <w:rFonts w:ascii="Arial AM" w:hAnsi="Arial AM" w:cs="Times Armenian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ժամանակին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սկսում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կատարումը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այնքան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դանդաղ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դրա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ժամանակին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ավարտը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pt-BR"/>
        </w:rPr>
        <w:t>դառնում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ակնհայտ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անհնար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</w:p>
    <w:p w14:paraId="11A160A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բ</w:t>
      </w:r>
      <w:r w:rsidRPr="002528F7">
        <w:rPr>
          <w:rFonts w:ascii="Arial AM" w:hAnsi="Arial AM" w:cs="Times Armenian"/>
          <w:sz w:val="20"/>
          <w:szCs w:val="20"/>
          <w:lang w:val="es-ES"/>
        </w:rPr>
        <w:t>)</w:t>
      </w:r>
      <w:r w:rsidRPr="002528F7">
        <w:rPr>
          <w:rFonts w:ascii="Arial AM" w:hAnsi="Arial AM" w:cs="Times Armenian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խախտել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pt-BR"/>
        </w:rPr>
        <w:t>ներառյալ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գրաֆիկը</w:t>
      </w:r>
      <w:r w:rsidRPr="002528F7">
        <w:rPr>
          <w:rFonts w:ascii="Arial AM" w:hAnsi="Arial AM" w:cs="Times Armenian"/>
          <w:sz w:val="20"/>
          <w:szCs w:val="20"/>
          <w:lang w:val="es-ES"/>
        </w:rPr>
        <w:t>),</w:t>
      </w:r>
    </w:p>
    <w:p w14:paraId="7704E1AB" w14:textId="04305E3A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գ</w:t>
      </w:r>
      <w:r w:rsidRPr="002528F7">
        <w:rPr>
          <w:rFonts w:ascii="Arial AM" w:hAnsi="Arial AM"/>
          <w:sz w:val="20"/>
          <w:szCs w:val="20"/>
          <w:lang w:val="es-ES"/>
        </w:rPr>
        <w:t>)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համապատասխանում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7D4F46"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="007D4F46"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="007D4F46"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="007D4F46" w:rsidRPr="002528F7">
        <w:rPr>
          <w:rFonts w:ascii="Arial AM" w:hAnsi="Arial AM" w:cs="Times Armenian"/>
          <w:sz w:val="20"/>
          <w:szCs w:val="20"/>
          <w:lang w:val="hy-AM"/>
        </w:rPr>
        <w:t xml:space="preserve"> 1.1 </w:t>
      </w:r>
      <w:r w:rsidR="00325E65"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="007D4F46" w:rsidRPr="002528F7">
        <w:rPr>
          <w:rFonts w:ascii="Arial AM" w:hAnsi="Arial AM" w:cs="Times Armenian"/>
          <w:sz w:val="20"/>
          <w:szCs w:val="20"/>
          <w:lang w:val="hy-AM"/>
        </w:rPr>
        <w:t xml:space="preserve"> 1.2 </w:t>
      </w:r>
      <w:r w:rsidR="007D4F46"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="007D4F46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պահանջներին</w:t>
      </w:r>
      <w:r w:rsidRPr="002528F7">
        <w:rPr>
          <w:rFonts w:ascii="Arial AM" w:hAnsi="Arial AM" w:cs="Times Armenian"/>
          <w:sz w:val="20"/>
          <w:szCs w:val="20"/>
          <w:lang w:val="es-ES"/>
        </w:rPr>
        <w:t>,</w:t>
      </w:r>
    </w:p>
    <w:p w14:paraId="11524D84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Sylfaen" w:hAnsi="Sylfaen" w:cs="Sylfaen"/>
          <w:sz w:val="20"/>
          <w:szCs w:val="20"/>
          <w:lang w:val="pt-BR"/>
        </w:rPr>
        <w:t>դ</w:t>
      </w:r>
      <w:r w:rsidRPr="002528F7">
        <w:rPr>
          <w:rFonts w:ascii="Arial AM" w:hAnsi="Arial AM" w:cs="Times Armenian"/>
          <w:sz w:val="20"/>
          <w:szCs w:val="20"/>
          <w:lang w:val="es-ES"/>
        </w:rPr>
        <w:t>)</w:t>
      </w:r>
      <w:r w:rsidRPr="002528F7">
        <w:rPr>
          <w:rFonts w:ascii="Arial AM" w:hAnsi="Arial AM" w:cs="Times Armenian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խախտվել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3.1.3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հիմքերով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թերությունների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անհատույց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ողջամիտ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1D74861D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3.1.5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թերությունների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ներկայացնել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pt-BR"/>
        </w:rPr>
        <w:t>երաշխիքային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1A49D31D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3.1.6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Լիազորել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անձի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իրականացման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նկատմամբ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տեխնիկական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հսկողություն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իրականացնելու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նպատակով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1D34CB71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3.1.7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Մինչև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ընդունելը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հանձնելու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անավարտ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պայմանագիրն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օրենքով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հիմքերով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դադարեցնելու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0D6D619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i/>
          <w:sz w:val="20"/>
          <w:szCs w:val="20"/>
          <w:lang w:val="es-ES"/>
        </w:rPr>
      </w:pPr>
    </w:p>
    <w:p w14:paraId="38462996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3.2.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Պատվիրատուն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պարտավոր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>`</w:t>
      </w:r>
    </w:p>
    <w:p w14:paraId="76B634C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3.2.1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Աշխատանքը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կատարելիս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աջակցել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դեպքերում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ծավալով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կարգով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4712EB71" w14:textId="77777777" w:rsidR="00F02279" w:rsidRPr="002528F7" w:rsidRDefault="00F02279" w:rsidP="00F02279">
      <w:pPr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3.2.2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կարգով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մասնակցությամբ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զննել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ընդունել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pt-BR"/>
        </w:rPr>
        <w:t>դրա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), </w:t>
      </w:r>
      <w:r w:rsidRPr="002528F7">
        <w:rPr>
          <w:rFonts w:ascii="Sylfaen" w:hAnsi="Sylfaen" w:cs="Sylfaen"/>
          <w:sz w:val="20"/>
          <w:szCs w:val="20"/>
          <w:lang w:val="pt-BR"/>
        </w:rPr>
        <w:t>իսկ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վատթարացնող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շեղումներ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թերություններ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հայտնաբերելու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դեպքերում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այդ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անհապաղ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հայտնել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3BDF165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3.2.3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ուժի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մեջ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մտնելու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5 </w:t>
      </w:r>
      <w:r w:rsidRPr="002528F7">
        <w:rPr>
          <w:rFonts w:ascii="Sylfaen" w:hAnsi="Sylfaen" w:cs="Sylfaen"/>
          <w:sz w:val="20"/>
          <w:szCs w:val="20"/>
          <w:lang w:val="pt-BR"/>
        </w:rPr>
        <w:t>աշխատանքային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օրվա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ընթացքում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տրամադրել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իրականացման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համապատասխան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տարածք</w:t>
      </w:r>
      <w:r w:rsidRPr="002528F7">
        <w:rPr>
          <w:rFonts w:ascii="Arial AM" w:hAnsi="Arial AM" w:cs="Times Armenian"/>
          <w:sz w:val="20"/>
          <w:szCs w:val="20"/>
          <w:lang w:val="es-ES"/>
        </w:rPr>
        <w:t>.</w:t>
      </w:r>
    </w:p>
    <w:p w14:paraId="786985C2" w14:textId="3A4EB0D3" w:rsidR="00F02279" w:rsidRPr="002528F7" w:rsidRDefault="00F02279" w:rsidP="00F02279">
      <w:pPr>
        <w:tabs>
          <w:tab w:val="left" w:pos="1276"/>
        </w:tabs>
        <w:ind w:firstLine="720"/>
        <w:jc w:val="both"/>
        <w:rPr>
          <w:ins w:id="14" w:author="Sergey Shahnazaryan" w:date="2024-02-09T13:51:00Z"/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3.2.4 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ընդունելու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վերջինիս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գումարները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</w:p>
    <w:p w14:paraId="2B0CD7BC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 w:cs="Times Armenian"/>
          <w:sz w:val="20"/>
          <w:szCs w:val="20"/>
          <w:lang w:val="hy-AM"/>
        </w:rPr>
        <w:t xml:space="preserve">3.2.5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3.4.3 </w:t>
      </w:r>
      <w:r w:rsidRPr="002528F7">
        <w:rPr>
          <w:rFonts w:ascii="Sylfaen" w:hAnsi="Sylfaen" w:cs="Sylfaen"/>
          <w:sz w:val="20"/>
          <w:szCs w:val="20"/>
          <w:lang w:val="hy-AM"/>
        </w:rPr>
        <w:t>կետի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2-</w:t>
      </w:r>
      <w:r w:rsidRPr="002528F7">
        <w:rPr>
          <w:rFonts w:ascii="Sylfaen" w:hAnsi="Sylfaen" w:cs="Sylfaen"/>
          <w:sz w:val="20"/>
          <w:szCs w:val="20"/>
          <w:lang w:val="hy-AM"/>
        </w:rPr>
        <w:t>րդ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ենթակետով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.......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>:</w:t>
      </w:r>
    </w:p>
    <w:p w14:paraId="79347433" w14:textId="0ED56192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Ե</w:t>
      </w:r>
      <w:r w:rsidRPr="002528F7">
        <w:rPr>
          <w:rFonts w:ascii="Sylfaen" w:hAnsi="Sylfaen" w:cs="Sylfaen"/>
          <w:sz w:val="20"/>
          <w:szCs w:val="20"/>
          <w:lang w:val="pt-BR"/>
        </w:rPr>
        <w:t>թե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Պատվիրատուն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Կապալատուին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Sylfaen"/>
          <w:sz w:val="20"/>
          <w:szCs w:val="20"/>
          <w:lang w:val="es-ES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անհամաձայնոյթյունը</w:t>
      </w:r>
      <w:r w:rsidRPr="002528F7">
        <w:rPr>
          <w:rFonts w:ascii="Arial AM" w:hAnsi="Arial AM" w:cs="Sylfaen"/>
          <w:sz w:val="20"/>
          <w:szCs w:val="20"/>
          <w:lang w:val="es-ES"/>
        </w:rPr>
        <w:t>)</w:t>
      </w:r>
      <w:r w:rsidRPr="002528F7">
        <w:rPr>
          <w:rFonts w:ascii="Arial AM" w:hAnsi="Arial AM" w:cs="Sylfaen"/>
          <w:sz w:val="20"/>
          <w:szCs w:val="20"/>
          <w:lang w:val="hy-AM"/>
        </w:rPr>
        <w:t>,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ապա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ստացված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ստացման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ընթացակարգը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իրականացնել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փոստի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հասցեներին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տեղեկատվության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փոխանակման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Այս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նախապես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եաղանակով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փոխանակում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փոստերի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հասցեները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որոնց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պետք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ուղարկվեն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տեղեկությունները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կատարողական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անբաժանելի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 </w:t>
      </w:r>
    </w:p>
    <w:p w14:paraId="65DDD3A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3.3.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իրավունք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ունի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>`</w:t>
      </w:r>
    </w:p>
    <w:p w14:paraId="0A0E9F5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3.3.1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հանձնելու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5.1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գումարը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6E04ABD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3.3.2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5.4 </w:t>
      </w:r>
      <w:r w:rsidRPr="002528F7">
        <w:rPr>
          <w:rFonts w:ascii="Sylfaen" w:hAnsi="Sylfaen" w:cs="Sylfaen"/>
          <w:sz w:val="20"/>
          <w:szCs w:val="20"/>
          <w:lang w:val="pt-BR"/>
        </w:rPr>
        <w:t>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նշված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խախտման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իրեն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գումարները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6.5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տույժը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444251DE" w14:textId="70F2D5A0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i/>
          <w:sz w:val="20"/>
          <w:szCs w:val="20"/>
          <w:lang w:val="es-ES"/>
        </w:rPr>
      </w:pPr>
    </w:p>
    <w:p w14:paraId="3F4B92F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3.4.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Կապալառուն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պարտավոր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>`</w:t>
      </w:r>
    </w:p>
    <w:p w14:paraId="63BBC05F" w14:textId="12CE12C4" w:rsidR="006D0D29" w:rsidRPr="002528F7" w:rsidRDefault="00F02279" w:rsidP="006D0D2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3.4.1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Աշխատանքների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առնվազն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DD7731">
        <w:rPr>
          <w:rFonts w:ascii="Arial AM" w:hAnsi="Arial AM" w:cs="Times Armenian"/>
          <w:sz w:val="20"/>
          <w:szCs w:val="20"/>
          <w:lang w:val="es-ES"/>
        </w:rPr>
        <w:t>100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- </w:t>
      </w:r>
      <w:r w:rsidRPr="002528F7">
        <w:rPr>
          <w:rFonts w:ascii="Sylfaen" w:hAnsi="Sylfaen" w:cs="Sylfaen"/>
          <w:sz w:val="20"/>
          <w:szCs w:val="20"/>
          <w:lang w:val="pt-BR"/>
        </w:rPr>
        <w:t>տոկոսը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անձամբ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կարգով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ժամկետներում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իր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աշխատանքային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տեխնիկական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ռեսուրսով</w:t>
      </w:r>
      <w:r w:rsidR="006D0D29" w:rsidRPr="002528F7" w:rsidDel="00E934F6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ինչպես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նաև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անհրաժեշտ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շինարարական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նյութերով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միջոցներով</w:t>
      </w:r>
      <w:r w:rsidR="006D0D29" w:rsidRPr="002528F7" w:rsidDel="00E934F6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ու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պատշաճ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որակով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`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նախագծին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ծավալաթերթին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համապատասխան</w:t>
      </w:r>
      <w:r w:rsidR="006D0D29" w:rsidRPr="002528F7">
        <w:rPr>
          <w:rFonts w:ascii="Tahoma" w:hAnsi="Tahoma" w:cs="Tahoma"/>
          <w:sz w:val="20"/>
          <w:szCs w:val="20"/>
          <w:lang w:val="pt-BR"/>
        </w:rPr>
        <w:t>։</w:t>
      </w:r>
    </w:p>
    <w:p w14:paraId="51527F26" w14:textId="67D112EB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</w:p>
    <w:p w14:paraId="64E4B815" w14:textId="77777777" w:rsidR="00F02279" w:rsidRPr="002528F7" w:rsidRDefault="00F02279" w:rsidP="00F02279">
      <w:pPr>
        <w:ind w:firstLine="709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3.4.2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վերաբերյալ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ցուցումները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եթե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դրանք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հակասում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պայմաններին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</w:t>
      </w:r>
      <w:r w:rsidRPr="002528F7">
        <w:rPr>
          <w:rFonts w:ascii="Arial AM" w:hAnsi="Arial AM" w:cs="Times Armenian"/>
          <w:sz w:val="20"/>
          <w:szCs w:val="20"/>
          <w:lang w:val="es-ES"/>
        </w:rPr>
        <w:tab/>
      </w:r>
    </w:p>
    <w:p w14:paraId="22A67403" w14:textId="77777777" w:rsidR="00E149D8" w:rsidRPr="002528F7" w:rsidRDefault="00F02279" w:rsidP="006D0D2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es-ES"/>
        </w:rPr>
        <w:t>3.4.3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Ապահովել</w:t>
      </w:r>
      <w:r w:rsidR="00E149D8" w:rsidRPr="002528F7">
        <w:rPr>
          <w:rFonts w:ascii="Sylfaen" w:hAnsi="Sylfaen" w:cs="Sylfaen"/>
          <w:sz w:val="20"/>
          <w:szCs w:val="20"/>
          <w:lang w:val="hy-AM"/>
        </w:rPr>
        <w:t>՝</w:t>
      </w:r>
    </w:p>
    <w:p w14:paraId="26EB1517" w14:textId="0AE469AA" w:rsidR="006D0D29" w:rsidRPr="002528F7" w:rsidRDefault="00E149D8" w:rsidP="006D0D29">
      <w:pPr>
        <w:tabs>
          <w:tab w:val="left" w:pos="1276"/>
        </w:tabs>
        <w:ind w:firstLine="720"/>
        <w:jc w:val="both"/>
        <w:rPr>
          <w:ins w:id="15" w:author="Sergey Shahnazaryan" w:date="2024-02-09T13:52:00Z"/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>1)</w:t>
      </w:r>
      <w:r w:rsidR="006D0D29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շինմոնտաժային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աշխատանքների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կատարումը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քաղաքաշինական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նորմատիվատեխնիկական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փաստաթղթերի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սույն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պայմաններին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համապատասխան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իր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մոնտաժված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ինժեներական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հաղորդակցուղիների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համակարգերի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(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էլեկտրամատակարարման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ջեռուցման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ջրամատակարարման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կոյուղու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>, o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դափոխությանև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այլն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)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անհատական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փորձարկում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,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մասնակցել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սարքավորման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համալիր</w:t>
      </w:r>
      <w:r w:rsidR="006D0D29"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pt-BR"/>
        </w:rPr>
        <w:t>փորձարկմանը</w:t>
      </w:r>
      <w:del w:id="16" w:author="Sergey Shahnazaryan" w:date="2024-02-09T13:52:00Z">
        <w:r w:rsidR="006D0D29" w:rsidRPr="002528F7" w:rsidDel="00E149D8">
          <w:rPr>
            <w:rFonts w:ascii="Tahoma" w:hAnsi="Tahoma" w:cs="Tahoma"/>
            <w:sz w:val="20"/>
            <w:szCs w:val="20"/>
            <w:lang w:val="pt-BR"/>
          </w:rPr>
          <w:delText>։</w:delText>
        </w:r>
      </w:del>
      <w:ins w:id="17" w:author="Sergey Shahnazaryan" w:date="2024-02-09T13:52:00Z">
        <w:r w:rsidRPr="002528F7">
          <w:rPr>
            <w:rFonts w:ascii="Arial AM" w:hAnsi="Arial AM" w:cs="Sylfaen"/>
            <w:sz w:val="20"/>
            <w:szCs w:val="20"/>
            <w:lang w:val="hy-AM"/>
          </w:rPr>
          <w:t>.</w:t>
        </w:r>
      </w:ins>
    </w:p>
    <w:p w14:paraId="7B798F18" w14:textId="7FB3C19F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sz w:val="20"/>
          <w:lang w:val="hy-AM"/>
        </w:rPr>
        <w:t>նախագծային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փաստաթղթերով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սպասարկման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համապատասխանող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նյութերի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af-ZA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սարքերի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սարքավորումների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տեղադրումը</w:t>
      </w:r>
      <w:r w:rsidRPr="002528F7">
        <w:rPr>
          <w:rFonts w:ascii="Arial AM" w:hAnsi="Arial AM" w:cs="Sylfaen"/>
          <w:sz w:val="20"/>
          <w:lang w:val="af-ZA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օգտագործումը</w:t>
      </w:r>
      <w:r w:rsidRPr="002528F7">
        <w:rPr>
          <w:rFonts w:ascii="Arial AM" w:hAnsi="Arial AM" w:cs="Sylfaen"/>
          <w:sz w:val="20"/>
          <w:lang w:val="af-ZA"/>
        </w:rPr>
        <w:t>)</w:t>
      </w:r>
      <w:r w:rsidRPr="002528F7">
        <w:rPr>
          <w:rFonts w:ascii="Sylfaen" w:hAnsi="Sylfaen" w:cs="Sylfaen"/>
          <w:sz w:val="20"/>
          <w:lang w:val="hy-AM"/>
        </w:rPr>
        <w:t>՝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տեղադրումը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Arial AM" w:hAnsi="Arial AM" w:cs="Sylfaen"/>
          <w:sz w:val="20"/>
          <w:lang w:val="hy-AM"/>
        </w:rPr>
        <w:t>(</w:t>
      </w:r>
      <w:r w:rsidRPr="002528F7">
        <w:rPr>
          <w:rFonts w:ascii="Sylfaen" w:hAnsi="Sylfaen" w:cs="Sylfaen"/>
          <w:sz w:val="20"/>
          <w:lang w:val="hy-AM"/>
        </w:rPr>
        <w:t>օգտագործումը</w:t>
      </w:r>
      <w:r w:rsidRPr="002528F7">
        <w:rPr>
          <w:rFonts w:ascii="Arial AM" w:hAnsi="Arial AM" w:cs="Sylfaen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դրանց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բնութագրերը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ապրանքային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նշանները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ֆիրմային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անվանումները</w:t>
      </w:r>
      <w:r w:rsidRPr="002528F7">
        <w:rPr>
          <w:rFonts w:ascii="Arial AM" w:hAnsi="Arial AM" w:cs="Sylfaen"/>
          <w:sz w:val="20"/>
          <w:lang w:val="af-ZA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մակնիշները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ժամկետները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նախապես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գրավոր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համաձայնեցնելով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af-ZA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</w:t>
      </w:r>
      <w:r w:rsidRPr="002528F7">
        <w:rPr>
          <w:rFonts w:ascii="Arial AM" w:hAnsi="Arial AM" w:cs="Sylfaen"/>
          <w:sz w:val="20"/>
          <w:lang w:val="af-ZA"/>
        </w:rPr>
        <w:t xml:space="preserve">: </w:t>
      </w:r>
    </w:p>
    <w:p w14:paraId="3576F152" w14:textId="45509692" w:rsidR="00F02279" w:rsidRPr="002528F7" w:rsidDel="00E149D8" w:rsidRDefault="00F02279" w:rsidP="00F02279">
      <w:pPr>
        <w:tabs>
          <w:tab w:val="left" w:pos="1276"/>
        </w:tabs>
        <w:ind w:firstLine="720"/>
        <w:jc w:val="both"/>
        <w:rPr>
          <w:del w:id="18" w:author="Sergey Shahnazaryan" w:date="2024-02-09T13:52:00Z"/>
          <w:rFonts w:ascii="Arial AM" w:hAnsi="Arial AM"/>
          <w:sz w:val="20"/>
          <w:szCs w:val="20"/>
          <w:lang w:val="es-ES"/>
        </w:rPr>
      </w:pPr>
    </w:p>
    <w:p w14:paraId="2F149BA6" w14:textId="3FAD4AF0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lastRenderedPageBreak/>
        <w:t xml:space="preserve">3.4.4 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հանձնելիս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նրան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հայտնել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կանոնների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որոնց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պահպանումն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անհրաժեշտ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արդյունավետ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անվտանգ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օգտագործման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6D0D29" w:rsidRPr="002528F7">
        <w:rPr>
          <w:rFonts w:ascii="Arial AM" w:hAnsi="Arial AM" w:cs="Times Armenian"/>
          <w:sz w:val="20"/>
          <w:szCs w:val="20"/>
          <w:lang w:val="es-ES"/>
        </w:rPr>
        <w:t>(</w:t>
      </w:r>
      <w:r w:rsidR="006D0D29" w:rsidRPr="002528F7">
        <w:rPr>
          <w:rFonts w:ascii="Sylfaen" w:hAnsi="Sylfaen" w:cs="Sylfaen"/>
          <w:sz w:val="20"/>
          <w:szCs w:val="20"/>
          <w:lang w:val="hy-AM"/>
        </w:rPr>
        <w:t>շահագործման</w:t>
      </w:r>
      <w:r w:rsidR="006D0D29" w:rsidRPr="002528F7">
        <w:rPr>
          <w:rFonts w:ascii="Arial AM" w:hAnsi="Arial AM" w:cs="Times Armenian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ինչպես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տեղեկություններ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հաղորդել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այդ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պահանջները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կանոնները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չպահպանելու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հնարավոր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հետևանքների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44A4065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3.4.5</w:t>
      </w:r>
      <w:r w:rsidRPr="002528F7">
        <w:rPr>
          <w:rFonts w:ascii="Arial AM" w:hAnsi="Arial AM"/>
          <w:sz w:val="20"/>
          <w:szCs w:val="20"/>
          <w:lang w:val="es-ES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pt-BR"/>
        </w:rPr>
        <w:t>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նշված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pt-BR"/>
        </w:rPr>
        <w:t>ներառյալ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գրաֆիկը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pt-BR"/>
        </w:rPr>
        <w:t>խախտելու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pt-BR"/>
        </w:rPr>
        <w:t>ապահովել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կատարումը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սահմանված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ժամկետում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յուրաքանչյուր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ուշացված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օրվա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 6.2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տույժը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639546E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>3.4.6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3.1.4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հիմքերով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լուծման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հատուցել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պատճառված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վնասները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վճարել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6.3 </w:t>
      </w:r>
      <w:r w:rsidRPr="002528F7">
        <w:rPr>
          <w:rFonts w:ascii="Sylfaen" w:hAnsi="Sylfaen" w:cs="Sylfaen"/>
          <w:sz w:val="20"/>
          <w:szCs w:val="20"/>
          <w:lang w:val="pt-BR"/>
        </w:rPr>
        <w:t>կետով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տուգանքը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70CDBDF8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3.4.7 </w:t>
      </w:r>
      <w:r w:rsidRPr="002528F7">
        <w:rPr>
          <w:rFonts w:ascii="Arial AM" w:hAnsi="Arial AM"/>
          <w:sz w:val="20"/>
          <w:szCs w:val="20"/>
          <w:lang w:val="es-ES"/>
        </w:rPr>
        <w:tab/>
      </w:r>
      <w:r w:rsidRPr="002528F7">
        <w:rPr>
          <w:rFonts w:ascii="Sylfaen" w:hAnsi="Sylfaen" w:cs="Sylfaen"/>
          <w:sz w:val="20"/>
          <w:szCs w:val="20"/>
          <w:lang w:val="pt-BR"/>
        </w:rPr>
        <w:t>Շինարարության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օբյեկտի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կոնսերվացման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անհրաժեշտության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ծագման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pt-BR"/>
        </w:rPr>
        <w:t>իր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միջոցներով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pt-BR"/>
        </w:rPr>
        <w:t>շխատանքը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դադարեցնելու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և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շինարարությունը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կոնսերվացնելու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անհրաժեշտությունից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բխող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ողջամիտ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ծախսերը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1FFDB9D3" w14:textId="1EBAEDFB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3.4.8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շինարարական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ծրագրերի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արդյունքի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առանձին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բաղադրիչի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եկել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կատարված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աշխատանքի</w:t>
      </w:r>
      <w:r w:rsidRPr="002528F7">
        <w:rPr>
          <w:rFonts w:ascii="Arial AM" w:hAnsi="Arial AM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Կ</w:t>
      </w:r>
      <w:r w:rsidRPr="002528F7">
        <w:rPr>
          <w:rFonts w:ascii="Sylfaen" w:hAnsi="Sylfaen" w:cs="Sylfaen"/>
          <w:sz w:val="20"/>
          <w:szCs w:val="20"/>
          <w:lang w:val="hy-AM"/>
        </w:rPr>
        <w:t>ապալառուն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hy-AM"/>
        </w:rPr>
        <w:t>միջոցների</w:t>
      </w:r>
      <w:r w:rsidR="006D0D29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</w:rPr>
        <w:t>Պ</w:t>
      </w:r>
      <w:r w:rsidRPr="002528F7">
        <w:rPr>
          <w:rFonts w:ascii="Sylfaen" w:hAnsi="Sylfaen" w:cs="Sylfaen"/>
          <w:sz w:val="20"/>
          <w:szCs w:val="20"/>
          <w:lang w:val="hy-AM"/>
        </w:rPr>
        <w:t>ատվիրատուի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ողջամիտ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վերացնել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</w:p>
    <w:p w14:paraId="63CE8853" w14:textId="358B8504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es-ES"/>
        </w:rPr>
        <w:t xml:space="preserve">3.4.9 </w:t>
      </w:r>
      <w:r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hy-AM"/>
        </w:rPr>
        <w:t>այմանագրով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ծավալով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es-ES"/>
        </w:rPr>
        <w:t>Ա</w:t>
      </w:r>
      <w:r w:rsidRPr="002528F7">
        <w:rPr>
          <w:rFonts w:ascii="Sylfaen" w:hAnsi="Sylfaen" w:cs="Sylfaen"/>
          <w:sz w:val="20"/>
          <w:szCs w:val="20"/>
          <w:lang w:val="hy-AM"/>
        </w:rPr>
        <w:t>շխատանքն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ընդունվելու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օրվանից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DD7731">
        <w:rPr>
          <w:rFonts w:ascii="Sylfaen" w:hAnsi="Sylfaen" w:cs="Sylfaen"/>
          <w:sz w:val="20"/>
          <w:szCs w:val="20"/>
          <w:lang w:val="hy-AM"/>
        </w:rPr>
        <w:t>հաշված</w:t>
      </w:r>
      <w:r w:rsidR="00DD7731" w:rsidRPr="00DD7731">
        <w:rPr>
          <w:rFonts w:ascii="Arial AM" w:hAnsi="Arial AM" w:cs="Sylfaen"/>
          <w:sz w:val="20"/>
          <w:szCs w:val="20"/>
          <w:lang w:val="es-ES"/>
        </w:rPr>
        <w:t xml:space="preserve"> -365</w:t>
      </w:r>
      <w:r w:rsidRPr="00DD7731">
        <w:rPr>
          <w:rFonts w:ascii="Arial AM" w:hAnsi="Arial AM" w:cs="Sylfaen"/>
          <w:sz w:val="20"/>
          <w:szCs w:val="20"/>
          <w:lang w:val="es-ES"/>
        </w:rPr>
        <w:t xml:space="preserve">- </w:t>
      </w:r>
      <w:r w:rsidRPr="00DD7731">
        <w:rPr>
          <w:rFonts w:ascii="Sylfaen" w:hAnsi="Sylfaen" w:cs="Sylfaen"/>
          <w:sz w:val="20"/>
          <w:szCs w:val="20"/>
          <w:lang w:val="hy-AM"/>
        </w:rPr>
        <w:t>օր</w:t>
      </w:r>
      <w:r w:rsidRPr="00DD7731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DD7731">
        <w:rPr>
          <w:rFonts w:ascii="Sylfaen" w:hAnsi="Sylfaen" w:cs="Sylfaen"/>
          <w:sz w:val="20"/>
          <w:szCs w:val="20"/>
          <w:lang w:val="hy-AM"/>
        </w:rPr>
        <w:t>առնվազն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365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</w:t>
      </w:r>
      <w:r w:rsidRPr="002528F7">
        <w:rPr>
          <w:rFonts w:ascii="Arial AM" w:hAnsi="Arial AM" w:cs="Sylfaen"/>
          <w:sz w:val="20"/>
          <w:szCs w:val="20"/>
          <w:lang w:val="hy-AM"/>
        </w:rPr>
        <w:t>)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եկել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կատարված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</w:t>
      </w:r>
      <w:r w:rsidR="006D0D2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szCs w:val="20"/>
          <w:lang w:val="hy-AM"/>
        </w:rPr>
        <w:t>միջոցների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ողջամիտ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վերացնել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F1088F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2"/>
      </w:r>
    </w:p>
    <w:p w14:paraId="0550CC98" w14:textId="40FCC055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es-ES"/>
        </w:rPr>
      </w:pPr>
      <w:r w:rsidRPr="002528F7">
        <w:rPr>
          <w:rFonts w:ascii="Arial AM" w:hAnsi="Arial AM" w:cs="Times Armenian"/>
          <w:sz w:val="20"/>
          <w:szCs w:val="20"/>
          <w:lang w:val="es-ES"/>
        </w:rPr>
        <w:t xml:space="preserve">3.4.10 </w:t>
      </w:r>
      <w:r w:rsidRPr="002528F7">
        <w:rPr>
          <w:rFonts w:ascii="Sylfaen" w:hAnsi="Sylfaen" w:cs="Sylfaen"/>
          <w:sz w:val="20"/>
          <w:szCs w:val="20"/>
          <w:lang w:val="hy-AM"/>
        </w:rPr>
        <w:t>Կապալի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օբյեկտի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դրա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առանձին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կոնստրուկցիաներ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օգտագործվ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ելիք</w:t>
      </w:r>
      <w:r w:rsidR="0019419E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նյութերի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 (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սարքերի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ու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hy-AM"/>
        </w:rPr>
        <w:t>սարքավորումների</w:t>
      </w:r>
      <w:r w:rsidR="0019419E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E149D8" w:rsidRPr="002528F7">
        <w:rPr>
          <w:rFonts w:ascii="Sylfaen" w:hAnsi="Sylfaen" w:cs="Sylfaen"/>
          <w:sz w:val="20"/>
          <w:szCs w:val="20"/>
          <w:lang w:val="hy-AM"/>
        </w:rPr>
        <w:t>տեխնիկական</w:t>
      </w:r>
      <w:r w:rsidR="00E149D8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E149D8" w:rsidRPr="002528F7">
        <w:rPr>
          <w:rFonts w:ascii="Sylfaen" w:hAnsi="Sylfaen" w:cs="Sylfaen"/>
          <w:sz w:val="20"/>
          <w:szCs w:val="20"/>
          <w:lang w:val="hy-AM"/>
        </w:rPr>
        <w:t>բնութագրերին</w:t>
      </w:r>
      <w:r w:rsidR="00E149D8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="00E149D8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E149D8"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երաշխիքային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ժամկետներին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ներկայացվող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նվազագույն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պահանջները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ներկայացված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են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N – </w:t>
      </w:r>
      <w:r w:rsidRPr="002528F7">
        <w:rPr>
          <w:rFonts w:ascii="Sylfaen" w:hAnsi="Sylfaen" w:cs="Sylfaen"/>
          <w:sz w:val="20"/>
          <w:szCs w:val="20"/>
          <w:lang w:val="pt-BR"/>
        </w:rPr>
        <w:t>Հավելվածում</w:t>
      </w:r>
      <w:r w:rsidRPr="002528F7">
        <w:rPr>
          <w:rFonts w:ascii="Arial AM" w:hAnsi="Arial AM" w:cs="Sylfaen"/>
          <w:sz w:val="20"/>
          <w:szCs w:val="20"/>
          <w:lang w:val="pt-BR"/>
        </w:rPr>
        <w:t>:</w:t>
      </w:r>
      <w:r w:rsidR="00F1088F" w:rsidRPr="002528F7">
        <w:rPr>
          <w:rStyle w:val="af6"/>
          <w:rFonts w:ascii="Arial AM" w:hAnsi="Arial AM" w:cs="Sylfaen"/>
          <w:sz w:val="20"/>
          <w:szCs w:val="20"/>
          <w:lang w:val="pt-BR"/>
        </w:rPr>
        <w:footnoteReference w:id="23"/>
      </w:r>
      <w:r w:rsidRPr="002528F7">
        <w:rPr>
          <w:rFonts w:ascii="Arial AM" w:hAnsi="Arial AM" w:cs="Times Armenian"/>
          <w:color w:val="FFFFFF"/>
          <w:sz w:val="20"/>
          <w:szCs w:val="20"/>
          <w:lang w:val="es-ES"/>
        </w:rPr>
        <w:t xml:space="preserve"> </w:t>
      </w:r>
    </w:p>
    <w:p w14:paraId="07C5A10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es-ES"/>
        </w:rPr>
      </w:pPr>
      <w:r w:rsidRPr="002528F7">
        <w:rPr>
          <w:rFonts w:ascii="Arial AM" w:hAnsi="Arial AM" w:cs="Times Armenian"/>
          <w:sz w:val="20"/>
          <w:szCs w:val="20"/>
          <w:lang w:val="es-ES"/>
        </w:rPr>
        <w:t xml:space="preserve">3.4.11 </w:t>
      </w:r>
      <w:r w:rsidR="0019419E" w:rsidRPr="002528F7">
        <w:rPr>
          <w:rFonts w:ascii="Sylfaen" w:hAnsi="Sylfaen" w:cs="Sylfaen"/>
          <w:sz w:val="20"/>
          <w:szCs w:val="20"/>
          <w:lang w:val="es-ES"/>
        </w:rPr>
        <w:t>Որակավորման</w:t>
      </w:r>
      <w:r w:rsidR="0019419E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es-ES"/>
        </w:rPr>
        <w:t>և</w:t>
      </w:r>
      <w:r w:rsidR="0019419E"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="0019419E" w:rsidRPr="002528F7">
        <w:rPr>
          <w:rFonts w:ascii="Sylfaen" w:hAnsi="Sylfaen" w:cs="Sylfaen"/>
          <w:sz w:val="20"/>
          <w:szCs w:val="20"/>
          <w:lang w:val="es-ES"/>
        </w:rPr>
        <w:t>պ</w:t>
      </w:r>
      <w:r w:rsidRPr="002528F7">
        <w:rPr>
          <w:rFonts w:ascii="Sylfaen" w:hAnsi="Sylfaen" w:cs="Sylfaen"/>
          <w:sz w:val="20"/>
          <w:szCs w:val="20"/>
          <w:lang w:val="pt-BR"/>
        </w:rPr>
        <w:t>այմանագրի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ապահովման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գործողության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ընթացքում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լուծարման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կամ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սնանկացման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գործընթաց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սկսելու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դրա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մասին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նախապես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գրավոր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տեղեկացնել</w:t>
      </w:r>
      <w:r w:rsidRPr="002528F7">
        <w:rPr>
          <w:rFonts w:ascii="Arial AM" w:hAnsi="Arial AM" w:cs="Times Armenian"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2528F7">
        <w:rPr>
          <w:rFonts w:ascii="Tahoma" w:hAnsi="Tahoma" w:cs="Tahoma"/>
          <w:sz w:val="20"/>
          <w:szCs w:val="20"/>
          <w:lang w:val="es-ES"/>
        </w:rPr>
        <w:t>։</w:t>
      </w:r>
    </w:p>
    <w:p w14:paraId="43BFAA7D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16"/>
          <w:szCs w:val="16"/>
          <w:u w:val="single"/>
          <w:lang w:val="es-ES"/>
        </w:rPr>
      </w:pPr>
    </w:p>
    <w:p w14:paraId="2AFC5D8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es-ES"/>
        </w:rPr>
      </w:pPr>
      <w:r w:rsidRPr="002528F7">
        <w:rPr>
          <w:rFonts w:ascii="Arial AM" w:hAnsi="Arial AM"/>
          <w:b/>
          <w:sz w:val="20"/>
          <w:szCs w:val="20"/>
          <w:lang w:val="es-ES"/>
        </w:rPr>
        <w:t xml:space="preserve">4.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ԱՇԽԱՏԱՆՔԻ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ՀԱՆՁՆՄԱՆ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ԵՎ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ԸՆԴՈՒՆՄԱՆ</w:t>
      </w:r>
      <w:r w:rsidRPr="002528F7">
        <w:rPr>
          <w:rFonts w:ascii="Arial AM" w:hAnsi="Arial AM" w:cs="Times Armenian"/>
          <w:b/>
          <w:sz w:val="20"/>
          <w:szCs w:val="20"/>
          <w:lang w:val="es-ES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ԿԱՐԳԸ</w:t>
      </w:r>
    </w:p>
    <w:p w14:paraId="2E9D790F" w14:textId="160F130E" w:rsidR="00ED321F" w:rsidRPr="002528F7" w:rsidRDefault="00ED321F" w:rsidP="00717204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/>
          <w:sz w:val="20"/>
          <w:lang w:val="es-ES"/>
        </w:rPr>
        <w:t>4</w:t>
      </w:r>
      <w:r w:rsidRPr="002528F7">
        <w:rPr>
          <w:rFonts w:ascii="Arial AM" w:hAnsi="Arial AM"/>
          <w:sz w:val="20"/>
          <w:lang w:val="hy-AM"/>
        </w:rPr>
        <w:t xml:space="preserve">.1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</w:t>
      </w:r>
      <w:r w:rsidRPr="002528F7">
        <w:rPr>
          <w:rFonts w:ascii="Sylfaen" w:hAnsi="Sylfaen" w:cs="Sylfaen"/>
          <w:sz w:val="20"/>
        </w:rPr>
        <w:t>պալառուի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ստորագրմամբ</w:t>
      </w:r>
      <w:r w:rsidRPr="002528F7">
        <w:rPr>
          <w:rFonts w:ascii="Arial AM" w:hAnsi="Arial AM" w:cs="Sylfaen"/>
          <w:sz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ֆիքսվում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</w:t>
      </w:r>
      <w:r w:rsidRPr="002528F7">
        <w:rPr>
          <w:rFonts w:ascii="Sylfaen" w:hAnsi="Sylfaen" w:cs="Sylfaen"/>
          <w:sz w:val="20"/>
        </w:rPr>
        <w:t>պալառուի</w:t>
      </w:r>
      <w:r w:rsidRPr="002528F7">
        <w:rPr>
          <w:rFonts w:ascii="Arial AM" w:hAnsi="Arial AM" w:cs="Sylfaen"/>
          <w:sz w:val="20"/>
          <w:lang w:val="es-ES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երկկողմ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փաստաթղթով՝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նշելով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կազմման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ամսաթիվը</w:t>
      </w:r>
      <w:r w:rsidRPr="002528F7">
        <w:rPr>
          <w:rFonts w:ascii="Arial AM" w:hAnsi="Arial AM" w:cs="Sylfaen"/>
          <w:sz w:val="20"/>
          <w:lang w:val="hy-AM"/>
        </w:rPr>
        <w:t xml:space="preserve">: </w:t>
      </w:r>
    </w:p>
    <w:p w14:paraId="43791809" w14:textId="4A72FEC1" w:rsidR="006D0D29" w:rsidRPr="002528F7" w:rsidRDefault="00717204" w:rsidP="00717204">
      <w:pPr>
        <w:tabs>
          <w:tab w:val="num" w:pos="0"/>
          <w:tab w:val="left" w:pos="720"/>
          <w:tab w:val="num" w:pos="900"/>
        </w:tabs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ab/>
      </w:r>
      <w:r w:rsidR="006D0D29" w:rsidRPr="002528F7">
        <w:rPr>
          <w:rFonts w:ascii="Sylfaen" w:hAnsi="Sylfaen" w:cs="Sylfaen"/>
          <w:sz w:val="20"/>
          <w:lang w:val="hy-AM"/>
        </w:rPr>
        <w:t>Ընդ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որում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սույն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պայմանագրի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շրջանակներում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կատարված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և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Պատվիրատուին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ներկայացված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աշխատանքի</w:t>
      </w:r>
      <w:r w:rsidR="006D0D29" w:rsidRPr="002528F7">
        <w:rPr>
          <w:rFonts w:ascii="Arial AM" w:hAnsi="Arial AM"/>
          <w:sz w:val="20"/>
          <w:lang w:val="hy-AM"/>
        </w:rPr>
        <w:t xml:space="preserve">  </w:t>
      </w:r>
      <w:r w:rsidR="006D0D29" w:rsidRPr="002528F7">
        <w:rPr>
          <w:rFonts w:ascii="Sylfaen" w:hAnsi="Sylfaen" w:cs="Sylfaen"/>
          <w:sz w:val="20"/>
          <w:lang w:val="hy-AM"/>
        </w:rPr>
        <w:t>արդյունքի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ընդունումն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իրականացվում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է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եթե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Կապալառուն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ամբողջությամբ՝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ամենօրյա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ռեժիմով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ապահովել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է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քաղաքաշինական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նորմատիվատեխնիկական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և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հաստատված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նախագծանախահաշվային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փաստաթղթերով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սահմանված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պահանջները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այդ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թվում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շինարարական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հրապարակի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պատշաճ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կազմակերպումը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կահավորումը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տեխնիկական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անվտանգության</w:t>
      </w:r>
      <w:r w:rsidR="006D0D29" w:rsidRPr="002528F7">
        <w:rPr>
          <w:rFonts w:ascii="Arial AM" w:hAnsi="Arial AM"/>
          <w:sz w:val="20"/>
          <w:lang w:val="hy-AM"/>
        </w:rPr>
        <w:t xml:space="preserve">, </w:t>
      </w:r>
      <w:r w:rsidR="006D0D29" w:rsidRPr="002528F7">
        <w:rPr>
          <w:rFonts w:ascii="Sylfaen" w:hAnsi="Sylfaen" w:cs="Sylfaen"/>
          <w:sz w:val="20"/>
          <w:lang w:val="hy-AM"/>
        </w:rPr>
        <w:t>սանիտարահիգիենիկ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և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բնապահպանական</w:t>
      </w:r>
      <w:r w:rsidR="006D0D29" w:rsidRPr="002528F7">
        <w:rPr>
          <w:rFonts w:ascii="Arial AM" w:hAnsi="Arial AM"/>
          <w:sz w:val="20"/>
          <w:lang w:val="hy-AM"/>
        </w:rPr>
        <w:t xml:space="preserve"> (</w:t>
      </w:r>
      <w:r w:rsidR="006D0D29" w:rsidRPr="002528F7">
        <w:rPr>
          <w:rFonts w:ascii="Sylfaen" w:hAnsi="Sylfaen" w:cs="Sylfaen"/>
          <w:sz w:val="20"/>
          <w:lang w:val="hy-AM"/>
        </w:rPr>
        <w:t>այդ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թվում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կլիմայի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փոփոխության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հետ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հարմարվողականության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միջոցառումները</w:t>
      </w:r>
      <w:r w:rsidR="006D0D29" w:rsidRPr="002528F7">
        <w:rPr>
          <w:rFonts w:ascii="Arial AM" w:hAnsi="Arial AM"/>
          <w:sz w:val="20"/>
          <w:lang w:val="hy-AM"/>
        </w:rPr>
        <w:t xml:space="preserve">) </w:t>
      </w:r>
      <w:r w:rsidR="006D0D29" w:rsidRPr="002528F7">
        <w:rPr>
          <w:rFonts w:ascii="Sylfaen" w:hAnsi="Sylfaen" w:cs="Sylfaen"/>
          <w:sz w:val="20"/>
          <w:lang w:val="hy-AM"/>
        </w:rPr>
        <w:t>նորմերը՝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որի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վերաբերյալ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առկա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է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շինարարական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աշխատանքների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կատարման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նկատմամբ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տեխնիկական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հսկողություն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իրականացնող՝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Պատվիրատուի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հետ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պայմանագիր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կնքած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կազմակերպության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գրավոր</w:t>
      </w:r>
      <w:r w:rsidR="006D0D29" w:rsidRPr="002528F7">
        <w:rPr>
          <w:rFonts w:ascii="Arial AM" w:hAnsi="Arial AM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հավաստումը</w:t>
      </w:r>
      <w:r w:rsidR="006D0D29" w:rsidRPr="002528F7">
        <w:rPr>
          <w:rFonts w:ascii="Arial AM" w:hAnsi="Arial AM"/>
          <w:sz w:val="20"/>
          <w:lang w:val="hy-AM"/>
        </w:rPr>
        <w:t>:</w:t>
      </w:r>
      <w:r w:rsidR="00F1088F" w:rsidRPr="002528F7">
        <w:rPr>
          <w:rStyle w:val="af6"/>
          <w:rFonts w:ascii="Arial AM" w:hAnsi="Arial AM"/>
          <w:sz w:val="20"/>
          <w:lang w:val="hy-AM"/>
        </w:rPr>
        <w:footnoteReference w:id="24"/>
      </w:r>
    </w:p>
    <w:p w14:paraId="6A3A0CF0" w14:textId="11B4A403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ներառյալ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ստորագրված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ֆիքսող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փաստաթուղթը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հավելված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N 3.1)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արձանագրության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DD7731">
        <w:rPr>
          <w:rFonts w:ascii="Sylfaen" w:hAnsi="Sylfaen" w:cs="Sylfaen"/>
          <w:sz w:val="20"/>
          <w:lang w:val="hy-AM"/>
        </w:rPr>
        <w:t>_</w:t>
      </w:r>
      <w:r w:rsidR="00030D6D" w:rsidRPr="00DD7731">
        <w:rPr>
          <w:rFonts w:ascii="Sylfaen" w:hAnsi="Sylfaen" w:cs="Sylfaen"/>
          <w:sz w:val="20"/>
          <w:highlight w:val="yellow"/>
          <w:lang w:val="hy-AM"/>
        </w:rPr>
        <w:t>3</w:t>
      </w:r>
      <w:r w:rsidRPr="00DD7731">
        <w:rPr>
          <w:rFonts w:ascii="Sylfaen" w:hAnsi="Sylfaen" w:cs="Sylfaen"/>
          <w:sz w:val="20"/>
          <w:lang w:val="hy-AM"/>
        </w:rPr>
        <w:t>_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օրինակ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Arial AM" w:hAnsi="Arial AM" w:cs="Sylfaen"/>
          <w:sz w:val="20"/>
          <w:szCs w:val="20"/>
          <w:lang w:val="hy-AM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հավելված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N 3): </w:t>
      </w:r>
    </w:p>
    <w:p w14:paraId="500F40E2" w14:textId="77777777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4.2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պայմաններին։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Հակառակ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արդյունքները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ընդունվում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>`</w:t>
      </w:r>
    </w:p>
    <w:p w14:paraId="7438F4F1" w14:textId="77777777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ա</w:t>
      </w:r>
      <w:r w:rsidRPr="002528F7">
        <w:rPr>
          <w:rFonts w:ascii="Arial AM" w:hAnsi="Arial AM" w:cs="Sylfaen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հարցի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կարգավորման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ձեռնարկում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իրավիճակի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միջոցները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4819AF65" w14:textId="77777777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բ</w:t>
      </w:r>
      <w:r w:rsidRPr="002528F7">
        <w:rPr>
          <w:rFonts w:ascii="Arial AM" w:hAnsi="Arial AM" w:cs="Sylfaen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կիրառում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պատասխանատվության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միջոցներ։</w:t>
      </w:r>
    </w:p>
    <w:p w14:paraId="1C6A9A9F" w14:textId="60082CE9" w:rsidR="00ED321F" w:rsidRPr="002528F7" w:rsidRDefault="00ED321F" w:rsidP="00ED321F">
      <w:pPr>
        <w:ind w:firstLine="720"/>
        <w:jc w:val="both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4.3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DD7731">
        <w:rPr>
          <w:rFonts w:ascii="Sylfaen" w:hAnsi="Sylfaen" w:cs="Sylfaen"/>
          <w:sz w:val="20"/>
          <w:szCs w:val="20"/>
          <w:lang w:val="hy-AM"/>
        </w:rPr>
        <w:t>օրվանից</w:t>
      </w:r>
      <w:r w:rsidRPr="00DD7731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DD7731">
        <w:rPr>
          <w:rFonts w:ascii="Sylfaen" w:hAnsi="Sylfaen" w:cs="Sylfaen"/>
          <w:sz w:val="20"/>
          <w:szCs w:val="20"/>
          <w:lang w:val="hy-AM"/>
        </w:rPr>
        <w:t xml:space="preserve">հաշված </w:t>
      </w:r>
      <w:r w:rsidR="00DD7731" w:rsidRPr="00DD7731">
        <w:rPr>
          <w:rFonts w:ascii="Sylfaen" w:hAnsi="Sylfaen" w:cs="Sylfaen"/>
          <w:sz w:val="20"/>
          <w:szCs w:val="20"/>
          <w:u w:val="single"/>
          <w:lang w:val="hy-AM"/>
        </w:rPr>
        <w:t xml:space="preserve">  3</w:t>
      </w:r>
      <w:r w:rsidRPr="00DD7731">
        <w:rPr>
          <w:rFonts w:ascii="Arial AM" w:hAnsi="Arial AM" w:cs="Sylfaen"/>
          <w:sz w:val="20"/>
          <w:szCs w:val="20"/>
          <w:u w:val="single"/>
          <w:lang w:val="hy-AM"/>
        </w:rPr>
        <w:t xml:space="preserve"> </w:t>
      </w:r>
      <w:r w:rsidRPr="00DD7731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DD7731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Կապալառուին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օրինակը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չընդունելու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պատճառաբանված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մերժումը։</w:t>
      </w:r>
    </w:p>
    <w:p w14:paraId="40BA92F0" w14:textId="77777777" w:rsidR="00ED321F" w:rsidRPr="002528F7" w:rsidRDefault="00ED321F" w:rsidP="00ED321F">
      <w:pPr>
        <w:ind w:firstLine="720"/>
        <w:jc w:val="both"/>
        <w:rPr>
          <w:rFonts w:ascii="Arial AM" w:hAnsi="Arial AM" w:cs="Sylfaen"/>
          <w:b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lastRenderedPageBreak/>
        <w:t xml:space="preserve">4.4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4.3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մերժում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դրա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ընդունումը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4.3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</w:t>
      </w:r>
      <w:r w:rsidRPr="002528F7">
        <w:rPr>
          <w:rFonts w:ascii="Arial AM" w:hAnsi="Arial AM" w:cs="Sylfaen"/>
          <w:sz w:val="20"/>
          <w:lang w:val="hy-AM"/>
        </w:rPr>
        <w:softHyphen/>
      </w:r>
      <w:r w:rsidRPr="002528F7">
        <w:rPr>
          <w:rFonts w:ascii="Sylfaen" w:hAnsi="Sylfaen" w:cs="Sylfaen"/>
          <w:sz w:val="20"/>
          <w:lang w:val="hy-AM"/>
        </w:rPr>
        <w:t>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վերջնաժամկետին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 xml:space="preserve">   </w:t>
      </w:r>
      <w:r w:rsidRPr="002528F7">
        <w:rPr>
          <w:rFonts w:ascii="Sylfaen" w:hAnsi="Sylfaen" w:cs="Sylfaen"/>
          <w:sz w:val="20"/>
          <w:lang w:val="hy-AM"/>
        </w:rPr>
        <w:t>Կապալառուին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տրամադրում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հաստատված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</w:t>
      </w:r>
      <w:r w:rsidRPr="002528F7">
        <w:rPr>
          <w:rFonts w:ascii="Arial AM" w:hAnsi="Arial AM" w:cs="Sylfaen"/>
          <w:sz w:val="20"/>
          <w:lang w:val="hy-AM"/>
        </w:rPr>
        <w:softHyphen/>
      </w:r>
      <w:r w:rsidRPr="002528F7">
        <w:rPr>
          <w:rFonts w:ascii="Sylfaen" w:hAnsi="Sylfaen" w:cs="Sylfaen"/>
          <w:sz w:val="20"/>
          <w:lang w:val="hy-AM"/>
        </w:rPr>
        <w:t>գրությունը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50A3DE79" w14:textId="77777777" w:rsidR="00F02279" w:rsidRPr="002528F7" w:rsidRDefault="00F02279" w:rsidP="00F02279">
      <w:pPr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4.</w:t>
      </w:r>
      <w:r w:rsidRPr="002528F7">
        <w:rPr>
          <w:rFonts w:ascii="Arial AM" w:hAnsi="Arial AM"/>
          <w:sz w:val="20"/>
          <w:szCs w:val="20"/>
          <w:lang w:val="pt-BR"/>
        </w:rPr>
        <w:t>5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գրաֆիկով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առանձին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տեսակի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փուլերի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արդյունքները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նախագծանախահաշվային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չհամապատասխանելու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երկկողմ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թվարկելով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թերությունների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վերացման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պահանջվող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լրացուցիչ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ժամկետները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սահմաններում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առանց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լրացուցիչ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անհրաժեշտ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399AA744" w14:textId="77777777" w:rsidR="00F02279" w:rsidRPr="002528F7" w:rsidRDefault="00F02279" w:rsidP="00F02279">
      <w:pPr>
        <w:pStyle w:val="norm"/>
        <w:spacing w:line="240" w:lineRule="auto"/>
        <w:ind w:firstLine="0"/>
        <w:rPr>
          <w:rFonts w:ascii="Arial AM" w:hAnsi="Arial AM"/>
          <w:spacing w:val="-8"/>
          <w:sz w:val="20"/>
          <w:lang w:val="pt-BR"/>
        </w:rPr>
      </w:pPr>
      <w:r w:rsidRPr="002528F7">
        <w:rPr>
          <w:rFonts w:ascii="Arial AM" w:hAnsi="Arial AM" w:cs="Sylfaen"/>
          <w:sz w:val="20"/>
          <w:lang w:val="hy-AM"/>
        </w:rPr>
        <w:t xml:space="preserve">         4.6 </w:t>
      </w:r>
      <w:r w:rsidRPr="002528F7">
        <w:rPr>
          <w:rFonts w:ascii="Sylfaen" w:hAnsi="Sylfaen" w:cs="Sylfaen"/>
          <w:sz w:val="20"/>
          <w:lang w:val="hy-AM"/>
        </w:rPr>
        <w:t>Աշխատանքն</w:t>
      </w:r>
      <w:r w:rsidRPr="002528F7">
        <w:rPr>
          <w:rFonts w:ascii="Arial AM" w:hAnsi="Arial AM" w:cs="Arial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ընդունելիս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կիրառվում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հետևյալ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պայմանները</w:t>
      </w:r>
      <w:r w:rsidRPr="002528F7">
        <w:rPr>
          <w:rFonts w:ascii="Arial AM" w:hAnsi="Arial AM" w:cs="Sylfaen"/>
          <w:sz w:val="20"/>
          <w:lang w:val="hy-AM"/>
        </w:rPr>
        <w:t>`</w:t>
      </w:r>
      <w:r w:rsidRPr="002528F7">
        <w:rPr>
          <w:rFonts w:ascii="Arial AM" w:hAnsi="Arial AM"/>
          <w:spacing w:val="-8"/>
          <w:sz w:val="20"/>
          <w:lang w:val="pt-BR"/>
        </w:rPr>
        <w:t xml:space="preserve"> </w:t>
      </w:r>
    </w:p>
    <w:p w14:paraId="7D0FB756" w14:textId="6923212F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1) </w:t>
      </w:r>
      <w:r w:rsidRPr="002528F7">
        <w:rPr>
          <w:rFonts w:ascii="Sylfaen" w:hAnsi="Sylfaen" w:cs="Sylfaen"/>
          <w:sz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տեղեկություն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հետո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ղեկավարը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ձեռնարկում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միջոցներ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կառավարության</w:t>
      </w:r>
      <w:r w:rsidRPr="002528F7">
        <w:rPr>
          <w:rFonts w:ascii="Arial AM" w:hAnsi="Arial AM" w:cs="Sylfaen"/>
          <w:sz w:val="20"/>
          <w:lang w:val="hy-AM"/>
        </w:rPr>
        <w:t xml:space="preserve"> 2015 </w:t>
      </w:r>
      <w:r w:rsidRPr="002528F7">
        <w:rPr>
          <w:rFonts w:ascii="Sylfaen" w:hAnsi="Sylfaen" w:cs="Sylfaen"/>
          <w:sz w:val="20"/>
          <w:lang w:val="hy-AM"/>
        </w:rPr>
        <w:t>թվականի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մարտի</w:t>
      </w:r>
      <w:r w:rsidRPr="002528F7">
        <w:rPr>
          <w:rFonts w:ascii="Arial AM" w:hAnsi="Arial AM" w:cs="Sylfaen"/>
          <w:sz w:val="20"/>
          <w:lang w:val="hy-AM"/>
        </w:rPr>
        <w:t xml:space="preserve"> 19-</w:t>
      </w:r>
      <w:r w:rsidRPr="002528F7">
        <w:rPr>
          <w:rFonts w:ascii="Sylfaen" w:hAnsi="Sylfaen" w:cs="Sylfaen"/>
          <w:sz w:val="20"/>
          <w:lang w:val="hy-AM"/>
        </w:rPr>
        <w:t>ի</w:t>
      </w:r>
      <w:r w:rsidRPr="002528F7">
        <w:rPr>
          <w:rFonts w:ascii="Arial AM" w:hAnsi="Arial AM" w:cs="Sylfaen"/>
          <w:sz w:val="20"/>
          <w:lang w:val="hy-AM"/>
        </w:rPr>
        <w:t xml:space="preserve"> N 596-</w:t>
      </w:r>
      <w:r w:rsidRPr="002528F7">
        <w:rPr>
          <w:rFonts w:ascii="Sylfaen" w:hAnsi="Sylfaen" w:cs="Sylfaen"/>
          <w:sz w:val="20"/>
          <w:lang w:val="hy-AM"/>
        </w:rPr>
        <w:t>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ավարտված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շինարարությունն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ընդունող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հանձնաժողով</w:t>
      </w:r>
      <w:r w:rsidR="006D0D29" w:rsidRPr="002528F7">
        <w:rPr>
          <w:rFonts w:ascii="Arial AM" w:hAnsi="Arial AM" w:cs="Sylfaen"/>
          <w:sz w:val="20"/>
          <w:lang w:val="hy-AM"/>
        </w:rPr>
        <w:t xml:space="preserve"> (</w:t>
      </w:r>
      <w:r w:rsidR="006D0D29" w:rsidRPr="002528F7">
        <w:rPr>
          <w:rFonts w:ascii="Sylfaen" w:hAnsi="Sylfaen" w:cs="Sylfaen"/>
          <w:sz w:val="20"/>
          <w:lang w:val="hy-AM"/>
        </w:rPr>
        <w:t>այսուհետ՝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ընդունող</w:t>
      </w:r>
      <w:r w:rsidR="006D0D29" w:rsidRPr="002528F7">
        <w:rPr>
          <w:rFonts w:ascii="Arial AM" w:hAnsi="Arial AM" w:cs="Sylfaen"/>
          <w:sz w:val="20"/>
          <w:lang w:val="hy-AM"/>
        </w:rPr>
        <w:t xml:space="preserve"> </w:t>
      </w:r>
      <w:r w:rsidR="006D0D29" w:rsidRPr="002528F7">
        <w:rPr>
          <w:rFonts w:ascii="Sylfaen" w:hAnsi="Sylfaen" w:cs="Sylfaen"/>
          <w:sz w:val="20"/>
          <w:lang w:val="hy-AM"/>
        </w:rPr>
        <w:t>Հանձնաժողով</w:t>
      </w:r>
      <w:r w:rsidR="006D0D29" w:rsidRPr="002528F7">
        <w:rPr>
          <w:rFonts w:ascii="Arial AM" w:hAnsi="Arial AM" w:cs="Sylfaen"/>
          <w:sz w:val="20"/>
          <w:lang w:val="hy-AM"/>
        </w:rPr>
        <w:t>)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ձևավորելու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5EF96410" w14:textId="704A3943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2)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ամբողջությամբ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պետական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կառավարման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ղեկավարի</w:t>
      </w:r>
      <w:r w:rsidRPr="002528F7">
        <w:rPr>
          <w:rFonts w:ascii="Arial AM" w:hAnsi="Arial AM" w:cs="Sylfaen"/>
          <w:sz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կառավարության</w:t>
      </w:r>
      <w:r w:rsidRPr="002528F7">
        <w:rPr>
          <w:rFonts w:ascii="Arial AM" w:hAnsi="Arial AM" w:cs="Sylfaen"/>
          <w:sz w:val="20"/>
          <w:lang w:val="hy-AM"/>
        </w:rPr>
        <w:t xml:space="preserve"> 2015 </w:t>
      </w:r>
      <w:r w:rsidRPr="002528F7">
        <w:rPr>
          <w:rFonts w:ascii="Sylfaen" w:hAnsi="Sylfaen" w:cs="Sylfaen"/>
          <w:sz w:val="20"/>
          <w:lang w:val="hy-AM"/>
        </w:rPr>
        <w:t>թվականի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մարտի</w:t>
      </w:r>
      <w:r w:rsidRPr="002528F7">
        <w:rPr>
          <w:rFonts w:ascii="Arial AM" w:hAnsi="Arial AM" w:cs="Sylfaen"/>
          <w:sz w:val="20"/>
          <w:lang w:val="hy-AM"/>
        </w:rPr>
        <w:t xml:space="preserve"> 19-</w:t>
      </w:r>
      <w:r w:rsidRPr="002528F7">
        <w:rPr>
          <w:rFonts w:ascii="Sylfaen" w:hAnsi="Sylfaen" w:cs="Sylfaen"/>
          <w:sz w:val="20"/>
          <w:lang w:val="hy-AM"/>
        </w:rPr>
        <w:t>ի</w:t>
      </w:r>
      <w:r w:rsidRPr="002528F7">
        <w:rPr>
          <w:rFonts w:ascii="Arial AM" w:hAnsi="Arial AM" w:cs="Sylfaen"/>
          <w:sz w:val="20"/>
          <w:lang w:val="hy-AM"/>
        </w:rPr>
        <w:t xml:space="preserve"> N 596-</w:t>
      </w:r>
      <w:r w:rsidRPr="002528F7">
        <w:rPr>
          <w:rFonts w:ascii="Sylfaen" w:hAnsi="Sylfaen" w:cs="Sylfaen"/>
          <w:sz w:val="20"/>
          <w:lang w:val="hy-AM"/>
        </w:rPr>
        <w:t>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ձևավորված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հանձնաժողովի</w:t>
      </w:r>
      <w:r w:rsidRPr="002528F7">
        <w:rPr>
          <w:rFonts w:ascii="Arial AM" w:hAnsi="Arial AM" w:cs="Sylfaen"/>
          <w:sz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ընդունվելու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2080A38A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3)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օբյեկտի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ընդունումը</w:t>
      </w:r>
      <w:r w:rsidRPr="002528F7">
        <w:rPr>
          <w:rFonts w:ascii="Arial AM" w:hAnsi="Arial AM" w:cs="Sylfaen"/>
          <w:sz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կառավարության</w:t>
      </w:r>
      <w:r w:rsidRPr="002528F7">
        <w:rPr>
          <w:rFonts w:ascii="Arial AM" w:hAnsi="Arial AM" w:cs="Sylfaen"/>
          <w:sz w:val="20"/>
          <w:lang w:val="hy-AM"/>
        </w:rPr>
        <w:t xml:space="preserve"> 2015 </w:t>
      </w:r>
      <w:r w:rsidRPr="002528F7">
        <w:rPr>
          <w:rFonts w:ascii="Sylfaen" w:hAnsi="Sylfaen" w:cs="Sylfaen"/>
          <w:sz w:val="20"/>
          <w:lang w:val="hy-AM"/>
        </w:rPr>
        <w:t>թվականի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մարտի</w:t>
      </w:r>
      <w:r w:rsidRPr="002528F7">
        <w:rPr>
          <w:rFonts w:ascii="Arial AM" w:hAnsi="Arial AM" w:cs="Sylfaen"/>
          <w:sz w:val="20"/>
          <w:lang w:val="hy-AM"/>
        </w:rPr>
        <w:t xml:space="preserve"> 9-</w:t>
      </w:r>
      <w:r w:rsidRPr="002528F7">
        <w:rPr>
          <w:rFonts w:ascii="Sylfaen" w:hAnsi="Sylfaen" w:cs="Sylfaen"/>
          <w:sz w:val="20"/>
          <w:lang w:val="hy-AM"/>
        </w:rPr>
        <w:t>ի</w:t>
      </w:r>
      <w:r w:rsidRPr="002528F7">
        <w:rPr>
          <w:rFonts w:ascii="Arial AM" w:hAnsi="Arial AM" w:cs="Sylfaen"/>
          <w:sz w:val="20"/>
          <w:lang w:val="hy-AM"/>
        </w:rPr>
        <w:t xml:space="preserve"> N 596-</w:t>
      </w:r>
      <w:r w:rsidRPr="002528F7">
        <w:rPr>
          <w:rFonts w:ascii="Sylfaen" w:hAnsi="Sylfaen" w:cs="Sylfaen"/>
          <w:sz w:val="20"/>
          <w:lang w:val="hy-AM"/>
        </w:rPr>
        <w:t>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որոշման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ստեղծված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օրենսդրությամբ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փաստագրում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օբյեկտը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կազմում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օբյեկտը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շահագործման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հանձնաժողովի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ակտ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020EA3ED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4)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կետի</w:t>
      </w:r>
      <w:r w:rsidRPr="002528F7">
        <w:rPr>
          <w:rFonts w:ascii="Arial AM" w:hAnsi="Arial AM" w:cs="Sylfaen"/>
          <w:sz w:val="20"/>
          <w:lang w:val="hy-AM"/>
        </w:rPr>
        <w:t xml:space="preserve"> 3-</w:t>
      </w:r>
      <w:r w:rsidRPr="002528F7">
        <w:rPr>
          <w:rFonts w:ascii="Sylfaen" w:hAnsi="Sylfaen" w:cs="Sylfaen"/>
          <w:sz w:val="20"/>
          <w:lang w:val="hy-AM"/>
        </w:rPr>
        <w:t>րդ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ենթակետում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նշված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ակտը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ստանալուց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հետո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պատասխանատու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ստորաբաժանումն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ստուգում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օբյեկտի</w:t>
      </w:r>
      <w:r w:rsidRPr="002528F7">
        <w:rPr>
          <w:rFonts w:ascii="Arial AM" w:hAnsi="Arial AM" w:cs="Sylfaen"/>
          <w:sz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lang w:val="hy-AM"/>
        </w:rPr>
        <w:t>համապատասխանությունը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պահանջներին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եթե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աշխատանքը</w:t>
      </w:r>
      <w:r w:rsidRPr="002528F7">
        <w:rPr>
          <w:rFonts w:ascii="Arial AM" w:hAnsi="Arial AM" w:cs="Sylfaen"/>
          <w:sz w:val="20"/>
          <w:lang w:val="hy-AM"/>
        </w:rPr>
        <w:t xml:space="preserve">` </w:t>
      </w:r>
    </w:p>
    <w:p w14:paraId="06B376D2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ա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</w:p>
    <w:p w14:paraId="2DE200DA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բ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պայմաններին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ապա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ստորագրվում</w:t>
      </w:r>
      <w:r w:rsidRPr="002528F7">
        <w:rPr>
          <w:rFonts w:ascii="Arial AM" w:hAnsi="Arial AM" w:cs="Sylfaen"/>
          <w:sz w:val="20"/>
          <w:lang w:val="hy-AM"/>
        </w:rPr>
        <w:t>.</w:t>
      </w:r>
    </w:p>
    <w:p w14:paraId="52477C42" w14:textId="77777777" w:rsidR="00F02279" w:rsidRPr="002528F7" w:rsidRDefault="00F02279" w:rsidP="00F02279">
      <w:pPr>
        <w:pStyle w:val="norm"/>
        <w:spacing w:line="240" w:lineRule="auto"/>
        <w:rPr>
          <w:rFonts w:ascii="Arial AM" w:hAnsi="Arial AM" w:cs="Sylfaen"/>
          <w:sz w:val="20"/>
          <w:lang w:val="hy-AM"/>
        </w:rPr>
      </w:pPr>
      <w:r w:rsidRPr="002528F7">
        <w:rPr>
          <w:rFonts w:ascii="Arial AM" w:hAnsi="Arial AM" w:cs="Sylfaen"/>
          <w:sz w:val="20"/>
          <w:lang w:val="hy-AM"/>
        </w:rPr>
        <w:t xml:space="preserve">5) </w:t>
      </w:r>
      <w:r w:rsidRPr="002528F7">
        <w:rPr>
          <w:rFonts w:ascii="Sylfaen" w:hAnsi="Sylfaen" w:cs="Sylfaen"/>
          <w:sz w:val="20"/>
          <w:lang w:val="hy-AM"/>
        </w:rPr>
        <w:t>մինչև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կետով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մասին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ավարտական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ստորագրելը՝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կապիտալ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ընդհանուր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տոկոսը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տարաժամկետ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վճարելու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 w:cs="Sylfaen"/>
          <w:sz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lang w:val="hy-AM"/>
        </w:rPr>
        <w:t>վերջին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գումարը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որը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կարող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պակաս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լինել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կապիտալ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շինարարության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ընդհանուր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գումարի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տոկոսից</w:t>
      </w:r>
      <w:r w:rsidRPr="002528F7">
        <w:rPr>
          <w:rFonts w:ascii="Arial AM" w:hAnsi="Arial AM" w:cs="Sylfaen"/>
          <w:sz w:val="20"/>
          <w:lang w:val="hy-AM"/>
        </w:rPr>
        <w:t>:</w:t>
      </w:r>
    </w:p>
    <w:p w14:paraId="1B76CF1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lang w:val="hy-AM"/>
        </w:rPr>
      </w:pPr>
    </w:p>
    <w:p w14:paraId="37F3CF7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5.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ԳԻՆԸ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ԵՎ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ՎԱՐՁԱՏՐՈՒԹՅՈՒՆԸ</w:t>
      </w:r>
    </w:p>
    <w:p w14:paraId="1F6A085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</w:p>
    <w:p w14:paraId="41CE5608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5.1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ընդհանուր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-------------- (------------------) 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---------- (----------------------------------------)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ԱԱՀ</w:t>
      </w:r>
      <w:r w:rsidRPr="002528F7">
        <w:rPr>
          <w:rFonts w:ascii="Arial AM" w:hAnsi="Arial AM" w:cs="Times Armenia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ներառում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բոլոր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ծախսերը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</w:p>
    <w:p w14:paraId="23C750B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    1-</w:t>
      </w:r>
      <w:r w:rsidRPr="002528F7">
        <w:rPr>
          <w:rFonts w:ascii="Sylfaen" w:hAnsi="Sylfaen" w:cs="Sylfaen"/>
          <w:sz w:val="20"/>
          <w:szCs w:val="20"/>
          <w:lang w:val="hy-AM"/>
        </w:rPr>
        <w:t>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չափաբաժին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.............. (.....................) 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որից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---------- (-----------------------------)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ԱԱՀ</w:t>
      </w:r>
      <w:r w:rsidRPr="002528F7">
        <w:rPr>
          <w:rFonts w:ascii="Arial AM" w:hAnsi="Arial AM" w:cs="Times Armenia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307148B7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   ------------------------------------------------------------------------------------------------------------------</w:t>
      </w:r>
    </w:p>
    <w:p w14:paraId="04FF5718" w14:textId="72FDD100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    n-</w:t>
      </w:r>
      <w:r w:rsidRPr="002528F7">
        <w:rPr>
          <w:rFonts w:ascii="Sylfaen" w:hAnsi="Sylfaen" w:cs="Sylfaen"/>
          <w:sz w:val="20"/>
          <w:szCs w:val="20"/>
          <w:lang w:val="hy-AM"/>
        </w:rPr>
        <w:t>րդ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չափաբաժին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.............. (.....................) 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որից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---------- (----------------------------)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ԱԱՀ</w:t>
      </w:r>
      <w:r w:rsidRPr="002528F7">
        <w:rPr>
          <w:rFonts w:ascii="Arial AM" w:hAnsi="Arial AM" w:cs="Times Armenia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033ABD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5"/>
      </w:r>
    </w:p>
    <w:p w14:paraId="44875458" w14:textId="77777777" w:rsidR="00F02279" w:rsidRPr="002528F7" w:rsidRDefault="00F02279" w:rsidP="00F02279">
      <w:pPr>
        <w:tabs>
          <w:tab w:val="num" w:pos="0"/>
          <w:tab w:val="left" w:pos="720"/>
          <w:tab w:val="num" w:pos="900"/>
        </w:tabs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        </w:t>
      </w:r>
      <w:r w:rsidRPr="002528F7">
        <w:rPr>
          <w:rFonts w:ascii="Arial AM" w:hAnsi="Arial AM"/>
          <w:sz w:val="20"/>
          <w:szCs w:val="20"/>
          <w:lang w:val="hy-AM"/>
        </w:rPr>
        <w:t xml:space="preserve">5.2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չունի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ավելացնելու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իսկ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նվազեցնելու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761CC7E0" w14:textId="492CD648" w:rsidR="0034164E" w:rsidRPr="002528F7" w:rsidRDefault="00F02279" w:rsidP="00F02279">
      <w:pPr>
        <w:tabs>
          <w:tab w:val="num" w:pos="0"/>
          <w:tab w:val="left" w:pos="720"/>
          <w:tab w:val="num" w:pos="90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       5.3</w:t>
      </w:r>
      <w:r w:rsidRPr="002528F7">
        <w:rPr>
          <w:rFonts w:ascii="Arial AM" w:hAnsi="Arial AM" w:cs="Sylfaen"/>
          <w:sz w:val="20"/>
          <w:szCs w:val="20"/>
          <w:lang w:val="hy-AM"/>
        </w:rPr>
        <w:tab/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գրաֆիկով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առանձին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տեսակի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փուլերի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4-</w:t>
      </w:r>
      <w:r w:rsidRPr="002528F7">
        <w:rPr>
          <w:rFonts w:ascii="Sylfaen" w:hAnsi="Sylfaen" w:cs="Sylfaen"/>
          <w:sz w:val="20"/>
          <w:szCs w:val="20"/>
          <w:lang w:val="hy-AM"/>
        </w:rPr>
        <w:t>րդ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բաժնով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դրամով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անկանխիկ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դրամական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հաշվարկային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փոխանցելու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միջոցով։</w:t>
      </w:r>
    </w:p>
    <w:p w14:paraId="16BB9142" w14:textId="2028891B" w:rsidR="00F02279" w:rsidRPr="002528F7" w:rsidRDefault="00FF0D1D" w:rsidP="00F02279">
      <w:pPr>
        <w:tabs>
          <w:tab w:val="num" w:pos="0"/>
          <w:tab w:val="left" w:pos="720"/>
          <w:tab w:val="num" w:pos="90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lang w:val="hy-AM"/>
        </w:rPr>
        <w:tab/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Դրամական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միջոցների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փոխանցումը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կատարվում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է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հանձման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>-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ընդունման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արձանագրության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հիման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վրա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վճարման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ժամանակացույցով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հավելված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N 2)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ամի</w:t>
      </w:r>
      <w:r w:rsidR="00030D6D">
        <w:rPr>
          <w:rFonts w:ascii="Sylfaen" w:hAnsi="Sylfaen" w:cs="Sylfaen"/>
          <w:sz w:val="20"/>
          <w:szCs w:val="20"/>
          <w:lang w:val="hy-AM"/>
        </w:rPr>
        <w:t>ս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ներին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քան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տվյալ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տարվա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դեկտեմբերի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6030D7" w:rsidRPr="002528F7">
        <w:rPr>
          <w:rFonts w:ascii="Arial AM" w:hAnsi="Arial AM" w:cs="Sylfaen"/>
          <w:sz w:val="20"/>
          <w:szCs w:val="20"/>
          <w:lang w:val="hy-AM"/>
        </w:rPr>
        <w:t>--</w:t>
      </w:r>
      <w:r w:rsidR="00030D6D">
        <w:rPr>
          <w:rFonts w:asciiTheme="minorHAnsi" w:hAnsiTheme="minorHAnsi" w:cs="Sylfaen"/>
          <w:sz w:val="20"/>
          <w:szCs w:val="20"/>
          <w:lang w:val="hy-AM"/>
        </w:rPr>
        <w:t>25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>-</w:t>
      </w:r>
      <w:r w:rsidR="00F02279" w:rsidRPr="002528F7">
        <w:rPr>
          <w:rFonts w:ascii="Sylfaen" w:hAnsi="Sylfaen" w:cs="Sylfaen"/>
          <w:sz w:val="20"/>
          <w:szCs w:val="20"/>
          <w:lang w:val="hy-AM"/>
        </w:rPr>
        <w:t>ը։</w:t>
      </w:r>
      <w:r w:rsidR="00F02279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</w:p>
    <w:p w14:paraId="34C049EC" w14:textId="1660D542" w:rsidR="006030D7" w:rsidRPr="002528F7" w:rsidRDefault="006030D7" w:rsidP="006030D7">
      <w:pPr>
        <w:ind w:firstLine="709"/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կատարելու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նպատակով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ստորագրվելու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օրվանից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հետո</w:t>
      </w:r>
      <w:r w:rsidRPr="002528F7">
        <w:rPr>
          <w:rFonts w:ascii="Arial AM" w:hAnsi="Arial AM"/>
          <w:sz w:val="20"/>
          <w:lang w:val="hy-AM"/>
        </w:rPr>
        <w:t xml:space="preserve"> 3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ընթացքում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հանձնարարագիրը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և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պատճենը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մուտքագրում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մարմնի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գանձապետական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համակարգ</w:t>
      </w:r>
      <w:r w:rsidRPr="002528F7">
        <w:rPr>
          <w:rFonts w:ascii="Arial AM" w:hAnsi="Arial AM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lastRenderedPageBreak/>
        <w:t>սահմանված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կարգի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համաձայն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փաստաթղթերի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հիման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վրա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լիազորված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մարմինը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տվյալ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վճարումը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հանձնման</w:t>
      </w:r>
      <w:r w:rsidRPr="002528F7">
        <w:rPr>
          <w:rFonts w:ascii="Arial AM" w:hAnsi="Arial AM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ընդունման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արձանագրությունը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գանձապետական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համակարգ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մուտքագրված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լինելու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դեպքում՝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վճարման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ժամանակացույցով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ժամկետներում</w:t>
      </w:r>
      <w:r w:rsidRPr="002528F7">
        <w:rPr>
          <w:rFonts w:ascii="Arial AM" w:hAnsi="Arial AM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հինգ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աշխատանքային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օրվա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ընթացքում</w:t>
      </w:r>
      <w:r w:rsidR="00C754B2" w:rsidRPr="002528F7">
        <w:rPr>
          <w:rFonts w:ascii="Arial AM" w:hAnsi="Arial AM"/>
          <w:sz w:val="20"/>
          <w:lang w:val="hy-AM"/>
        </w:rPr>
        <w:t>:</w:t>
      </w:r>
      <w:r w:rsidR="00C754B2" w:rsidRPr="002528F7">
        <w:rPr>
          <w:rStyle w:val="af6"/>
          <w:rFonts w:ascii="Arial AM" w:hAnsi="Arial AM"/>
          <w:sz w:val="20"/>
          <w:lang w:val="hy-AM"/>
        </w:rPr>
        <w:footnoteReference w:id="26"/>
      </w:r>
    </w:p>
    <w:p w14:paraId="7BBFACF5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5.4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կատարողական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դիմաց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վճարումներն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բանաձևով՝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ՎԳ</w:t>
      </w:r>
      <w:r w:rsidRPr="002528F7">
        <w:rPr>
          <w:rFonts w:ascii="Arial AM" w:hAnsi="Arial AM" w:cs="Sylfaen"/>
          <w:sz w:val="20"/>
          <w:szCs w:val="20"/>
          <w:lang w:val="hy-AM"/>
        </w:rPr>
        <w:t>=</w:t>
      </w:r>
      <w:r w:rsidRPr="002528F7">
        <w:rPr>
          <w:rFonts w:ascii="Sylfaen" w:hAnsi="Sylfaen" w:cs="Sylfaen"/>
          <w:sz w:val="20"/>
          <w:szCs w:val="20"/>
          <w:lang w:val="hy-AM"/>
        </w:rPr>
        <w:t>ՄԳ</w:t>
      </w:r>
      <w:r w:rsidRPr="002528F7">
        <w:rPr>
          <w:rFonts w:ascii="Arial AM" w:hAnsi="Arial AM" w:cs="Sylfaen"/>
          <w:sz w:val="20"/>
          <w:szCs w:val="20"/>
          <w:lang w:val="hy-AM"/>
        </w:rPr>
        <w:t>/</w:t>
      </w:r>
      <w:r w:rsidRPr="002528F7">
        <w:rPr>
          <w:rFonts w:ascii="Sylfaen" w:hAnsi="Sylfaen" w:cs="Sylfaen"/>
          <w:sz w:val="20"/>
          <w:szCs w:val="20"/>
          <w:lang w:val="hy-AM"/>
        </w:rPr>
        <w:t>ՆԳ</w:t>
      </w:r>
      <w:r w:rsidRPr="002528F7">
        <w:rPr>
          <w:rFonts w:ascii="Arial AM" w:hAnsi="Arial AM" w:cs="Sylfaen"/>
          <w:sz w:val="20"/>
          <w:szCs w:val="20"/>
          <w:lang w:val="hy-AM"/>
        </w:rPr>
        <w:t>x</w:t>
      </w:r>
      <w:r w:rsidRPr="002528F7">
        <w:rPr>
          <w:rFonts w:ascii="Sylfaen" w:hAnsi="Sylfaen" w:cs="Sylfaen"/>
          <w:sz w:val="20"/>
          <w:szCs w:val="20"/>
          <w:lang w:val="hy-AM"/>
        </w:rPr>
        <w:t>ԿԾ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որտեղ՝</w:t>
      </w:r>
    </w:p>
    <w:p w14:paraId="035B293F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ՄԳ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5.1 </w:t>
      </w:r>
      <w:r w:rsidRPr="002528F7">
        <w:rPr>
          <w:rFonts w:ascii="Sylfaen" w:hAnsi="Sylfaen" w:cs="Sylfaen"/>
          <w:sz w:val="20"/>
          <w:szCs w:val="20"/>
          <w:lang w:val="hy-AM"/>
        </w:rPr>
        <w:t>կետում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նշված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ներառված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չափաբաժիններ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չափաբաժնի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>).</w:t>
      </w:r>
    </w:p>
    <w:p w14:paraId="5B49FB46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ՆԳ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հրավերով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շինարարական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նախահաշվային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40399EC5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ԿԾ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կատարողական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արտահայտությամբ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7D8CCC72" w14:textId="77777777" w:rsidR="00E149D8" w:rsidRPr="002528F7" w:rsidRDefault="00E149D8" w:rsidP="00E149D8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ՎԳ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–</w:t>
      </w:r>
      <w:r w:rsidRPr="002528F7">
        <w:rPr>
          <w:rFonts w:ascii="Sylfaen" w:hAnsi="Sylfaen" w:cs="Sylfaen"/>
          <w:sz w:val="20"/>
          <w:szCs w:val="20"/>
          <w:lang w:val="hy-AM"/>
        </w:rPr>
        <w:t>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ծավալաթերթ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նախահաշվով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դիմաց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վճարվող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7BF421F8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lang w:val="hy-AM"/>
        </w:rPr>
      </w:pPr>
    </w:p>
    <w:p w14:paraId="5FC810A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6.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ՊԱՏԱՍԽԱՆԱՏՎՈՒԹՅՈՒՆԸ</w:t>
      </w:r>
    </w:p>
    <w:p w14:paraId="1934476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6.1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որակի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1.3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ներառյալ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գրաֆիկը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պահպանման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05A47871" w14:textId="23324E32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6.2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խախտելու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ուշացված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գանձվում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տույժ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սակայն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0,05 (</w:t>
      </w:r>
      <w:r w:rsidRPr="002528F7">
        <w:rPr>
          <w:rFonts w:ascii="Sylfaen" w:hAnsi="Sylfaen" w:cs="Sylfaen"/>
          <w:sz w:val="20"/>
          <w:szCs w:val="20"/>
          <w:lang w:val="hy-AM"/>
        </w:rPr>
        <w:t>զրո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հարյուրերորդական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տոկոսի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11AD2CBE" w14:textId="72A22CE1" w:rsidR="00F02279" w:rsidRPr="002528F7" w:rsidRDefault="00F02279" w:rsidP="00F02279">
      <w:pPr>
        <w:ind w:firstLine="709"/>
        <w:jc w:val="both"/>
        <w:rPr>
          <w:rFonts w:ascii="Arial AM" w:hAnsi="Arial AM"/>
          <w:sz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6.3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3.1.3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հիմքերով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չընդունվելու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ինչպես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3.1.4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լուծելու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գանձվում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տուգանք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5.1 </w:t>
      </w:r>
      <w:r w:rsidRPr="002528F7">
        <w:rPr>
          <w:rFonts w:ascii="Sylfaen" w:hAnsi="Sylfaen" w:cs="Sylfaen"/>
          <w:sz w:val="20"/>
          <w:szCs w:val="20"/>
          <w:lang w:val="hy-AM"/>
        </w:rPr>
        <w:t>կետում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0,5 (</w:t>
      </w:r>
      <w:r w:rsidRPr="002528F7">
        <w:rPr>
          <w:rFonts w:ascii="Sylfaen" w:hAnsi="Sylfaen" w:cs="Sylfaen"/>
          <w:sz w:val="20"/>
          <w:szCs w:val="20"/>
          <w:lang w:val="hy-AM"/>
        </w:rPr>
        <w:t>զրո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տասնորդական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տոկոսի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չափով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C754B2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7"/>
      </w:r>
      <w:r w:rsidR="00742B5B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742B5B"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Ընդ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որում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տուգանքը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հաշվարկվում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նաև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արդյունքը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սույն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ժամկետում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կատարելու</w:t>
      </w:r>
      <w:r w:rsidRPr="002528F7">
        <w:rPr>
          <w:rFonts w:ascii="Arial AM" w:hAnsi="Arial AM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սակայն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պատվիրատուի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կողմից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այդ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չընդունվելու</w:t>
      </w:r>
      <w:r w:rsidRPr="002528F7">
        <w:rPr>
          <w:rFonts w:ascii="Arial AM" w:hAnsi="Arial AM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դեպքում</w:t>
      </w:r>
      <w:r w:rsidRPr="002528F7">
        <w:rPr>
          <w:rFonts w:ascii="Arial AM" w:hAnsi="Arial AM"/>
          <w:sz w:val="20"/>
          <w:lang w:val="hy-AM"/>
        </w:rPr>
        <w:t xml:space="preserve">:  </w:t>
      </w:r>
    </w:p>
    <w:p w14:paraId="3B9A3683" w14:textId="061AAB85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6.4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6.2</w:t>
      </w:r>
      <w:r w:rsidR="00AE446F" w:rsidRPr="002528F7">
        <w:rPr>
          <w:rFonts w:ascii="Arial AM" w:hAnsi="Arial AM" w:cs="Sylfaen"/>
          <w:sz w:val="20"/>
          <w:szCs w:val="20"/>
          <w:lang w:val="hy-AM"/>
        </w:rPr>
        <w:t>,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6.3 </w:t>
      </w:r>
      <w:r w:rsidR="00AE446F" w:rsidRPr="002528F7">
        <w:rPr>
          <w:rFonts w:ascii="Sylfaen" w:hAnsi="Sylfaen" w:cs="Sylfaen"/>
          <w:sz w:val="20"/>
          <w:szCs w:val="20"/>
          <w:lang w:val="hy-AM"/>
        </w:rPr>
        <w:t>և</w:t>
      </w:r>
      <w:r w:rsidR="00AE446F" w:rsidRPr="002528F7">
        <w:rPr>
          <w:rFonts w:ascii="Arial AM" w:hAnsi="Arial AM" w:cs="Times Armenian"/>
          <w:sz w:val="20"/>
          <w:szCs w:val="20"/>
          <w:lang w:val="hy-AM"/>
        </w:rPr>
        <w:t xml:space="preserve"> 6.5.1 </w:t>
      </w:r>
      <w:r w:rsidRPr="002528F7">
        <w:rPr>
          <w:rFonts w:ascii="Sylfaen" w:hAnsi="Sylfaen" w:cs="Sylfaen"/>
          <w:sz w:val="20"/>
          <w:szCs w:val="20"/>
          <w:lang w:val="hy-AM"/>
        </w:rPr>
        <w:t>կետերով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տույժը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տուգանքը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հաշվարկվում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հաշվանցվում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վճարվող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գումարների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262A0FFD" w14:textId="19A949B5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ahoma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6.5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5.3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խախտման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ուշացված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հաշվարկվում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տույժ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վճարման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սակայն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չվճարված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/>
        </w:rPr>
        <w:t>գումարի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0,05 (</w:t>
      </w:r>
      <w:r w:rsidRPr="002528F7">
        <w:rPr>
          <w:rFonts w:ascii="Sylfaen" w:hAnsi="Sylfaen" w:cs="Sylfaen"/>
          <w:sz w:val="20"/>
          <w:szCs w:val="20"/>
          <w:lang w:val="hy-AM"/>
        </w:rPr>
        <w:t>զրո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հարյուրերորդական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տոկոսի</w:t>
      </w:r>
      <w:r w:rsidRPr="002528F7" w:rsidDel="007472F1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չափով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7CB99E0E" w14:textId="32DE43BB" w:rsidR="00AE446F" w:rsidRPr="00A14992" w:rsidRDefault="00AE446F" w:rsidP="00717204">
      <w:pPr>
        <w:tabs>
          <w:tab w:val="left" w:pos="1276"/>
        </w:tabs>
        <w:ind w:firstLine="720"/>
        <w:jc w:val="both"/>
        <w:rPr>
          <w:rFonts w:ascii="Sylfaen" w:hAnsi="Sylfaen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6.5.1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քաղաքաշինական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նորմատիվատեխնիկական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հաստատված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նախագծանախահաշվային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շինարարական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կահավորման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անվտանգության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սանիտարահիգիենիկ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բնապահպանական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կլիմայի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հարմարվողականության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միջոցառումների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  </w:t>
      </w:r>
      <w:r w:rsidRPr="002528F7">
        <w:rPr>
          <w:rFonts w:ascii="Sylfaen" w:hAnsi="Sylfaen" w:cs="Sylfaen"/>
          <w:sz w:val="20"/>
          <w:szCs w:val="20"/>
          <w:lang w:val="hy-AM"/>
        </w:rPr>
        <w:t>նորմերի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չպահպանման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արձանագրված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կիրառվում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միջոցները</w:t>
      </w:r>
      <w:r w:rsidR="00742B5B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8"/>
      </w:r>
    </w:p>
    <w:tbl>
      <w:tblPr>
        <w:tblStyle w:val="aff2"/>
        <w:tblW w:w="107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2694"/>
        <w:gridCol w:w="1134"/>
        <w:gridCol w:w="1995"/>
      </w:tblGrid>
      <w:tr w:rsidR="00D82762" w:rsidRPr="00CC539B" w14:paraId="3B840BB4" w14:textId="77777777" w:rsidTr="00D82762">
        <w:tc>
          <w:tcPr>
            <w:tcW w:w="567" w:type="dxa"/>
          </w:tcPr>
          <w:p w14:paraId="45CC3C5B" w14:textId="77777777" w:rsidR="00D82762" w:rsidRPr="00D82762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D82762">
              <w:rPr>
                <w:rFonts w:ascii="Sylfaen" w:hAnsi="Sylfaen" w:cs="Sylfaen"/>
                <w:sz w:val="20"/>
                <w:szCs w:val="20"/>
                <w:lang w:val="hy-AM"/>
              </w:rPr>
              <w:t>N</w:t>
            </w:r>
          </w:p>
        </w:tc>
        <w:tc>
          <w:tcPr>
            <w:tcW w:w="4394" w:type="dxa"/>
            <w:vAlign w:val="center"/>
          </w:tcPr>
          <w:p w14:paraId="4734527D" w14:textId="77777777" w:rsidR="00D82762" w:rsidRPr="00D82762" w:rsidRDefault="00D82762" w:rsidP="003A71B3">
            <w:pPr>
              <w:tabs>
                <w:tab w:val="left" w:pos="1276"/>
              </w:tabs>
              <w:ind w:firstLine="7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D82762">
              <w:rPr>
                <w:rFonts w:ascii="Sylfaen" w:hAnsi="Sylfaen" w:cs="Sylfaen"/>
                <w:sz w:val="20"/>
                <w:szCs w:val="20"/>
                <w:lang w:val="hy-AM"/>
              </w:rPr>
              <w:t>Խախտումը</w:t>
            </w:r>
          </w:p>
        </w:tc>
        <w:tc>
          <w:tcPr>
            <w:tcW w:w="2694" w:type="dxa"/>
            <w:vAlign w:val="center"/>
          </w:tcPr>
          <w:p w14:paraId="3D4D60AC" w14:textId="77777777" w:rsidR="00D82762" w:rsidRPr="00D82762" w:rsidRDefault="00D82762" w:rsidP="003A71B3">
            <w:pPr>
              <w:tabs>
                <w:tab w:val="left" w:pos="1276"/>
              </w:tabs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D82762">
              <w:rPr>
                <w:rFonts w:ascii="Sylfaen" w:hAnsi="Sylfaen" w:cs="Sylfaen"/>
                <w:sz w:val="20"/>
                <w:szCs w:val="20"/>
                <w:lang w:val="hy-AM"/>
              </w:rPr>
              <w:t>Պատասխանատվությունը</w:t>
            </w:r>
          </w:p>
        </w:tc>
        <w:tc>
          <w:tcPr>
            <w:tcW w:w="1134" w:type="dxa"/>
            <w:vAlign w:val="center"/>
          </w:tcPr>
          <w:p w14:paraId="5C828977" w14:textId="77777777" w:rsidR="00D82762" w:rsidRPr="00D82762" w:rsidRDefault="00D82762" w:rsidP="003A71B3">
            <w:pPr>
              <w:tabs>
                <w:tab w:val="left" w:pos="1276"/>
              </w:tabs>
              <w:jc w:val="both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D82762">
              <w:rPr>
                <w:rFonts w:ascii="Sylfaen" w:hAnsi="Sylfaen"/>
                <w:sz w:val="18"/>
                <w:szCs w:val="18"/>
                <w:lang w:val="hy-AM"/>
              </w:rPr>
              <w:t>Խախտումը վերացնելու համար տրամադրվող ժամկետները</w:t>
            </w:r>
          </w:p>
        </w:tc>
        <w:tc>
          <w:tcPr>
            <w:tcW w:w="1995" w:type="dxa"/>
            <w:vAlign w:val="center"/>
          </w:tcPr>
          <w:p w14:paraId="16E0720D" w14:textId="77777777" w:rsidR="00D82762" w:rsidRPr="00D82762" w:rsidRDefault="00D82762" w:rsidP="003A71B3">
            <w:pPr>
              <w:tabs>
                <w:tab w:val="left" w:pos="1276"/>
              </w:tabs>
              <w:jc w:val="both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D82762">
              <w:rPr>
                <w:rFonts w:ascii="Sylfaen" w:hAnsi="Sylfaen"/>
                <w:sz w:val="18"/>
                <w:szCs w:val="18"/>
                <w:lang w:val="hy-AM"/>
              </w:rPr>
              <w:t>Խախտումը կրկնվելու դեպքում տրամադրվող ժամկետները</w:t>
            </w:r>
          </w:p>
        </w:tc>
      </w:tr>
      <w:tr w:rsidR="00D82762" w:rsidRPr="00BB2FDE" w14:paraId="2998B748" w14:textId="77777777" w:rsidTr="00D82762">
        <w:tc>
          <w:tcPr>
            <w:tcW w:w="567" w:type="dxa"/>
            <w:vAlign w:val="center"/>
          </w:tcPr>
          <w:p w14:paraId="53C1CDF5" w14:textId="77777777" w:rsidR="00D82762" w:rsidRPr="00E27E97" w:rsidRDefault="00D82762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4D071A7A" w14:textId="77777777" w:rsidR="00D82762" w:rsidRPr="00293A69" w:rsidRDefault="00D82762" w:rsidP="003A71B3">
            <w:pPr>
              <w:rPr>
                <w:rFonts w:ascii="GHEA Grapalat" w:hAnsi="GHEA Grapalat"/>
                <w:sz w:val="18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>Կապալառուն չունի շինարարական թափոնների տեղակայման վայրի համար թույլտվություն</w:t>
            </w:r>
          </w:p>
          <w:p w14:paraId="248F986F" w14:textId="77777777" w:rsidR="00D82762" w:rsidRPr="00293A69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</w:p>
        </w:tc>
        <w:tc>
          <w:tcPr>
            <w:tcW w:w="2694" w:type="dxa"/>
            <w:vAlign w:val="center"/>
          </w:tcPr>
          <w:p w14:paraId="33D79332" w14:textId="77777777" w:rsidR="00D82762" w:rsidRPr="00293A69" w:rsidRDefault="00D82762" w:rsidP="003A71B3">
            <w:pPr>
              <w:tabs>
                <w:tab w:val="left" w:pos="1276"/>
              </w:tabs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7036B9D5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 օր</w:t>
            </w:r>
          </w:p>
        </w:tc>
        <w:tc>
          <w:tcPr>
            <w:tcW w:w="1995" w:type="dxa"/>
            <w:vAlign w:val="center"/>
          </w:tcPr>
          <w:p w14:paraId="7E8403F5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CC539B" w14:paraId="640DE707" w14:textId="77777777" w:rsidTr="00D82762">
        <w:tc>
          <w:tcPr>
            <w:tcW w:w="567" w:type="dxa"/>
            <w:vAlign w:val="center"/>
          </w:tcPr>
          <w:p w14:paraId="62BC0093" w14:textId="77777777" w:rsidR="00D82762" w:rsidRPr="00E27E97" w:rsidRDefault="00D82762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14:paraId="616EE2D0" w14:textId="77777777" w:rsidR="00D82762" w:rsidRPr="00293A69" w:rsidRDefault="00D82762" w:rsidP="003A71B3">
            <w:pPr>
              <w:pStyle w:val="Default"/>
              <w:rPr>
                <w:rFonts w:ascii="GHEA Grapalat" w:hAnsi="GHEA Grapalat"/>
                <w:sz w:val="18"/>
                <w:szCs w:val="22"/>
                <w:lang w:val="hy-AM"/>
              </w:rPr>
            </w:pP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Շինարարական հրապարակից և/կամ տեղամասից հեռացված չեն աղբը, կենցաղային թափոնները և օտար առարկաները </w:t>
            </w: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lastRenderedPageBreak/>
              <w:t xml:space="preserve">(աշխատանքների իրականացման ժամանակահատվածում, ինչպես նաև մինչև շինարարական օբյեկտը սահմանված կարգով շահագործման հանձնելը) </w:t>
            </w:r>
          </w:p>
          <w:p w14:paraId="7600367A" w14:textId="77777777" w:rsidR="00D82762" w:rsidRPr="00293A69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</w:p>
        </w:tc>
        <w:tc>
          <w:tcPr>
            <w:tcW w:w="2694" w:type="dxa"/>
            <w:vAlign w:val="center"/>
          </w:tcPr>
          <w:p w14:paraId="0136DC43" w14:textId="77777777" w:rsidR="00D82762" w:rsidRPr="00293A69" w:rsidRDefault="00D82762" w:rsidP="003A71B3">
            <w:pPr>
              <w:tabs>
                <w:tab w:val="left" w:pos="1276"/>
              </w:tabs>
              <w:rPr>
                <w:rFonts w:ascii="Arial AM" w:hAnsi="Arial AM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lastRenderedPageBreak/>
              <w:t xml:space="preserve">   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</w:t>
            </w:r>
            <w:r w:rsidRPr="00293A69">
              <w:rPr>
                <w:rFonts w:ascii="GHEA Grapalat" w:hAnsi="GHEA Grapalat"/>
                <w:sz w:val="18"/>
                <w:lang w:val="hy-AM"/>
              </w:rPr>
              <w:lastRenderedPageBreak/>
              <w:t>չափով</w:t>
            </w:r>
          </w:p>
        </w:tc>
        <w:tc>
          <w:tcPr>
            <w:tcW w:w="1134" w:type="dxa"/>
            <w:vAlign w:val="center"/>
          </w:tcPr>
          <w:p w14:paraId="30ACA612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1 օր</w:t>
            </w:r>
          </w:p>
        </w:tc>
        <w:tc>
          <w:tcPr>
            <w:tcW w:w="1995" w:type="dxa"/>
            <w:vAlign w:val="center"/>
          </w:tcPr>
          <w:p w14:paraId="6A6BCF10" w14:textId="77777777" w:rsidR="00D82762" w:rsidRPr="00D82762" w:rsidRDefault="00D82762" w:rsidP="003A71B3">
            <w:pPr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</w:pPr>
            <w:r w:rsidRPr="00672417"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 xml:space="preserve">1) Շին. աղբի մասով – </w:t>
            </w:r>
          </w:p>
          <w:p w14:paraId="44F38BF1" w14:textId="77777777" w:rsidR="00D82762" w:rsidRPr="00672417" w:rsidRDefault="00D82762" w:rsidP="003A71B3">
            <w:pPr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</w:pPr>
            <w:r w:rsidRPr="00672417"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>Չի տրամադրվում</w:t>
            </w:r>
          </w:p>
          <w:p w14:paraId="4E4C66BB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lastRenderedPageBreak/>
              <w:t>2)</w:t>
            </w:r>
            <w:r w:rsidRPr="005F3000"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 xml:space="preserve"> </w:t>
            </w:r>
            <w:r w:rsidRPr="00672417">
              <w:rPr>
                <w:rFonts w:ascii="GHEA Grapalat" w:hAnsi="GHEA Grapalat" w:cs="Times Armenian"/>
                <w:color w:val="000000"/>
                <w:sz w:val="18"/>
                <w:szCs w:val="18"/>
                <w:lang w:val="hy-AM"/>
              </w:rPr>
              <w:t>Կենցաղային թափոնների և օտար առարկաների մասով – 1 օր</w:t>
            </w:r>
          </w:p>
        </w:tc>
      </w:tr>
      <w:tr w:rsidR="00D82762" w:rsidRPr="00BB2FDE" w14:paraId="0148C6B7" w14:textId="77777777" w:rsidTr="00D82762">
        <w:tc>
          <w:tcPr>
            <w:tcW w:w="567" w:type="dxa"/>
            <w:vAlign w:val="center"/>
          </w:tcPr>
          <w:p w14:paraId="0BD9049B" w14:textId="4A1CC548" w:rsidR="00D82762" w:rsidRPr="00293A69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3</w:t>
            </w:r>
          </w:p>
        </w:tc>
        <w:tc>
          <w:tcPr>
            <w:tcW w:w="4394" w:type="dxa"/>
            <w:vAlign w:val="center"/>
          </w:tcPr>
          <w:p w14:paraId="1F92726C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t>Հասարակությանը իրազեկելու նպատակով անհրաժեշտ տեղեկատվական վահանակները տեղադրված չեն (ծրագծի սկզբում և վերջում)</w:t>
            </w:r>
          </w:p>
        </w:tc>
        <w:tc>
          <w:tcPr>
            <w:tcW w:w="2694" w:type="dxa"/>
          </w:tcPr>
          <w:p w14:paraId="503C50FB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34FB8C6B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 օր</w:t>
            </w:r>
          </w:p>
        </w:tc>
        <w:tc>
          <w:tcPr>
            <w:tcW w:w="1995" w:type="dxa"/>
            <w:vAlign w:val="center"/>
          </w:tcPr>
          <w:p w14:paraId="3146B98B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CC539B" w14:paraId="1A176381" w14:textId="77777777" w:rsidTr="00D82762">
        <w:tc>
          <w:tcPr>
            <w:tcW w:w="567" w:type="dxa"/>
            <w:vAlign w:val="center"/>
          </w:tcPr>
          <w:p w14:paraId="5FFC1D51" w14:textId="5E9E2553" w:rsidR="00D82762" w:rsidRPr="00293A69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14:paraId="65FD872A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Վտանգավոր տեղամասը ցանկապատված չէ, շինարարական տեղամասում պահպանված չեն ժամանակավոր երթևեկության կազմակերպման պահանջները (տեղադրված չեն նախազգուշացնող նշաններ, աշխատանքային տեղամասերը  կահավորված չեն լուսաազդանշանային առկայծող լապտերներով և այլն) </w:t>
            </w:r>
          </w:p>
        </w:tc>
        <w:tc>
          <w:tcPr>
            <w:tcW w:w="2694" w:type="dxa"/>
            <w:vAlign w:val="center"/>
          </w:tcPr>
          <w:p w14:paraId="4A373A49" w14:textId="77777777" w:rsidR="00D82762" w:rsidRPr="00293A69" w:rsidRDefault="00D82762" w:rsidP="003A71B3">
            <w:pPr>
              <w:tabs>
                <w:tab w:val="left" w:pos="1276"/>
              </w:tabs>
              <w:rPr>
                <w:rFonts w:ascii="Arial AM" w:hAnsi="Arial AM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43C3EF2A" w14:textId="77777777" w:rsidR="00D82762" w:rsidRPr="00672417" w:rsidRDefault="00D82762" w:rsidP="003A71B3">
            <w:pPr>
              <w:pStyle w:val="aff3"/>
              <w:ind w:left="0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t>1) Նշանների մասով – 3 օր</w:t>
            </w:r>
          </w:p>
          <w:p w14:paraId="4EBB06A2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2) Լուսաազդանշանային առկայծող լապտերների մասով  - առավելագույնը - 12 ժամ</w:t>
            </w:r>
          </w:p>
        </w:tc>
        <w:tc>
          <w:tcPr>
            <w:tcW w:w="1995" w:type="dxa"/>
            <w:vAlign w:val="center"/>
          </w:tcPr>
          <w:p w14:paraId="77FA4FA9" w14:textId="77777777" w:rsidR="00D82762" w:rsidRPr="00672417" w:rsidRDefault="00D82762" w:rsidP="003A71B3">
            <w:pPr>
              <w:pStyle w:val="aff3"/>
              <w:ind w:left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t>1) Թեքված, ծռված, վնասված, բացակայող ճանապարհային նշանների վերականգնման համար – 1 օր:</w:t>
            </w:r>
          </w:p>
          <w:p w14:paraId="58CF0C4A" w14:textId="77777777" w:rsidR="00D82762" w:rsidRPr="00CF714D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2) Վնասված լուսաազդանշանային առկայծող լապտերների վերականգնման համար – 4 ժամ:</w:t>
            </w:r>
          </w:p>
        </w:tc>
      </w:tr>
      <w:tr w:rsidR="00D82762" w:rsidRPr="00BB2FDE" w14:paraId="17310545" w14:textId="77777777" w:rsidTr="00D82762">
        <w:tc>
          <w:tcPr>
            <w:tcW w:w="567" w:type="dxa"/>
            <w:vAlign w:val="center"/>
          </w:tcPr>
          <w:p w14:paraId="0E50FF91" w14:textId="5BC86787" w:rsidR="00D82762" w:rsidRPr="00293A69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14:paraId="54691DE3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t>Տեղամասերում շինարարական աղբը կուտակված է, թափոնները չեն տեղափոխվել հատուկ հատկացված վայրեր</w:t>
            </w:r>
          </w:p>
        </w:tc>
        <w:tc>
          <w:tcPr>
            <w:tcW w:w="2694" w:type="dxa"/>
          </w:tcPr>
          <w:p w14:paraId="5FAC80DA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77D820E8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 օր</w:t>
            </w:r>
          </w:p>
        </w:tc>
        <w:tc>
          <w:tcPr>
            <w:tcW w:w="1995" w:type="dxa"/>
            <w:vAlign w:val="center"/>
          </w:tcPr>
          <w:p w14:paraId="39734BD5" w14:textId="77777777" w:rsidR="00D82762" w:rsidRPr="00CF714D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50FC4017" w14:textId="77777777" w:rsidTr="00D82762">
        <w:tc>
          <w:tcPr>
            <w:tcW w:w="567" w:type="dxa"/>
            <w:vAlign w:val="center"/>
          </w:tcPr>
          <w:p w14:paraId="4EA3E834" w14:textId="40716607" w:rsidR="00D82762" w:rsidRPr="00293A69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14:paraId="010FFF51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szCs w:val="22"/>
                <w:lang w:val="hy-AM"/>
              </w:rPr>
              <w:t>Կապալառուի ճամբարում կամ աշխատանքային բազայում առկա չեն սանիտարական պայմաններ</w:t>
            </w:r>
          </w:p>
        </w:tc>
        <w:tc>
          <w:tcPr>
            <w:tcW w:w="2694" w:type="dxa"/>
          </w:tcPr>
          <w:p w14:paraId="5DC27388" w14:textId="77777777" w:rsidR="00D82762" w:rsidRPr="00293A69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293A69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293A69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293A69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07D70F96" w14:textId="77777777" w:rsidR="00D82762" w:rsidRPr="00CF714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 օր</w:t>
            </w:r>
          </w:p>
        </w:tc>
        <w:tc>
          <w:tcPr>
            <w:tcW w:w="1995" w:type="dxa"/>
            <w:vAlign w:val="center"/>
          </w:tcPr>
          <w:p w14:paraId="607DB100" w14:textId="77777777" w:rsidR="00D82762" w:rsidRPr="00CF714D" w:rsidRDefault="00D82762" w:rsidP="003A71B3">
            <w:pPr>
              <w:tabs>
                <w:tab w:val="left" w:pos="1276"/>
              </w:tabs>
              <w:ind w:firstLine="720"/>
              <w:jc w:val="both"/>
              <w:rPr>
                <w:rFonts w:ascii="GHEA Grapalat" w:hAnsi="GHEA Grapalat"/>
                <w:sz w:val="18"/>
                <w:highlight w:val="yellow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6A4BE12F" w14:textId="77777777" w:rsidTr="00D82762">
        <w:tc>
          <w:tcPr>
            <w:tcW w:w="567" w:type="dxa"/>
            <w:vAlign w:val="center"/>
          </w:tcPr>
          <w:p w14:paraId="78338C31" w14:textId="5DB4DAC2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14:paraId="6C962BD5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Կապալառուի ճամբարում կամ աշխատանքային բազայում առկա չեն առաջին բուժօգնության և հակահրդեհային միջոցները </w:t>
            </w:r>
          </w:p>
        </w:tc>
        <w:tc>
          <w:tcPr>
            <w:tcW w:w="2694" w:type="dxa"/>
          </w:tcPr>
          <w:p w14:paraId="581C8A21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59EC08A6" w14:textId="77777777" w:rsidR="00D82762" w:rsidRPr="00911B6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 օր</w:t>
            </w:r>
          </w:p>
        </w:tc>
        <w:tc>
          <w:tcPr>
            <w:tcW w:w="1995" w:type="dxa"/>
            <w:vAlign w:val="center"/>
          </w:tcPr>
          <w:p w14:paraId="4F14C163" w14:textId="77777777" w:rsidR="00D82762" w:rsidRPr="00911B6D" w:rsidRDefault="00D82762" w:rsidP="003A71B3">
            <w:pPr>
              <w:tabs>
                <w:tab w:val="left" w:pos="1276"/>
              </w:tabs>
              <w:jc w:val="both"/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7BFFE293" w14:textId="77777777" w:rsidTr="00D82762">
        <w:tc>
          <w:tcPr>
            <w:tcW w:w="567" w:type="dxa"/>
            <w:vAlign w:val="center"/>
          </w:tcPr>
          <w:p w14:paraId="7C0AA954" w14:textId="72A31EBB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14:paraId="400EF2E0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Շինարարությունում զբաղված ինժեներատեխնիկական, սպասարկման և բանվորական անձնակազմը չեն կրում հատուկ արտահագուստ և տեխնոլոգիական գործընթացներին համապատասխան պաշտպանիչ հանդերձանք (ձեռնոցներ, սաղավարտներ, ակնոցներ և այլն) </w:t>
            </w:r>
          </w:p>
        </w:tc>
        <w:tc>
          <w:tcPr>
            <w:tcW w:w="2694" w:type="dxa"/>
          </w:tcPr>
          <w:p w14:paraId="188862DB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4345191D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 ժամ</w:t>
            </w:r>
          </w:p>
        </w:tc>
        <w:tc>
          <w:tcPr>
            <w:tcW w:w="1995" w:type="dxa"/>
            <w:vAlign w:val="center"/>
          </w:tcPr>
          <w:p w14:paraId="4CE15828" w14:textId="77777777" w:rsidR="00D82762" w:rsidRPr="00911B6D" w:rsidRDefault="00D82762" w:rsidP="003A71B3">
            <w:pPr>
              <w:tabs>
                <w:tab w:val="left" w:pos="1276"/>
              </w:tabs>
              <w:ind w:firstLine="720"/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 ժամ</w:t>
            </w:r>
          </w:p>
        </w:tc>
      </w:tr>
      <w:tr w:rsidR="00D82762" w:rsidRPr="00BB2FDE" w14:paraId="71CCAE4B" w14:textId="77777777" w:rsidTr="00D82762">
        <w:tc>
          <w:tcPr>
            <w:tcW w:w="567" w:type="dxa"/>
            <w:vAlign w:val="center"/>
          </w:tcPr>
          <w:p w14:paraId="22A41EC2" w14:textId="5DC191C2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center"/>
          </w:tcPr>
          <w:p w14:paraId="0D3CCDF9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Շինարարական աշխատանքների ընթացքում չի պահպանվում օդի փոշոտվածության կանխարգելման պահանջները (փոշի առաջացնող աշխատանքների դեպքում շինարարական հրապարակը պարբերաբար չի խոնավեցվում ջրի շիթով և այլն) </w:t>
            </w:r>
          </w:p>
        </w:tc>
        <w:tc>
          <w:tcPr>
            <w:tcW w:w="2694" w:type="dxa"/>
          </w:tcPr>
          <w:p w14:paraId="70B68699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25567DD1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 ժամ</w:t>
            </w:r>
          </w:p>
        </w:tc>
        <w:tc>
          <w:tcPr>
            <w:tcW w:w="1995" w:type="dxa"/>
            <w:vAlign w:val="center"/>
          </w:tcPr>
          <w:p w14:paraId="02257380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67241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1FD25855" w14:textId="77777777" w:rsidTr="00D82762">
        <w:tc>
          <w:tcPr>
            <w:tcW w:w="567" w:type="dxa"/>
            <w:vAlign w:val="center"/>
          </w:tcPr>
          <w:p w14:paraId="54476750" w14:textId="6F0CFC8F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center"/>
          </w:tcPr>
          <w:p w14:paraId="52534067" w14:textId="77777777" w:rsidR="00D82762" w:rsidRDefault="00D82762" w:rsidP="003A71B3">
            <w:pPr>
              <w:pStyle w:val="Default"/>
              <w:rPr>
                <w:rFonts w:ascii="GHEA Grapalat" w:hAnsi="GHEA Grapalat"/>
                <w:sz w:val="18"/>
                <w:szCs w:val="22"/>
                <w:lang w:val="hy-AM"/>
              </w:rPr>
            </w:pPr>
          </w:p>
          <w:p w14:paraId="5EDA8F2D" w14:textId="77777777" w:rsidR="00D82762" w:rsidRPr="00ED334B" w:rsidRDefault="00D82762" w:rsidP="003A71B3">
            <w:pPr>
              <w:pStyle w:val="Default"/>
              <w:rPr>
                <w:rFonts w:ascii="GHEA Grapalat" w:hAnsi="GHEA Grapalat"/>
                <w:sz w:val="18"/>
                <w:szCs w:val="22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Շինարարական </w:t>
            </w:r>
            <w:r>
              <w:rPr>
                <w:rFonts w:ascii="GHEA Grapalat" w:hAnsi="GHEA Grapalat"/>
                <w:sz w:val="18"/>
                <w:szCs w:val="22"/>
                <w:lang w:val="hy-AM"/>
              </w:rPr>
              <w:t xml:space="preserve">սորուն </w:t>
            </w: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>նյութերը և թափոնները չեն տեղափոխվում ծածկված բեռնատարներով</w:t>
            </w:r>
          </w:p>
          <w:p w14:paraId="01B39070" w14:textId="77777777" w:rsidR="00D82762" w:rsidRPr="00ED334B" w:rsidRDefault="00D82762" w:rsidP="003A71B3">
            <w:pPr>
              <w:pStyle w:val="Default"/>
              <w:rPr>
                <w:rFonts w:ascii="GHEA Grapalat" w:hAnsi="GHEA Grapalat"/>
                <w:sz w:val="18"/>
                <w:szCs w:val="22"/>
                <w:lang w:val="hy-AM"/>
              </w:rPr>
            </w:pPr>
          </w:p>
          <w:p w14:paraId="60B8B90E" w14:textId="77777777" w:rsidR="00D82762" w:rsidRPr="002528F7" w:rsidRDefault="00D82762" w:rsidP="003A71B3">
            <w:pPr>
              <w:tabs>
                <w:tab w:val="left" w:pos="1276"/>
              </w:tabs>
              <w:ind w:firstLine="720"/>
              <w:rPr>
                <w:rFonts w:ascii="Arial AM" w:hAnsi="Arial AM" w:cs="Sylfaen"/>
                <w:sz w:val="20"/>
                <w:szCs w:val="20"/>
                <w:lang w:val="hy-AM"/>
              </w:rPr>
            </w:pPr>
          </w:p>
        </w:tc>
        <w:tc>
          <w:tcPr>
            <w:tcW w:w="2694" w:type="dxa"/>
          </w:tcPr>
          <w:p w14:paraId="29A039E9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02DA78BD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485C3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  <w:tc>
          <w:tcPr>
            <w:tcW w:w="1995" w:type="dxa"/>
            <w:vAlign w:val="center"/>
          </w:tcPr>
          <w:p w14:paraId="12569D04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 w:rsidRPr="00485C3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Չի տրամադրվում</w:t>
            </w:r>
          </w:p>
        </w:tc>
      </w:tr>
      <w:tr w:rsidR="00D82762" w:rsidRPr="00BB2FDE" w14:paraId="2F0F0DB6" w14:textId="77777777" w:rsidTr="00D82762">
        <w:tc>
          <w:tcPr>
            <w:tcW w:w="567" w:type="dxa"/>
            <w:vAlign w:val="center"/>
          </w:tcPr>
          <w:p w14:paraId="63936FFF" w14:textId="1FADECFB" w:rsidR="00D82762" w:rsidRPr="00E27E97" w:rsidRDefault="00CD773C" w:rsidP="003A71B3">
            <w:pPr>
              <w:tabs>
                <w:tab w:val="left" w:pos="1276"/>
              </w:tabs>
              <w:rPr>
                <w:rFonts w:asciiTheme="minorHAnsi" w:hAnsiTheme="minorHAnsi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center"/>
          </w:tcPr>
          <w:p w14:paraId="2A3C6F8A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ED334B">
              <w:rPr>
                <w:rFonts w:ascii="GHEA Grapalat" w:hAnsi="GHEA Grapalat"/>
                <w:sz w:val="18"/>
                <w:szCs w:val="22"/>
                <w:lang w:val="hy-AM"/>
              </w:rPr>
              <w:t xml:space="preserve">Շինարարական հրապարակում օգտագործվող շինարարական տեխնիկան և մեքենա-մեխանիզմները բավարար տեխնիկական վիճակում չեն (կան ավելորդ արտանետումներ,  աղմուկ, վառելիքի և քսայուղերի արտահոսք) </w:t>
            </w:r>
          </w:p>
        </w:tc>
        <w:tc>
          <w:tcPr>
            <w:tcW w:w="2694" w:type="dxa"/>
          </w:tcPr>
          <w:p w14:paraId="6B8FDC2B" w14:textId="77777777" w:rsidR="00D82762" w:rsidRPr="002528F7" w:rsidRDefault="00D82762" w:rsidP="003A71B3">
            <w:pPr>
              <w:tabs>
                <w:tab w:val="left" w:pos="1276"/>
              </w:tabs>
              <w:jc w:val="both"/>
              <w:rPr>
                <w:rFonts w:ascii="Arial AM" w:hAnsi="Arial AM" w:cs="Sylfaen"/>
                <w:sz w:val="20"/>
                <w:szCs w:val="20"/>
                <w:lang w:val="hy-AM"/>
              </w:rPr>
            </w:pPr>
            <w:r w:rsidRPr="00911B6D">
              <w:rPr>
                <w:rFonts w:ascii="GHEA Grapalat" w:hAnsi="GHEA Grapalat"/>
                <w:sz w:val="18"/>
                <w:lang w:val="hy-AM"/>
              </w:rPr>
              <w:t xml:space="preserve">Գանձվում է տուգանք՝ պայմանագրով սահմանված ընդհանուր գնի </w:t>
            </w:r>
            <w:r w:rsidRPr="00911B6D">
              <w:rPr>
                <w:rFonts w:ascii="GHEA Grapalat" w:hAnsi="GHEA Grapalat" w:cs="Cambria Math"/>
                <w:sz w:val="18"/>
                <w:lang w:val="hy-AM"/>
              </w:rPr>
              <w:t>0,5</w:t>
            </w:r>
            <w:r w:rsidRPr="00911B6D">
              <w:rPr>
                <w:rFonts w:ascii="GHEA Grapalat" w:hAnsi="GHEA Grapalat"/>
                <w:sz w:val="18"/>
                <w:lang w:val="hy-AM"/>
              </w:rPr>
              <w:t xml:space="preserve"> տոկոսի չափով</w:t>
            </w:r>
          </w:p>
        </w:tc>
        <w:tc>
          <w:tcPr>
            <w:tcW w:w="1134" w:type="dxa"/>
            <w:vAlign w:val="center"/>
          </w:tcPr>
          <w:p w14:paraId="08FE5210" w14:textId="77777777" w:rsidR="00D82762" w:rsidRPr="00911B6D" w:rsidRDefault="00D82762" w:rsidP="003A71B3">
            <w:pPr>
              <w:tabs>
                <w:tab w:val="left" w:pos="1276"/>
              </w:tabs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24 ժամ</w:t>
            </w:r>
          </w:p>
        </w:tc>
        <w:tc>
          <w:tcPr>
            <w:tcW w:w="1995" w:type="dxa"/>
            <w:vAlign w:val="center"/>
          </w:tcPr>
          <w:p w14:paraId="1F9EEDA1" w14:textId="77777777" w:rsidR="00D82762" w:rsidRPr="00911B6D" w:rsidRDefault="00D82762" w:rsidP="003A71B3">
            <w:pPr>
              <w:tabs>
                <w:tab w:val="left" w:pos="1276"/>
              </w:tabs>
              <w:ind w:firstLine="720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4ժամ</w:t>
            </w:r>
          </w:p>
        </w:tc>
      </w:tr>
    </w:tbl>
    <w:p w14:paraId="6F8DB8E2" w14:textId="77777777" w:rsidR="00D82762" w:rsidRPr="002528F7" w:rsidRDefault="00D82762" w:rsidP="00D82762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</w:p>
    <w:p w14:paraId="0E7D6C8A" w14:textId="77777777" w:rsidR="00AE446F" w:rsidRPr="002528F7" w:rsidRDefault="00AE446F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</w:p>
    <w:p w14:paraId="36B432E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6.6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Պայամանագրով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չնախատեսված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դեպքերում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իրենց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ոչ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3A129C0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lastRenderedPageBreak/>
        <w:t>6.7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Տույժերի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Arial"/>
          <w:sz w:val="20"/>
          <w:szCs w:val="20"/>
          <w:lang w:val="hy-AM"/>
        </w:rPr>
        <w:t>)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տուգանքների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վճարումը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ազատում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իրենց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կատարելուց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Arial AM" w:hAnsi="Arial AM"/>
          <w:sz w:val="20"/>
          <w:szCs w:val="20"/>
          <w:lang w:val="hy-AM"/>
        </w:rPr>
        <w:tab/>
      </w:r>
    </w:p>
    <w:p w14:paraId="76F8313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</w:p>
    <w:p w14:paraId="2A845303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7.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ԱՆՀԱՂԹԱՀԱՐԵԼԻ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ՈՒԺԻ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ԱԶԴԵՑՈՒԹՅՈՒՆԸ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ՖՈՐՍ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ՄԱԺՈՐ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>)</w:t>
      </w:r>
    </w:p>
    <w:p w14:paraId="317159B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ամբողջությամբ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մասնակիորեն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ազատվում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եղել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անհաղթահարելի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ուժի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ազդեցության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հետևանքով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կնքելուց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հետո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/>
        </w:rPr>
        <w:t>չէին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կանխատեսել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կանխարգելել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Այդպիսի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իրավիճակներ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երկրաշարժը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ջրհեղեղը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հրդեհը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պատերազմը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ռազմական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արտակարգ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դրություն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հայտարարելը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քաղաքական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հուզումները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գործադուլները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հաղորդակցության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դադարեցումը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պետական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մարմինների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որոնք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անհնարին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դարձնում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կատարումը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արտակարգ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ուժի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ազդեցությունը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շարունակվում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3 (</w:t>
      </w:r>
      <w:r w:rsidRPr="002528F7">
        <w:rPr>
          <w:rFonts w:ascii="Sylfaen" w:hAnsi="Sylfaen" w:cs="Sylfaen"/>
          <w:sz w:val="20"/>
          <w:szCs w:val="20"/>
          <w:lang w:val="hy-AM"/>
        </w:rPr>
        <w:t>երեք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ամսից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ավելի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նախապես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տեղյակ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պահելով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մյուս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648B306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ab/>
      </w:r>
    </w:p>
    <w:p w14:paraId="4ACC8302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8.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ԱՅԼ</w:t>
      </w:r>
      <w:r w:rsidRPr="002528F7">
        <w:rPr>
          <w:rFonts w:ascii="Arial AM" w:hAnsi="Arial AM" w:cs="Arial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ՊԱՅՄԱՆՆԵՐ</w:t>
      </w:r>
    </w:p>
    <w:p w14:paraId="22CAC848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8.1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ուժի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մեջ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մտնում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ստորագրման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պահից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ստանձնած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ողջ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կատարումը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</w:p>
    <w:p w14:paraId="587242DA" w14:textId="6D91DCD4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պարտականությունների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ՀՀ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ֆինանսների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նախարարության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հաշվառված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լինելու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հանգամանքը</w:t>
      </w:r>
      <w:r w:rsidR="00742B5B"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742B5B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29"/>
      </w:r>
    </w:p>
    <w:p w14:paraId="327B9716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8.2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կողմի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վճարային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դադարել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հակընդդեմ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հաշվանցով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առանց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կնիքով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հաստատված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համաձայնության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փոխանցվել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առանց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պարտապան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համաձայնության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</w:p>
    <w:p w14:paraId="4A60046D" w14:textId="77777777" w:rsidR="00F02279" w:rsidRPr="002528F7" w:rsidRDefault="00F02279" w:rsidP="00F02279">
      <w:pPr>
        <w:tabs>
          <w:tab w:val="left" w:pos="72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ab/>
        <w:t xml:space="preserve">8.3 </w:t>
      </w:r>
      <w:r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երբ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հսկողության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վերահսկողության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բողոքների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քննության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արձանագրվում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գործընթացում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ներկայացրել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կեղծ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փաստաթղթեր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),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վերջինիս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ընտրված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ճանաչելու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որոշումը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համապատասխանում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հիմքերն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գալուց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հետո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միակողմանիորեն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լուծու</w:t>
      </w:r>
      <w:r w:rsidR="004A1CC7" w:rsidRPr="002528F7">
        <w:rPr>
          <w:rFonts w:ascii="Sylfaen" w:hAnsi="Sylfaen" w:cs="Sylfaen"/>
          <w:sz w:val="20"/>
          <w:szCs w:val="20"/>
          <w:lang w:val="hy-AM"/>
        </w:rPr>
        <w:t>մ</w:t>
      </w:r>
      <w:r w:rsidR="004A1CC7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արձանագրված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խախտումները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հայտնի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լինելու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գնումների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կհանդիսանային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չկնքելու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համար։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հետևանքով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առաջացող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վնասների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թողնված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օգուտի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ռիսկը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իսկ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վերջինս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փոխհատուցել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մեղքով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վնասներն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է։</w:t>
      </w:r>
    </w:p>
    <w:p w14:paraId="6096B6D7" w14:textId="77777777" w:rsidR="00F02279" w:rsidRPr="002528F7" w:rsidRDefault="00F02279" w:rsidP="00F02279">
      <w:pPr>
        <w:tabs>
          <w:tab w:val="left" w:pos="1276"/>
        </w:tabs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          8.4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քննության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դատարաններում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10F14FD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8.5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փոփոխություններ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լրացումներ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կատարվել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փոխադարձ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համաձայնագիր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կհանդիսանա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անբաժանելի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</w:p>
    <w:p w14:paraId="1491B17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Արգելվում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իսկ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գինը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գործոնային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տարիներին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համաձայնագրում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այնպիսի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փոփոխություններ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որոնք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հանգեցնում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գնվող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ծավալների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ձեռք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բերվող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միավորի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արհեստական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փոփոխման։</w:t>
      </w:r>
    </w:p>
    <w:p w14:paraId="3453114E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անկախ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ազդեցությամբ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կառավարությունը։</w:t>
      </w:r>
    </w:p>
    <w:p w14:paraId="71CBB1B4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8.6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ենթակապալի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2E6D3476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1)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ոչ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2E826644" w14:textId="2429B5B6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2)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գրավոր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տեղեկացնում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Պատվիրատուին՝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տրամադրելով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ենթակապալի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պատճենը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հանդիսացող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տվյալները՝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փոփոխությունը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կատարվելու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հինգ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ընթացքում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742B5B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30"/>
      </w:r>
    </w:p>
    <w:p w14:paraId="5B99F88C" w14:textId="1C53697A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8.7 </w:t>
      </w:r>
      <w:r w:rsidRPr="002528F7">
        <w:rPr>
          <w:rFonts w:ascii="Sylfaen" w:hAnsi="Sylfaen" w:cs="Sylfaen"/>
          <w:sz w:val="20"/>
          <w:szCs w:val="20"/>
          <w:lang w:val="hy-AM"/>
        </w:rPr>
        <w:t>Եթե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իրականացվում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համատեղ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կոնսորցիումի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ապա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մասնակիցները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համատեղ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համապարտ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կոնսորցիումի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անդամի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կոնսորցիումից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դուրս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գալու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միակողմանիորեն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lastRenderedPageBreak/>
        <w:t>կոնսորցիումի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անդամների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կիրառվում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պատասխանատվության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միջոցները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742B5B" w:rsidRPr="002528F7">
        <w:rPr>
          <w:rStyle w:val="af6"/>
          <w:rFonts w:ascii="Arial AM" w:hAnsi="Arial AM" w:cs="Sylfaen"/>
          <w:sz w:val="20"/>
          <w:szCs w:val="20"/>
          <w:lang w:val="hy-AM"/>
        </w:rPr>
        <w:footnoteReference w:id="31"/>
      </w:r>
    </w:p>
    <w:p w14:paraId="3CE0F564" w14:textId="061D5FB2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sz w:val="20"/>
          <w:szCs w:val="20"/>
          <w:lang w:val="pt-BR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>8.8</w:t>
      </w:r>
      <w:r w:rsidRPr="002528F7">
        <w:rPr>
          <w:rFonts w:ascii="Arial AM" w:hAnsi="Arial AM" w:cs="Times Armenia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երկարաձգվել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լրանալը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առաջարկության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առկայության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մոտ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վերացել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օգտագործման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պահանջը</w:t>
      </w:r>
      <w:r w:rsidRPr="002528F7">
        <w:rPr>
          <w:rFonts w:ascii="Arial AM" w:hAnsi="Arial AM" w:cs="Sylfaen"/>
          <w:sz w:val="20"/>
          <w:szCs w:val="20"/>
          <w:lang w:val="hy-AM"/>
        </w:rPr>
        <w:t>,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իսկ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առաջարկությունը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ներկայացվել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է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ոչ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ուշ</w:t>
      </w:r>
      <w:r w:rsidRPr="002528F7">
        <w:rPr>
          <w:rFonts w:ascii="Arial AM" w:hAnsi="Arial AM" w:cs="Sylfaen"/>
          <w:sz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lang w:val="hy-AM"/>
        </w:rPr>
        <w:t>քան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սկզբանե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աշխատանքների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համար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ժամկետը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լրանալուց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առնվազն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="002E57FD" w:rsidRPr="002528F7">
        <w:rPr>
          <w:rFonts w:ascii="Arial AM" w:hAnsi="Arial AM" w:cs="Sylfaen"/>
          <w:sz w:val="20"/>
          <w:lang w:val="hy-AM"/>
        </w:rPr>
        <w:t xml:space="preserve">7  </w:t>
      </w:r>
      <w:r w:rsidRPr="002528F7">
        <w:rPr>
          <w:rFonts w:ascii="Sylfaen" w:hAnsi="Sylfaen" w:cs="Sylfaen"/>
          <w:sz w:val="20"/>
          <w:lang w:val="hy-AM"/>
        </w:rPr>
        <w:t>օրացուցային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օր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առաջ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երկարաձգվել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անգամ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մինչև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30 </w:t>
      </w:r>
      <w:r w:rsidRPr="002528F7">
        <w:rPr>
          <w:rFonts w:ascii="Sylfaen" w:hAnsi="Sylfaen" w:cs="Sylfaen"/>
          <w:sz w:val="20"/>
          <w:szCs w:val="20"/>
          <w:lang w:val="hy-AM"/>
        </w:rPr>
        <w:t>օրացուցային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բայց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ոչ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քան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ժամկետն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1D32D1B3" w14:textId="77777777" w:rsidR="00F02279" w:rsidRPr="002528F7" w:rsidRDefault="00F02279" w:rsidP="00F02279">
      <w:pPr>
        <w:tabs>
          <w:tab w:val="left" w:pos="720"/>
        </w:tabs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ab/>
        <w:t>8.9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պայմաններում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օգուտները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(</w:t>
      </w:r>
      <w:r w:rsidRPr="002528F7">
        <w:rPr>
          <w:rFonts w:ascii="Sylfaen" w:hAnsi="Sylfaen" w:cs="Sylfaen"/>
          <w:sz w:val="20"/>
          <w:szCs w:val="20"/>
          <w:lang w:val="hy-AM"/>
        </w:rPr>
        <w:t>խնայողություններ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)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վնասները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տվյալ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օգուտը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կրած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վնասն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են։</w:t>
      </w:r>
    </w:p>
    <w:p w14:paraId="41A387BC" w14:textId="77777777" w:rsidR="00F02279" w:rsidRPr="002528F7" w:rsidRDefault="00F02279" w:rsidP="00F02279">
      <w:pPr>
        <w:tabs>
          <w:tab w:val="left" w:pos="720"/>
        </w:tabs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        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երրորդ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անձանց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ներառյալ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կնքած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գործարքները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դրանցից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բխող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դուրս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կարգավորման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դաշտից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ազդել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արդյունքն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ընդունելու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վրա։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գործարքների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դրանցից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բխող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հարաբերությունները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կարգավորվում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այդ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գործարքների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հարաբերությունները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կարգավորող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նորմերով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դրանց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պատասխանատու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Կապալառուն։</w:t>
      </w:r>
    </w:p>
    <w:p w14:paraId="399B0A9E" w14:textId="77777777" w:rsidR="00F02279" w:rsidRPr="002528F7" w:rsidRDefault="00F02279" w:rsidP="00F02279">
      <w:pPr>
        <w:tabs>
          <w:tab w:val="left" w:pos="72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ab/>
        <w:t xml:space="preserve">8.10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փոփոխվել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</w:t>
      </w:r>
      <w:r w:rsidRPr="002528F7">
        <w:rPr>
          <w:rFonts w:ascii="Arial AM" w:hAnsi="Arial AM" w:cs="Sylfaen"/>
          <w:sz w:val="20"/>
          <w:szCs w:val="20"/>
          <w:lang w:val="hy-AM"/>
        </w:rPr>
        <w:softHyphen/>
      </w:r>
      <w:r w:rsidRPr="002528F7">
        <w:rPr>
          <w:rFonts w:ascii="Sylfaen" w:hAnsi="Sylfaen" w:cs="Sylfaen"/>
          <w:sz w:val="20"/>
          <w:szCs w:val="20"/>
          <w:lang w:val="hy-AM"/>
        </w:rPr>
        <w:t>վորու</w:t>
      </w:r>
      <w:r w:rsidRPr="002528F7">
        <w:rPr>
          <w:rFonts w:ascii="Arial AM" w:hAnsi="Arial AM" w:cs="Sylfaen"/>
          <w:sz w:val="20"/>
          <w:szCs w:val="20"/>
          <w:lang w:val="hy-AM"/>
        </w:rPr>
        <w:softHyphen/>
      </w:r>
      <w:r w:rsidRPr="002528F7">
        <w:rPr>
          <w:rFonts w:ascii="Sylfaen" w:hAnsi="Sylfaen" w:cs="Sylfaen"/>
          <w:sz w:val="20"/>
          <w:szCs w:val="20"/>
          <w:lang w:val="hy-AM"/>
        </w:rPr>
        <w:t>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հետևանքով</w:t>
      </w:r>
      <w:r w:rsidRPr="002528F7" w:rsidDel="00591DE3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փոխադարձ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համաձայնությամբ՝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բացառությամբ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անհրաժեշտ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ֆինանսական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հատկացումների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նվազեցման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Ընդ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փոխադարձ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անհրաժեշտ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ձեռք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բերել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նախքան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օրենսդրությամբ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անհրաժեշտ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ֆինանսական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հատկացումների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նվազեցումը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0BF328A4" w14:textId="77777777" w:rsidR="004A1CC7" w:rsidRPr="002528F7" w:rsidRDefault="00F02279" w:rsidP="004A1CC7">
      <w:pPr>
        <w:ind w:firstLine="567"/>
        <w:jc w:val="both"/>
        <w:rPr>
          <w:rFonts w:ascii="Arial AM" w:hAnsi="Arial AM"/>
          <w:sz w:val="20"/>
          <w:szCs w:val="20"/>
          <w:lang w:val="hy-AM" w:eastAsia="ru-RU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ab/>
        <w:t xml:space="preserve">8.11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ստանձնած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պարտավորությունները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չկատա</w:t>
      </w:r>
      <w:r w:rsidRPr="002528F7">
        <w:rPr>
          <w:rFonts w:ascii="Arial AM" w:hAnsi="Arial AM" w:cs="Sylfaen"/>
          <w:sz w:val="20"/>
          <w:szCs w:val="20"/>
          <w:lang w:val="hy-AM"/>
        </w:rPr>
        <w:softHyphen/>
      </w:r>
      <w:r w:rsidRPr="002528F7">
        <w:rPr>
          <w:rFonts w:ascii="Sylfaen" w:hAnsi="Sylfaen" w:cs="Sylfaen"/>
          <w:sz w:val="20"/>
          <w:szCs w:val="20"/>
          <w:lang w:val="hy-AM"/>
        </w:rPr>
        <w:t>րելու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ոչ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կատարելու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հիմքով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ամբողջությամբ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մասնակի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ծանուցումը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www.procurement.am </w:t>
      </w:r>
      <w:r w:rsidRPr="002528F7">
        <w:rPr>
          <w:rFonts w:ascii="Sylfaen" w:hAnsi="Sylfaen" w:cs="Sylfaen"/>
          <w:sz w:val="20"/>
          <w:szCs w:val="20"/>
          <w:lang w:val="hy-AM"/>
        </w:rPr>
        <w:t>հասցեով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գործող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ինտերնետային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կայքի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Arial AM"/>
          <w:sz w:val="20"/>
          <w:szCs w:val="20"/>
          <w:lang w:val="hy-AM"/>
        </w:rPr>
        <w:t>«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Պայմանագրերը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ծանուցումներ</w:t>
      </w:r>
      <w:r w:rsidRPr="002528F7">
        <w:rPr>
          <w:rFonts w:ascii="Arial AM" w:hAnsi="Arial AM" w:cs="Arial AM"/>
          <w:sz w:val="20"/>
          <w:szCs w:val="20"/>
          <w:lang w:val="hy-AM"/>
        </w:rPr>
        <w:t>»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բաժնում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նշելով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ամսաթիվը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լուծելու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վերաբերյալ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համարվում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պատշաճ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ծանուցված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ծանուցումը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կետով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սահմանված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հրապարակվելուն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հաջորդող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օրվանից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  <w:r w:rsidR="004A1CC7"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Պայմանագիրն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կամ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միակողմանի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լուծելու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մասին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ծանուցումը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տեղեկագրում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հրապարակվելու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օրը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Պատվիրատուն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այն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ուղարկվում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նաև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Կապալառուի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էլեկտրոնային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4A1CC7" w:rsidRPr="002528F7">
        <w:rPr>
          <w:rFonts w:ascii="Sylfaen" w:hAnsi="Sylfaen" w:cs="Sylfaen"/>
          <w:sz w:val="20"/>
          <w:szCs w:val="20"/>
          <w:lang w:val="hy-AM" w:eastAsia="ru-RU"/>
        </w:rPr>
        <w:t>փոստին</w:t>
      </w:r>
      <w:r w:rsidR="004A1CC7" w:rsidRPr="002528F7">
        <w:rPr>
          <w:rFonts w:ascii="Arial AM" w:hAnsi="Arial AM"/>
          <w:sz w:val="20"/>
          <w:szCs w:val="20"/>
          <w:lang w:val="hy-AM" w:eastAsia="ru-RU"/>
        </w:rPr>
        <w:t>:</w:t>
      </w:r>
    </w:p>
    <w:p w14:paraId="0A6ADBDF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Times Armenian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>8.12</w:t>
      </w:r>
      <w:r w:rsidRPr="002528F7">
        <w:rPr>
          <w:rFonts w:ascii="Arial AM" w:hAnsi="Arial AM"/>
          <w:sz w:val="20"/>
          <w:szCs w:val="20"/>
          <w:lang w:val="hy-AM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կապակցությամբ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ծագած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բանակցությունների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միջոցով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ձեռք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չբերելու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դեպքում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վեճերը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լուծվում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դատական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կարգով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4081A7A5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/>
          <w:sz w:val="20"/>
          <w:szCs w:val="20"/>
          <w:lang w:val="hy-AM"/>
        </w:rPr>
        <w:t xml:space="preserve">8.13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պայմանագիրը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____ </w:t>
      </w:r>
      <w:r w:rsidRPr="002528F7">
        <w:rPr>
          <w:rFonts w:ascii="Sylfaen" w:hAnsi="Sylfaen" w:cs="Sylfaen"/>
          <w:sz w:val="20"/>
          <w:szCs w:val="20"/>
          <w:lang w:val="hy-AM"/>
        </w:rPr>
        <w:t>էջից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կնքվում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երկու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օրինակից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որոնք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ունեն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հավասարազոր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իրավաբանական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ուժ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տրվում</w:t>
      </w:r>
      <w:r w:rsidRPr="002528F7">
        <w:rPr>
          <w:rFonts w:ascii="Arial AM" w:hAnsi="Arial AM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մեկական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օրինակ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N 1, N 2, N 3, 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N 4 </w:t>
      </w:r>
      <w:r w:rsidRPr="002528F7">
        <w:rPr>
          <w:rFonts w:ascii="Sylfaen" w:hAnsi="Sylfaen" w:cs="Sylfaen"/>
          <w:sz w:val="20"/>
          <w:szCs w:val="20"/>
          <w:lang w:val="hy-AM"/>
        </w:rPr>
        <w:t>և</w:t>
      </w:r>
      <w:r w:rsidRPr="002528F7">
        <w:rPr>
          <w:rFonts w:ascii="Arial AM" w:hAnsi="Arial AM" w:cs="Arial"/>
          <w:sz w:val="20"/>
          <w:szCs w:val="20"/>
          <w:lang w:val="hy-AM"/>
        </w:rPr>
        <w:t xml:space="preserve"> N 4.1 </w:t>
      </w:r>
      <w:r w:rsidRPr="002528F7">
        <w:rPr>
          <w:rFonts w:ascii="Sylfaen" w:hAnsi="Sylfaen" w:cs="Sylfaen"/>
          <w:sz w:val="20"/>
          <w:szCs w:val="20"/>
          <w:lang w:val="hy-AM"/>
        </w:rPr>
        <w:t>հավելվածները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համարվում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են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անբաժանելի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մասը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4909302B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 xml:space="preserve">8.14 </w:t>
      </w: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հետ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կապված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/>
        </w:rPr>
        <w:t>հարաբերությունների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նկատմամբ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կիրառվում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Հայաստանի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Հանրապետության</w:t>
      </w:r>
      <w:r w:rsidRPr="002528F7">
        <w:rPr>
          <w:rFonts w:ascii="Arial AM" w:hAnsi="Arial AM" w:cs="Times Armenia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իրավունքը</w:t>
      </w:r>
      <w:r w:rsidRPr="002528F7">
        <w:rPr>
          <w:rFonts w:ascii="Tahoma" w:hAnsi="Tahoma" w:cs="Tahoma"/>
          <w:sz w:val="20"/>
          <w:szCs w:val="20"/>
          <w:lang w:val="hy-AM"/>
        </w:rPr>
        <w:t>։</w:t>
      </w:r>
    </w:p>
    <w:p w14:paraId="0089C98D" w14:textId="0AABC325" w:rsidR="00F13444" w:rsidRPr="002528F7" w:rsidRDefault="00F02279" w:rsidP="00F02279">
      <w:pPr>
        <w:ind w:firstLine="708"/>
        <w:jc w:val="both"/>
        <w:rPr>
          <w:rFonts w:ascii="Arial AM" w:hAnsi="Arial AM"/>
          <w:sz w:val="20"/>
          <w:szCs w:val="20"/>
          <w:vertAlign w:val="superscript"/>
          <w:lang w:val="hy-AM" w:eastAsia="ru-RU"/>
        </w:rPr>
      </w:pPr>
      <w:r w:rsidRPr="002528F7">
        <w:rPr>
          <w:rFonts w:ascii="Arial AM" w:hAnsi="Arial AM"/>
          <w:sz w:val="20"/>
          <w:szCs w:val="20"/>
          <w:lang w:val="hy-AM" w:eastAsia="ru-RU"/>
        </w:rPr>
        <w:t xml:space="preserve">8.15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նախատեսված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աշխատանքների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կատարումն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իրականացվում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այդ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նպատակով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միջոցների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առկայության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և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դրա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հիման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վրա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միջև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համապատասխան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համաձայնագրի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կնքման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միջոցով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Պայմանագիրը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լուծվում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եթե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այն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կնքելու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օրվան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հաջորդող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վեց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ամսվա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ընթացքում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այդ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նպատակով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կատարման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միջոցներ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չեն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նախատեսվում</w:t>
      </w:r>
      <w:r w:rsidRPr="002528F7">
        <w:rPr>
          <w:rFonts w:ascii="Arial AM" w:hAnsi="Arial AM"/>
          <w:sz w:val="20"/>
          <w:szCs w:val="20"/>
          <w:lang w:val="hy-AM" w:eastAsia="ru-RU"/>
        </w:rPr>
        <w:t>: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Ընդ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յուրաքանչյուր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հաջորդ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համաձայնագիրը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կնքելու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միջոցների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նախատեսման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սույն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կետով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տրված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վեցամսյա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ժամանակահատվածի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հաշվարկը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սկսվում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նախորդ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համաձայնագրով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աշխատանքի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կատարման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արդյունքը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ողջ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ծավալով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պատվիրատուի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ընդունվելու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D3483" w:rsidRPr="002528F7">
        <w:rPr>
          <w:rFonts w:ascii="Sylfaen" w:hAnsi="Sylfaen" w:cs="Sylfaen"/>
          <w:sz w:val="20"/>
          <w:szCs w:val="20"/>
          <w:lang w:val="hy-AM" w:eastAsia="ru-RU"/>
        </w:rPr>
        <w:t>օրվանից</w:t>
      </w:r>
      <w:r w:rsidR="00AD3483" w:rsidRPr="002528F7">
        <w:rPr>
          <w:rFonts w:ascii="Arial AM" w:hAnsi="Arial AM"/>
          <w:sz w:val="20"/>
          <w:szCs w:val="20"/>
          <w:lang w:val="hy-AM" w:eastAsia="ru-RU"/>
        </w:rPr>
        <w:t xml:space="preserve">: 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Եթե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կատարման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հատկացված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միջոցների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չափը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գերազանցում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գնումների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բազային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միավորի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975F7D" w:rsidRPr="002528F7">
        <w:rPr>
          <w:rFonts w:ascii="Sylfaen" w:hAnsi="Sylfaen" w:cs="Sylfaen"/>
          <w:sz w:val="20"/>
          <w:szCs w:val="20"/>
          <w:lang w:val="hy-AM" w:eastAsia="ru-RU"/>
        </w:rPr>
        <w:t>քսանհինգ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պատիկը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ապա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Պատվիրատուի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համաձայնագիր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կկնքվի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եթե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Կապալառուի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տուժանքի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ձևով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ներկայացված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որակավորման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և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ապահովում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ներ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փոխարինվում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են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երաշխիքով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կանխիկ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փողով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հաշվի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առնելով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ՀՀ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կառավարության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2017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թվականի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մայիսի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4-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N 526-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որոշման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N 1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հավելվածի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32-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րդ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կետի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>1-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ին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ենթակետի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34164E" w:rsidRPr="002528F7">
        <w:rPr>
          <w:rFonts w:ascii="Arial AM" w:hAnsi="Arial AM" w:cs="Arial AM"/>
          <w:sz w:val="20"/>
          <w:szCs w:val="20"/>
          <w:lang w:val="hy-AM" w:eastAsia="ru-RU"/>
        </w:rPr>
        <w:t>«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գ</w:t>
      </w:r>
      <w:r w:rsidR="0034164E" w:rsidRPr="002528F7">
        <w:rPr>
          <w:rFonts w:ascii="Arial AM" w:hAnsi="Arial AM" w:cs="Arial AM"/>
          <w:sz w:val="20"/>
          <w:szCs w:val="20"/>
          <w:lang w:val="hy-AM" w:eastAsia="ru-RU"/>
        </w:rPr>
        <w:t>»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և</w:t>
      </w:r>
      <w:r w:rsidR="0034164E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Arial AM" w:hAnsi="Arial AM"/>
          <w:sz w:val="20"/>
          <w:szCs w:val="20"/>
          <w:lang w:val="hy-AM" w:eastAsia="ru-RU"/>
        </w:rPr>
        <w:t>1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>7</w:t>
      </w:r>
      <w:r w:rsidRPr="002528F7">
        <w:rPr>
          <w:rFonts w:ascii="Arial AM" w:hAnsi="Arial AM"/>
          <w:sz w:val="20"/>
          <w:szCs w:val="20"/>
          <w:lang w:val="hy-AM" w:eastAsia="ru-RU"/>
        </w:rPr>
        <w:t>-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րդ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ենթակետի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Arial AM" w:hAnsi="Arial AM" w:cs="Arial AM"/>
          <w:sz w:val="20"/>
          <w:szCs w:val="20"/>
          <w:lang w:val="hy-AM" w:eastAsia="ru-RU"/>
        </w:rPr>
        <w:t>«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բ</w:t>
      </w:r>
      <w:r w:rsidRPr="002528F7">
        <w:rPr>
          <w:rFonts w:ascii="Arial AM" w:hAnsi="Arial AM" w:cs="Arial AM"/>
          <w:sz w:val="20"/>
          <w:szCs w:val="20"/>
          <w:lang w:val="hy-AM" w:eastAsia="ru-RU"/>
        </w:rPr>
        <w:t>»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պարբերութ</w:t>
      </w:r>
      <w:r w:rsidR="0034164E" w:rsidRPr="002528F7">
        <w:rPr>
          <w:rFonts w:ascii="Sylfaen" w:hAnsi="Sylfaen" w:cs="Sylfaen"/>
          <w:sz w:val="20"/>
          <w:szCs w:val="20"/>
          <w:lang w:val="hy-AM" w:eastAsia="ru-RU"/>
        </w:rPr>
        <w:t>յունների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պահանջները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: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Ընդ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Կապալառուն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համաձայնագիրը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կնքում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իսկ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տուժանքի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ձևով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ներկայացված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որակավորման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և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ապահով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ումների</w:t>
      </w:r>
      <w:r w:rsidR="00A61F96"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փոխարինման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դեպքում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նաև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նոր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ապահովում</w:t>
      </w:r>
      <w:r w:rsidR="00A61F96" w:rsidRPr="002528F7">
        <w:rPr>
          <w:rFonts w:ascii="Sylfaen" w:hAnsi="Sylfaen" w:cs="Sylfaen"/>
          <w:sz w:val="20"/>
          <w:szCs w:val="20"/>
          <w:lang w:val="hy-AM" w:eastAsia="ru-RU"/>
        </w:rPr>
        <w:t>ներ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Պատվիրատուին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ներկայացնում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համաձայնագիր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կնքելու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ծանուցումը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ստանալու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օրվանից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տասնհինգ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աշխատանքային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օրվա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ընթացքում։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Հակառակ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դեպքում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պայմանագիրը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Պատվիրատուի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կողմից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միակողմանիորեն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լուծվում</w:t>
      </w:r>
      <w:r w:rsidRPr="002528F7">
        <w:rPr>
          <w:rFonts w:ascii="Arial AM" w:hAnsi="Arial AM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2528F7">
        <w:rPr>
          <w:rFonts w:ascii="Arial AM" w:hAnsi="Arial AM"/>
          <w:sz w:val="20"/>
          <w:szCs w:val="20"/>
          <w:lang w:val="hy-AM" w:eastAsia="ru-RU"/>
        </w:rPr>
        <w:t>:</w:t>
      </w:r>
      <w:r w:rsidR="00742B5B" w:rsidRPr="002528F7">
        <w:rPr>
          <w:rStyle w:val="af6"/>
          <w:rFonts w:ascii="Arial AM" w:hAnsi="Arial AM"/>
          <w:sz w:val="20"/>
          <w:szCs w:val="20"/>
          <w:lang w:val="hy-AM" w:eastAsia="ru-RU"/>
        </w:rPr>
        <w:footnoteReference w:id="32"/>
      </w:r>
    </w:p>
    <w:p w14:paraId="4105D73A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 w:cs="Sylfaen"/>
          <w:i/>
          <w:sz w:val="22"/>
          <w:szCs w:val="22"/>
          <w:lang w:val="hy-AM"/>
        </w:rPr>
      </w:pPr>
    </w:p>
    <w:p w14:paraId="181E9DF9" w14:textId="77777777" w:rsidR="00F02279" w:rsidRPr="002528F7" w:rsidRDefault="00F02279" w:rsidP="00F02279">
      <w:pPr>
        <w:ind w:firstLine="709"/>
        <w:jc w:val="both"/>
        <w:rPr>
          <w:rFonts w:ascii="Arial AM" w:hAnsi="Arial AM"/>
          <w:b/>
          <w:lang w:val="hy-AM"/>
        </w:rPr>
      </w:pPr>
    </w:p>
    <w:p w14:paraId="699F067D" w14:textId="77777777" w:rsidR="00F02279" w:rsidRPr="002528F7" w:rsidRDefault="00F02279" w:rsidP="00F02279">
      <w:pPr>
        <w:ind w:firstLine="709"/>
        <w:jc w:val="both"/>
        <w:rPr>
          <w:rFonts w:ascii="Arial AM" w:hAnsi="Arial AM" w:cs="Sylfaen"/>
          <w:b/>
          <w:sz w:val="20"/>
          <w:szCs w:val="20"/>
          <w:lang w:val="hy-AM"/>
        </w:rPr>
      </w:pPr>
      <w:r w:rsidRPr="002528F7">
        <w:rPr>
          <w:rFonts w:ascii="Arial AM" w:hAnsi="Arial AM"/>
          <w:b/>
          <w:sz w:val="20"/>
          <w:szCs w:val="20"/>
          <w:lang w:val="hy-AM"/>
        </w:rPr>
        <w:t xml:space="preserve">9.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ԿՈՂՄԵՐԻ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ՀԱՍՑԵՆԵՐԸ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ԲԱՆԿԱՅԻՆ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ՎԱՎԵՐԱՊԱՅՄԱՆՆԵՐԸ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ԵՎ</w:t>
      </w:r>
      <w:r w:rsidRPr="002528F7">
        <w:rPr>
          <w:rFonts w:ascii="Arial AM" w:hAnsi="Arial AM" w:cs="Times Armenian"/>
          <w:b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hy-AM"/>
        </w:rPr>
        <w:t>ՍՏՈՐԱԳՐՈՒԹՅՈՒՆՆԵՐԸ</w:t>
      </w:r>
    </w:p>
    <w:p w14:paraId="14C8C99F" w14:textId="77777777" w:rsidR="00F02279" w:rsidRPr="002528F7" w:rsidRDefault="00F02279" w:rsidP="00F02279">
      <w:pPr>
        <w:ind w:firstLine="709"/>
        <w:jc w:val="both"/>
        <w:rPr>
          <w:rFonts w:ascii="Arial AM" w:hAnsi="Arial AM" w:cs="Sylfaen"/>
          <w:b/>
          <w:lang w:val="hy-AM"/>
        </w:rPr>
      </w:pPr>
    </w:p>
    <w:p w14:paraId="75EB94ED" w14:textId="77777777" w:rsidR="00F02279" w:rsidRPr="002528F7" w:rsidRDefault="00F02279" w:rsidP="00F02279">
      <w:pPr>
        <w:ind w:firstLine="709"/>
        <w:jc w:val="both"/>
        <w:rPr>
          <w:rFonts w:ascii="Arial AM" w:hAnsi="Arial AM" w:cs="Sylfaen"/>
          <w:b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02279" w:rsidRPr="002528F7" w14:paraId="1DA15631" w14:textId="77777777" w:rsidTr="00545BDE">
        <w:trPr>
          <w:jc w:val="center"/>
        </w:trPr>
        <w:tc>
          <w:tcPr>
            <w:tcW w:w="4536" w:type="dxa"/>
          </w:tcPr>
          <w:p w14:paraId="69BD42D4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sz w:val="20"/>
                <w:szCs w:val="20"/>
                <w:lang w:val="nb-NO"/>
              </w:rPr>
            </w:pPr>
            <w:r w:rsidRPr="002528F7">
              <w:rPr>
                <w:rFonts w:ascii="Sylfaen" w:hAnsi="Sylfaen" w:cs="Sylfaen"/>
                <w:b/>
                <w:bCs/>
                <w:sz w:val="20"/>
                <w:szCs w:val="20"/>
                <w:lang w:val="nb-NO"/>
              </w:rPr>
              <w:t>ՊԱՏՎԻՐԱՏՈՒ</w:t>
            </w:r>
          </w:p>
          <w:p w14:paraId="6BA3F80B" w14:textId="77777777" w:rsidR="00AA7AB1" w:rsidRPr="00C44EC4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ՀՀ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Արմավիրի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մարզի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Արաքսի </w:t>
            </w: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համայնքապետարան</w:t>
            </w:r>
          </w:p>
          <w:p w14:paraId="0C6FAD7E" w14:textId="77777777" w:rsidR="00AA7AB1" w:rsidRPr="00CA4753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Արմավիրի մարզ գ. </w:t>
            </w:r>
            <w:r w:rsidRPr="00C43AA4">
              <w:rPr>
                <w:rFonts w:ascii="Sylfaen" w:hAnsi="Sylfaen"/>
                <w:sz w:val="20"/>
                <w:szCs w:val="20"/>
                <w:lang w:val="hy-AM"/>
              </w:rPr>
              <w:t>Գայ</w:t>
            </w:r>
          </w:p>
          <w:p w14:paraId="335F790A" w14:textId="77777777" w:rsidR="00AA7AB1" w:rsidRPr="00CA4753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A4753">
              <w:rPr>
                <w:rFonts w:ascii="Sylfaen" w:hAnsi="Sylfaen"/>
                <w:sz w:val="20"/>
                <w:szCs w:val="20"/>
                <w:lang w:val="hy-AM"/>
              </w:rPr>
              <w:t>Ա. Խաչատրյան  1</w:t>
            </w:r>
          </w:p>
          <w:p w14:paraId="70B34C4C" w14:textId="292D7D55" w:rsidR="00AA7AB1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D82762">
              <w:rPr>
                <w:rFonts w:ascii="Sylfaen" w:hAnsi="Sylfaen"/>
                <w:sz w:val="20"/>
                <w:szCs w:val="20"/>
                <w:lang w:val="hy-AM"/>
              </w:rPr>
              <w:t xml:space="preserve">Հ/Հ  </w:t>
            </w:r>
            <w:r w:rsidR="00935E09" w:rsidRPr="00D82762">
              <w:rPr>
                <w:rFonts w:ascii="Sylfaen" w:hAnsi="Sylfaen"/>
                <w:sz w:val="20"/>
                <w:szCs w:val="20"/>
                <w:lang w:val="hy-AM"/>
              </w:rPr>
              <w:t>900322001190</w:t>
            </w:r>
          </w:p>
          <w:p w14:paraId="2982ED62" w14:textId="77777777" w:rsidR="00AA7AB1" w:rsidRPr="008B738D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lang w:val="nb-NO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ՀՎՀՀ  0444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 w:rsidRPr="008B738D">
              <w:rPr>
                <w:rFonts w:ascii="Sylfaen" w:hAnsi="Sylfaen"/>
                <w:sz w:val="20"/>
                <w:szCs w:val="20"/>
                <w:lang w:val="nb-NO"/>
              </w:rPr>
              <w:t>435</w:t>
            </w:r>
          </w:p>
          <w:p w14:paraId="1ED98020" w14:textId="77777777" w:rsidR="00AA7AB1" w:rsidRPr="00C44EC4" w:rsidRDefault="00AA7AB1" w:rsidP="00AA7AB1">
            <w:pPr>
              <w:jc w:val="center"/>
              <w:rPr>
                <w:rFonts w:ascii="Sylfaen" w:hAnsi="Sylfaen"/>
                <w:sz w:val="20"/>
                <w:szCs w:val="20"/>
                <w:u w:val="single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ՀՀ ֆին. նախ. գործ. վարչութ</w:t>
            </w:r>
          </w:p>
          <w:p w14:paraId="191515F5" w14:textId="77777777" w:rsidR="00AA7AB1" w:rsidRPr="00C44EC4" w:rsidRDefault="00AA7AB1" w:rsidP="00AA7AB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8F812AC" w14:textId="4D6D10D3" w:rsidR="00AA7AB1" w:rsidRPr="008B738D" w:rsidRDefault="00D82762" w:rsidP="00D82762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CD773C">
              <w:rPr>
                <w:rFonts w:ascii="Sylfaen" w:hAnsi="Sylfaen"/>
                <w:sz w:val="20"/>
                <w:szCs w:val="20"/>
                <w:lang w:val="hy-AM"/>
              </w:rPr>
              <w:t xml:space="preserve">            </w:t>
            </w:r>
            <w:r w:rsidR="00AA7AB1" w:rsidRPr="00C44EC4">
              <w:rPr>
                <w:rFonts w:ascii="Sylfaen" w:hAnsi="Sylfaen"/>
                <w:sz w:val="20"/>
                <w:szCs w:val="20"/>
                <w:lang w:val="hy-AM"/>
              </w:rPr>
              <w:t>--------------------</w:t>
            </w:r>
            <w:r w:rsidR="00AA7AB1" w:rsidRPr="008B738D">
              <w:rPr>
                <w:rFonts w:ascii="Sylfaen" w:hAnsi="Sylfaen"/>
                <w:sz w:val="20"/>
                <w:szCs w:val="20"/>
                <w:lang w:val="hy-AM"/>
              </w:rPr>
              <w:t>Ղ.Ղազարյան</w:t>
            </w:r>
          </w:p>
          <w:p w14:paraId="3FF132F1" w14:textId="000D6B4A" w:rsidR="00AA7AB1" w:rsidRPr="002528F7" w:rsidRDefault="00D82762" w:rsidP="00AA7AB1">
            <w:pPr>
              <w:rPr>
                <w:rFonts w:ascii="Arial AM" w:hAnsi="Arial AM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</w:t>
            </w:r>
            <w:r w:rsidR="00AA7AB1" w:rsidRPr="00C44EC4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="00AA7AB1" w:rsidRPr="00C44EC4">
              <w:rPr>
                <w:rFonts w:ascii="Sylfaen" w:hAnsi="Sylfaen" w:cs="Sylfaen"/>
                <w:sz w:val="20"/>
                <w:szCs w:val="20"/>
                <w:lang w:val="hy-AM"/>
              </w:rPr>
              <w:t>ստորագրություն</w:t>
            </w:r>
          </w:p>
          <w:p w14:paraId="1CB9AD3D" w14:textId="77777777" w:rsidR="00F02279" w:rsidRPr="002528F7" w:rsidRDefault="00F02279" w:rsidP="00545BDE">
            <w:pPr>
              <w:rPr>
                <w:rFonts w:ascii="Arial AM" w:hAnsi="Arial AM"/>
                <w:sz w:val="22"/>
                <w:szCs w:val="22"/>
                <w:lang w:val="ru-RU"/>
              </w:rPr>
            </w:pPr>
          </w:p>
          <w:p w14:paraId="1A37B80E" w14:textId="77777777" w:rsidR="00F02279" w:rsidRPr="002528F7" w:rsidRDefault="00F02279" w:rsidP="00545BDE">
            <w:pPr>
              <w:rPr>
                <w:rFonts w:ascii="Arial AM" w:hAnsi="Arial AM"/>
                <w:lang w:val="ru-RU"/>
              </w:rPr>
            </w:pPr>
          </w:p>
          <w:p w14:paraId="5C1F0ADB" w14:textId="233C14F4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14:paraId="2DF0624E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/>
                <w:lang w:val="ru-RU"/>
              </w:rPr>
            </w:pPr>
          </w:p>
        </w:tc>
        <w:tc>
          <w:tcPr>
            <w:tcW w:w="4343" w:type="dxa"/>
          </w:tcPr>
          <w:p w14:paraId="79F80FA4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sz w:val="20"/>
                <w:szCs w:val="20"/>
                <w:lang w:val="ru-RU"/>
              </w:rPr>
            </w:pPr>
            <w:r w:rsidRPr="002528F7">
              <w:rPr>
                <w:rFonts w:ascii="Sylfaen" w:hAnsi="Sylfaen" w:cs="Sylfaen"/>
                <w:b/>
                <w:bCs/>
                <w:sz w:val="20"/>
                <w:szCs w:val="20"/>
                <w:lang w:val="pt-BR"/>
              </w:rPr>
              <w:t>ԿԱՊԱԼԱՌՈՒ</w:t>
            </w:r>
          </w:p>
          <w:p w14:paraId="3C7D0775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2393D72B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79B240EB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  <w:r w:rsidRPr="002528F7">
              <w:rPr>
                <w:rFonts w:ascii="Arial AM" w:hAnsi="Arial AM"/>
                <w:lang w:val="ru-RU"/>
              </w:rPr>
              <w:t>---------------------------------</w:t>
            </w:r>
          </w:p>
          <w:p w14:paraId="46716F55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  <w:p w14:paraId="08C8E261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2"/>
                <w:szCs w:val="22"/>
                <w:lang w:val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2528F7">
              <w:rPr>
                <w:rFonts w:ascii="Arial AM" w:hAnsi="Arial AM"/>
                <w:sz w:val="18"/>
                <w:szCs w:val="18"/>
                <w:lang w:val="ru-RU"/>
              </w:rPr>
              <w:t>.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51745D0F" w14:textId="77777777" w:rsidR="00F02279" w:rsidRPr="002528F7" w:rsidRDefault="00F02279" w:rsidP="00F02279">
      <w:pPr>
        <w:ind w:firstLine="709"/>
        <w:jc w:val="both"/>
        <w:rPr>
          <w:rFonts w:ascii="Arial AM" w:hAnsi="Arial AM" w:cs="Arial"/>
          <w:b/>
        </w:rPr>
      </w:pPr>
    </w:p>
    <w:p w14:paraId="7822D852" w14:textId="77777777" w:rsidR="00F02279" w:rsidRPr="002528F7" w:rsidRDefault="00F02279" w:rsidP="00F02279">
      <w:pPr>
        <w:ind w:firstLine="567"/>
        <w:rPr>
          <w:rFonts w:ascii="Arial AM" w:hAnsi="Arial AM"/>
          <w:i/>
        </w:rPr>
      </w:pPr>
    </w:p>
    <w:p w14:paraId="6BD1B3C1" w14:textId="77777777" w:rsidR="00F02279" w:rsidRPr="002528F7" w:rsidRDefault="00F02279" w:rsidP="00F02279">
      <w:pPr>
        <w:tabs>
          <w:tab w:val="left" w:pos="1276"/>
        </w:tabs>
        <w:ind w:firstLine="720"/>
        <w:jc w:val="both"/>
        <w:rPr>
          <w:rFonts w:ascii="Arial AM" w:hAnsi="Arial AM"/>
          <w:sz w:val="20"/>
          <w:szCs w:val="20"/>
          <w:u w:val="single"/>
          <w:lang w:val="nb-NO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t>Անհրաժեշտության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դեպքում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պայմանագրի</w:t>
      </w:r>
      <w:r w:rsidRPr="002528F7">
        <w:rPr>
          <w:rFonts w:ascii="Arial AM" w:hAnsi="Arial AM" w:cs="Sylfaen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նախագծում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կարող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են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ներառվել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ՀՀ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օրենսդրությանը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չհակասող</w:t>
      </w:r>
      <w:r w:rsidRPr="002528F7">
        <w:rPr>
          <w:rFonts w:ascii="Arial AM" w:hAnsi="Arial AM" w:cs="Sylfaen"/>
          <w:i/>
          <w:sz w:val="20"/>
          <w:szCs w:val="20"/>
          <w:lang w:val="nb-NO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դրույթներ</w:t>
      </w:r>
      <w:r w:rsidRPr="002528F7">
        <w:rPr>
          <w:rFonts w:ascii="Tahoma" w:hAnsi="Tahoma" w:cs="Tahoma"/>
          <w:i/>
          <w:sz w:val="20"/>
          <w:szCs w:val="20"/>
          <w:lang w:val="nb-NO"/>
        </w:rPr>
        <w:t>։</w:t>
      </w:r>
    </w:p>
    <w:p w14:paraId="66E9D797" w14:textId="77777777" w:rsidR="00F02279" w:rsidRPr="002528F7" w:rsidRDefault="00F02279" w:rsidP="00F02279">
      <w:pPr>
        <w:ind w:firstLine="567"/>
        <w:rPr>
          <w:rFonts w:ascii="Arial AM" w:hAnsi="Arial AM"/>
          <w:i/>
          <w:sz w:val="20"/>
          <w:szCs w:val="20"/>
          <w:lang w:val="hy-AM"/>
        </w:rPr>
      </w:pPr>
      <w:r w:rsidRPr="002528F7">
        <w:rPr>
          <w:rFonts w:ascii="Arial AM" w:hAnsi="Arial AM"/>
          <w:i/>
          <w:sz w:val="20"/>
          <w:szCs w:val="20"/>
          <w:lang w:val="hy-AM"/>
        </w:rPr>
        <w:br w:type="page"/>
      </w:r>
    </w:p>
    <w:p w14:paraId="18D438CD" w14:textId="77777777" w:rsidR="00F02279" w:rsidRPr="00CD773C" w:rsidRDefault="00F02279" w:rsidP="00F02279">
      <w:pPr>
        <w:ind w:firstLine="567"/>
        <w:jc w:val="right"/>
        <w:rPr>
          <w:rFonts w:ascii="Arial AM" w:hAnsi="Arial AM" w:cs="Arial"/>
          <w:sz w:val="20"/>
          <w:szCs w:val="20"/>
          <w:lang w:val="hy-AM"/>
        </w:rPr>
      </w:pPr>
      <w:r w:rsidRPr="00CD773C">
        <w:rPr>
          <w:rFonts w:ascii="Sylfaen" w:hAnsi="Sylfaen" w:cs="Sylfaen"/>
          <w:sz w:val="20"/>
          <w:szCs w:val="20"/>
          <w:lang w:val="hy-AM"/>
        </w:rPr>
        <w:lastRenderedPageBreak/>
        <w:t>Հավելված</w:t>
      </w:r>
      <w:r w:rsidRPr="00CD773C">
        <w:rPr>
          <w:rFonts w:ascii="Arial AM" w:hAnsi="Arial AM" w:cs="Arial"/>
          <w:sz w:val="20"/>
          <w:szCs w:val="20"/>
          <w:lang w:val="hy-AM"/>
        </w:rPr>
        <w:t xml:space="preserve"> </w:t>
      </w:r>
      <w:r w:rsidRPr="00CD773C">
        <w:rPr>
          <w:rFonts w:ascii="Sylfaen" w:hAnsi="Sylfaen" w:cs="Sylfaen"/>
          <w:sz w:val="20"/>
          <w:szCs w:val="20"/>
          <w:lang w:val="hy-AM"/>
        </w:rPr>
        <w:t>թիվ</w:t>
      </w:r>
      <w:r w:rsidRPr="00CD773C">
        <w:rPr>
          <w:rFonts w:ascii="Arial AM" w:hAnsi="Arial AM" w:cs="Arial"/>
          <w:sz w:val="20"/>
          <w:szCs w:val="20"/>
          <w:lang w:val="hy-AM"/>
        </w:rPr>
        <w:t xml:space="preserve"> 1</w:t>
      </w:r>
    </w:p>
    <w:p w14:paraId="2093C30D" w14:textId="37CAD40D" w:rsidR="00F02279" w:rsidRPr="00CD773C" w:rsidRDefault="00F02279" w:rsidP="00F02279">
      <w:pPr>
        <w:ind w:firstLine="567"/>
        <w:jc w:val="right"/>
        <w:rPr>
          <w:rFonts w:ascii="Arial AM" w:hAnsi="Arial AM" w:cs="Arial"/>
          <w:sz w:val="20"/>
          <w:szCs w:val="20"/>
          <w:lang w:val="pt-BR"/>
        </w:rPr>
      </w:pPr>
      <w:r w:rsidRPr="00CD773C">
        <w:rPr>
          <w:rFonts w:ascii="Arial AM" w:hAnsi="Arial AM"/>
          <w:sz w:val="20"/>
          <w:szCs w:val="20"/>
          <w:lang w:val="pt-BR"/>
        </w:rPr>
        <w:t xml:space="preserve">     </w:t>
      </w:r>
      <w:r w:rsidR="00E27E97" w:rsidRPr="00CD773C">
        <w:rPr>
          <w:rFonts w:asciiTheme="minorHAnsi" w:hAnsiTheme="minorHAnsi"/>
          <w:sz w:val="20"/>
          <w:szCs w:val="20"/>
          <w:lang w:val="hy-AM"/>
        </w:rPr>
        <w:t>&lt;&lt;</w:t>
      </w:r>
      <w:r w:rsidR="00CD773C" w:rsidRPr="00A14992">
        <w:rPr>
          <w:rFonts w:asciiTheme="minorHAnsi" w:hAnsiTheme="minorHAnsi"/>
          <w:sz w:val="20"/>
          <w:szCs w:val="20"/>
          <w:lang w:val="hy-AM"/>
        </w:rPr>
        <w:t xml:space="preserve">  </w:t>
      </w:r>
      <w:r w:rsidR="008C2F41" w:rsidRPr="00CC539B">
        <w:rPr>
          <w:rFonts w:asciiTheme="minorHAnsi" w:hAnsiTheme="minorHAnsi"/>
          <w:sz w:val="20"/>
          <w:szCs w:val="20"/>
          <w:lang w:val="hy-AM"/>
        </w:rPr>
        <w:t xml:space="preserve">   </w:t>
      </w:r>
      <w:r w:rsidR="00CD773C" w:rsidRPr="00A14992">
        <w:rPr>
          <w:rFonts w:asciiTheme="minorHAnsi" w:hAnsiTheme="minorHAnsi"/>
          <w:sz w:val="20"/>
          <w:szCs w:val="20"/>
          <w:lang w:val="hy-AM"/>
        </w:rPr>
        <w:t xml:space="preserve">  </w:t>
      </w:r>
      <w:r w:rsidR="00E27E97" w:rsidRPr="00CD773C">
        <w:rPr>
          <w:rFonts w:asciiTheme="minorHAnsi" w:hAnsiTheme="minorHAnsi"/>
          <w:sz w:val="20"/>
          <w:szCs w:val="20"/>
          <w:lang w:val="hy-AM"/>
        </w:rPr>
        <w:t>-&gt;&gt;</w:t>
      </w:r>
      <w:r w:rsidRPr="00CD773C">
        <w:rPr>
          <w:rFonts w:ascii="Arial AM" w:hAnsi="Arial AM"/>
          <w:sz w:val="20"/>
          <w:szCs w:val="20"/>
          <w:lang w:val="pt-BR"/>
        </w:rPr>
        <w:t xml:space="preserve">     20</w:t>
      </w:r>
      <w:r w:rsidR="00077A27" w:rsidRPr="00CD773C">
        <w:rPr>
          <w:rFonts w:asciiTheme="minorHAnsi" w:hAnsiTheme="minorHAnsi"/>
          <w:sz w:val="20"/>
          <w:szCs w:val="20"/>
          <w:lang w:val="hy-AM"/>
        </w:rPr>
        <w:t>24</w:t>
      </w:r>
      <w:r w:rsidRPr="00CD773C">
        <w:rPr>
          <w:rFonts w:ascii="Sylfaen" w:hAnsi="Sylfaen" w:cs="Sylfaen"/>
          <w:sz w:val="20"/>
          <w:szCs w:val="20"/>
          <w:lang w:val="pt-BR"/>
        </w:rPr>
        <w:t>թ</w:t>
      </w:r>
      <w:r w:rsidRPr="00CD773C">
        <w:rPr>
          <w:rFonts w:ascii="Arial AM" w:hAnsi="Arial AM" w:cs="Arial"/>
          <w:sz w:val="20"/>
          <w:szCs w:val="20"/>
          <w:lang w:val="pt-BR"/>
        </w:rPr>
        <w:t xml:space="preserve">. </w:t>
      </w:r>
      <w:r w:rsidRPr="00CD773C">
        <w:rPr>
          <w:rFonts w:ascii="Arial AM" w:hAnsi="Arial AM"/>
          <w:sz w:val="20"/>
          <w:szCs w:val="20"/>
          <w:lang w:val="pt-BR"/>
        </w:rPr>
        <w:t xml:space="preserve"> </w:t>
      </w:r>
      <w:r w:rsidRPr="00CD773C">
        <w:rPr>
          <w:rFonts w:ascii="Sylfaen" w:hAnsi="Sylfaen" w:cs="Sylfaen"/>
          <w:sz w:val="20"/>
          <w:szCs w:val="20"/>
          <w:lang w:val="pt-BR"/>
        </w:rPr>
        <w:t>կնքված</w:t>
      </w:r>
      <w:r w:rsidRPr="00CD773C">
        <w:rPr>
          <w:rFonts w:ascii="Arial AM" w:hAnsi="Arial AM" w:cs="Arial"/>
          <w:sz w:val="20"/>
          <w:szCs w:val="20"/>
          <w:lang w:val="pt-BR"/>
        </w:rPr>
        <w:t xml:space="preserve"> </w:t>
      </w:r>
    </w:p>
    <w:p w14:paraId="5FAE9480" w14:textId="341100A8" w:rsidR="00F02279" w:rsidRDefault="00E27E97" w:rsidP="00F02279">
      <w:pPr>
        <w:jc w:val="right"/>
        <w:rPr>
          <w:rFonts w:ascii="Sylfaen" w:hAnsi="Sylfaen" w:cs="Sylfaen"/>
          <w:sz w:val="20"/>
          <w:szCs w:val="20"/>
          <w:lang w:val="pt-BR"/>
        </w:rPr>
      </w:pPr>
      <w:r w:rsidRPr="00CD773C">
        <w:rPr>
          <w:rFonts w:ascii="Sylfaen" w:hAnsi="Sylfaen" w:cs="Sylfaen"/>
          <w:sz w:val="18"/>
          <w:szCs w:val="18"/>
          <w:lang w:val="hy-AM"/>
        </w:rPr>
        <w:t>ԱՄԱՀ</w:t>
      </w:r>
      <w:r w:rsidRPr="00CD773C">
        <w:rPr>
          <w:rFonts w:ascii="Arial AM" w:hAnsi="Arial AM" w:cs="Sylfaen"/>
          <w:sz w:val="18"/>
          <w:szCs w:val="18"/>
          <w:lang w:val="hy-AM"/>
        </w:rPr>
        <w:t>-</w:t>
      </w:r>
      <w:r w:rsidRPr="00CD773C">
        <w:rPr>
          <w:rFonts w:ascii="Sylfaen" w:hAnsi="Sylfaen" w:cs="Sylfaen"/>
          <w:sz w:val="18"/>
          <w:szCs w:val="18"/>
          <w:lang w:val="hy-AM"/>
        </w:rPr>
        <w:t>ՃԳ</w:t>
      </w:r>
      <w:r w:rsidRPr="00CD773C">
        <w:rPr>
          <w:rFonts w:ascii="Arial AM" w:hAnsi="Arial AM" w:cs="Sylfaen"/>
          <w:sz w:val="18"/>
          <w:szCs w:val="18"/>
          <w:lang w:val="hy-AM"/>
        </w:rPr>
        <w:t>-</w:t>
      </w:r>
      <w:r w:rsidRPr="00CD773C">
        <w:rPr>
          <w:rFonts w:ascii="Sylfaen" w:hAnsi="Sylfaen" w:cs="Sylfaen"/>
          <w:sz w:val="18"/>
          <w:szCs w:val="18"/>
          <w:lang w:val="hy-AM"/>
        </w:rPr>
        <w:t>ԲՄԱՇՁԲ</w:t>
      </w:r>
      <w:r w:rsidRPr="00CD773C">
        <w:rPr>
          <w:rFonts w:ascii="Arial AM" w:hAnsi="Arial AM" w:cs="Sylfaen"/>
          <w:sz w:val="18"/>
          <w:szCs w:val="18"/>
          <w:lang w:val="hy-AM"/>
        </w:rPr>
        <w:t>-24/33</w:t>
      </w:r>
      <w:r w:rsidR="0061316B" w:rsidRPr="00CD773C">
        <w:rPr>
          <w:rFonts w:ascii="Arial AM" w:hAnsi="Arial AM" w:cs="Sylfaen"/>
          <w:sz w:val="18"/>
          <w:szCs w:val="18"/>
          <w:lang w:val="pt-BR"/>
        </w:rPr>
        <w:t xml:space="preserve">  </w:t>
      </w:r>
      <w:r w:rsidR="00F02279" w:rsidRPr="00CD773C">
        <w:rPr>
          <w:rFonts w:ascii="Sylfaen" w:hAnsi="Sylfaen" w:cs="Sylfaen"/>
          <w:sz w:val="20"/>
          <w:szCs w:val="20"/>
          <w:lang w:val="pt-BR"/>
        </w:rPr>
        <w:t>ծածկագրով</w:t>
      </w:r>
      <w:r w:rsidR="00F02279" w:rsidRPr="00CD773C">
        <w:rPr>
          <w:rFonts w:ascii="Arial AM" w:hAnsi="Arial AM" w:cs="Sylfaen"/>
          <w:sz w:val="20"/>
          <w:szCs w:val="20"/>
          <w:lang w:val="pt-BR"/>
        </w:rPr>
        <w:t xml:space="preserve"> </w:t>
      </w:r>
      <w:r w:rsidR="00F02279" w:rsidRPr="00CD773C">
        <w:rPr>
          <w:rFonts w:ascii="Sylfaen" w:hAnsi="Sylfaen" w:cs="Sylfaen"/>
          <w:sz w:val="20"/>
          <w:szCs w:val="20"/>
          <w:lang w:val="pt-BR"/>
        </w:rPr>
        <w:t>պայմանագրի</w:t>
      </w:r>
    </w:p>
    <w:p w14:paraId="3D91A51E" w14:textId="77777777" w:rsidR="003A71B3" w:rsidRPr="00CD773C" w:rsidRDefault="003A71B3" w:rsidP="00F02279">
      <w:pPr>
        <w:jc w:val="right"/>
        <w:rPr>
          <w:rFonts w:ascii="Arial AM" w:hAnsi="Arial AM" w:cs="Arial"/>
          <w:i/>
          <w:sz w:val="20"/>
          <w:szCs w:val="20"/>
          <w:lang w:val="pt-BR"/>
        </w:rPr>
      </w:pPr>
    </w:p>
    <w:p w14:paraId="4783D6FB" w14:textId="77777777" w:rsidR="00F02279" w:rsidRPr="00CD773C" w:rsidRDefault="00F02279" w:rsidP="00F02279">
      <w:pPr>
        <w:jc w:val="center"/>
        <w:rPr>
          <w:rFonts w:ascii="Arial AM" w:hAnsi="Arial AM" w:cs="Sylfaen"/>
          <w:lang w:val="hy-AM"/>
        </w:rPr>
      </w:pPr>
    </w:p>
    <w:p w14:paraId="5C23602C" w14:textId="77777777" w:rsidR="00A14992" w:rsidRDefault="00A14992" w:rsidP="00A14992">
      <w:pPr>
        <w:ind w:firstLine="709"/>
        <w:rPr>
          <w:rFonts w:ascii="GHEA Grapalat" w:hAnsi="GHEA Grapalat"/>
          <w:sz w:val="22"/>
          <w:lang w:val="hy-AM"/>
        </w:rPr>
      </w:pPr>
      <w:r>
        <w:rPr>
          <w:rFonts w:ascii="GHEA Grapalat" w:hAnsi="GHEA Grapalat"/>
          <w:sz w:val="22"/>
          <w:lang w:val="hy-AM"/>
        </w:rPr>
        <w:t xml:space="preserve">                                     ԾԱՎԱԼԱԹԵՐԹ-ՆԱԽԱՀԱՇԻՎ</w:t>
      </w:r>
    </w:p>
    <w:p w14:paraId="542D5319" w14:textId="77777777" w:rsidR="00A14992" w:rsidRPr="008F5680" w:rsidRDefault="00A14992" w:rsidP="00A14992">
      <w:pPr>
        <w:ind w:firstLine="709"/>
        <w:jc w:val="center"/>
        <w:rPr>
          <w:rFonts w:ascii="GHEA Grapalat" w:hAnsi="GHEA Grapalat"/>
          <w:sz w:val="20"/>
          <w:szCs w:val="20"/>
          <w:lang w:val="hy-AM"/>
        </w:rPr>
      </w:pPr>
      <w:r w:rsidRPr="008F5680">
        <w:rPr>
          <w:rFonts w:ascii="GHEA Grapalat" w:hAnsi="GHEA Grapalat"/>
          <w:sz w:val="20"/>
          <w:szCs w:val="20"/>
          <w:lang w:val="hy-AM"/>
        </w:rPr>
        <w:t xml:space="preserve">ՀՀ Արմավիրի մարզի Արաքս համայնքի Գրիբոյեդով գյուղի կենտրոնական փողոցի ճանապարհի մի հատվածի հիմնանորոգում  </w:t>
      </w:r>
      <w:r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8F5680">
        <w:rPr>
          <w:rFonts w:ascii="GHEA Grapalat" w:hAnsi="GHEA Grapalat"/>
          <w:sz w:val="20"/>
          <w:szCs w:val="20"/>
          <w:lang w:val="hy-AM"/>
        </w:rPr>
        <w:t>ՊԿ 0+00-։-ՊԿ9+60</w:t>
      </w:r>
    </w:p>
    <w:p w14:paraId="69D9BB20" w14:textId="77777777" w:rsidR="00A14992" w:rsidRDefault="00A14992" w:rsidP="00A14992">
      <w:pPr>
        <w:ind w:firstLine="709"/>
        <w:jc w:val="both"/>
        <w:rPr>
          <w:rFonts w:ascii="GHEA Grapalat" w:hAnsi="GHEA Grapalat"/>
          <w:sz w:val="22"/>
          <w:lang w:val="hy-AM"/>
        </w:rPr>
      </w:pPr>
    </w:p>
    <w:tbl>
      <w:tblPr>
        <w:tblStyle w:val="aff2"/>
        <w:tblW w:w="10195" w:type="dxa"/>
        <w:tblLook w:val="04A0" w:firstRow="1" w:lastRow="0" w:firstColumn="1" w:lastColumn="0" w:noHBand="0" w:noVBand="1"/>
      </w:tblPr>
      <w:tblGrid>
        <w:gridCol w:w="552"/>
        <w:gridCol w:w="1249"/>
        <w:gridCol w:w="9"/>
        <w:gridCol w:w="4319"/>
        <w:gridCol w:w="44"/>
        <w:gridCol w:w="849"/>
        <w:gridCol w:w="867"/>
        <w:gridCol w:w="1178"/>
        <w:gridCol w:w="1128"/>
      </w:tblGrid>
      <w:tr w:rsidR="00A14992" w14:paraId="0A16730B" w14:textId="77777777" w:rsidTr="008C2F41">
        <w:trPr>
          <w:trHeight w:val="1269"/>
        </w:trPr>
        <w:tc>
          <w:tcPr>
            <w:tcW w:w="552" w:type="dxa"/>
            <w:vAlign w:val="center"/>
          </w:tcPr>
          <w:p w14:paraId="60EC9AAE" w14:textId="77777777" w:rsidR="00A14992" w:rsidRPr="002E38EB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E38EB"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1249" w:type="dxa"/>
            <w:vAlign w:val="center"/>
          </w:tcPr>
          <w:p w14:paraId="6FF7002A" w14:textId="77777777" w:rsidR="00A14992" w:rsidRPr="002E38EB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E38EB">
              <w:rPr>
                <w:rFonts w:ascii="GHEA Grapalat" w:hAnsi="GHEA Grapalat"/>
                <w:sz w:val="16"/>
                <w:szCs w:val="16"/>
                <w:lang w:val="hy-AM"/>
              </w:rPr>
              <w:t>Շիֆր, նորմատիվի համարը</w:t>
            </w:r>
          </w:p>
        </w:tc>
        <w:tc>
          <w:tcPr>
            <w:tcW w:w="4328" w:type="dxa"/>
            <w:gridSpan w:val="2"/>
            <w:vAlign w:val="center"/>
          </w:tcPr>
          <w:p w14:paraId="71CE4E3B" w14:textId="77777777" w:rsidR="00A14992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Աշխատանքների,ծախսերի</w:t>
            </w:r>
          </w:p>
          <w:p w14:paraId="129C1AC2" w14:textId="77777777" w:rsidR="00A14992" w:rsidRPr="002E38EB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անվանումը և չափման միավորը</w:t>
            </w:r>
          </w:p>
        </w:tc>
        <w:tc>
          <w:tcPr>
            <w:tcW w:w="893" w:type="dxa"/>
            <w:gridSpan w:val="2"/>
            <w:vAlign w:val="center"/>
          </w:tcPr>
          <w:p w14:paraId="09BB388E" w14:textId="77777777" w:rsidR="00A14992" w:rsidRPr="002E38EB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867" w:type="dxa"/>
            <w:vAlign w:val="center"/>
          </w:tcPr>
          <w:p w14:paraId="6E755C46" w14:textId="77777777" w:rsidR="00A14992" w:rsidRPr="002E38EB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1178" w:type="dxa"/>
            <w:vAlign w:val="center"/>
          </w:tcPr>
          <w:p w14:paraId="2761EE94" w14:textId="77777777" w:rsidR="00A14992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Ընդհանուր արժեքը միավորի համար՝ </w:t>
            </w:r>
          </w:p>
          <w:p w14:paraId="730A750F" w14:textId="77777777" w:rsidR="00A14992" w:rsidRPr="002E38EB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հազար դրամ</w:t>
            </w:r>
          </w:p>
        </w:tc>
        <w:tc>
          <w:tcPr>
            <w:tcW w:w="1128" w:type="dxa"/>
            <w:vAlign w:val="center"/>
          </w:tcPr>
          <w:p w14:paraId="7339C3B9" w14:textId="77777777" w:rsidR="00A14992" w:rsidRPr="002E38EB" w:rsidRDefault="00A14992" w:rsidP="008C2F4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Ընդհանուր արժեքը ՝ հազար դրամ</w:t>
            </w:r>
          </w:p>
        </w:tc>
      </w:tr>
      <w:tr w:rsidR="00A14992" w14:paraId="59B12F0B" w14:textId="77777777" w:rsidTr="008C2F41">
        <w:trPr>
          <w:trHeight w:val="281"/>
        </w:trPr>
        <w:tc>
          <w:tcPr>
            <w:tcW w:w="10195" w:type="dxa"/>
            <w:gridSpan w:val="9"/>
            <w:vAlign w:val="center"/>
          </w:tcPr>
          <w:p w14:paraId="1A481097" w14:textId="77777777" w:rsidR="00A14992" w:rsidRPr="00F43BC2" w:rsidRDefault="00A14992" w:rsidP="008C2F4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43BC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F43BC2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F43BC2">
              <w:rPr>
                <w:rFonts w:ascii="GHEA Grapalat" w:hAnsi="GHEA Grapalat"/>
                <w:sz w:val="20"/>
                <w:szCs w:val="20"/>
                <w:lang w:val="hy-AM"/>
              </w:rPr>
              <w:t xml:space="preserve"> Քանդման աշխատանքներ</w:t>
            </w:r>
          </w:p>
        </w:tc>
      </w:tr>
      <w:tr w:rsidR="00A14992" w14:paraId="5744EF28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7D66B00E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249" w:type="dxa"/>
            <w:vAlign w:val="center"/>
          </w:tcPr>
          <w:p w14:paraId="677CFAFA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E27-33</w:t>
            </w:r>
          </w:p>
        </w:tc>
        <w:tc>
          <w:tcPr>
            <w:tcW w:w="4372" w:type="dxa"/>
            <w:gridSpan w:val="3"/>
            <w:vAlign w:val="center"/>
          </w:tcPr>
          <w:p w14:paraId="40B52642" w14:textId="77777777" w:rsidR="00A14992" w:rsidRPr="005170CF" w:rsidRDefault="00A14992" w:rsidP="008C2F4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Գոյություն ունեցող ասֆալտբետոնե պատվածքի քանդում </w:t>
            </w:r>
            <w:r>
              <w:rPr>
                <w:rFonts w:ascii="GHEA Grapalat" w:hAnsi="GHEA Grapalat"/>
                <w:sz w:val="18"/>
                <w:szCs w:val="18"/>
              </w:rPr>
              <w:t>d=5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սմ, S</w:t>
            </w:r>
            <w:r>
              <w:rPr>
                <w:rFonts w:ascii="GHEA Grapalat" w:hAnsi="GHEA Grapalat"/>
                <w:sz w:val="18"/>
                <w:szCs w:val="18"/>
              </w:rPr>
              <w:t>=8237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F43BC2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    </w:t>
            </w:r>
            <w:r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 xml:space="preserve">   </w:t>
            </w:r>
            <w:r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12-V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849" w:type="dxa"/>
            <w:vAlign w:val="center"/>
          </w:tcPr>
          <w:p w14:paraId="008978DD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674A8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3</w:t>
            </w:r>
          </w:p>
        </w:tc>
        <w:tc>
          <w:tcPr>
            <w:tcW w:w="867" w:type="dxa"/>
            <w:vAlign w:val="center"/>
          </w:tcPr>
          <w:p w14:paraId="34EE6351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1185</w:t>
            </w:r>
          </w:p>
        </w:tc>
        <w:tc>
          <w:tcPr>
            <w:tcW w:w="1178" w:type="dxa"/>
            <w:vAlign w:val="center"/>
          </w:tcPr>
          <w:p w14:paraId="3864FAA3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591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38</w:t>
            </w:r>
          </w:p>
        </w:tc>
        <w:tc>
          <w:tcPr>
            <w:tcW w:w="1128" w:type="dxa"/>
            <w:vAlign w:val="center"/>
          </w:tcPr>
          <w:p w14:paraId="14F006E3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2435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59</w:t>
            </w:r>
          </w:p>
        </w:tc>
      </w:tr>
      <w:tr w:rsidR="00A14992" w14:paraId="4D6EF97E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0A97B052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258" w:type="dxa"/>
            <w:gridSpan w:val="2"/>
            <w:vAlign w:val="center"/>
          </w:tcPr>
          <w:p w14:paraId="7853E4A5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E27-31</w:t>
            </w:r>
          </w:p>
        </w:tc>
        <w:tc>
          <w:tcPr>
            <w:tcW w:w="4363" w:type="dxa"/>
            <w:gridSpan w:val="2"/>
            <w:vAlign w:val="center"/>
          </w:tcPr>
          <w:p w14:paraId="45778A3F" w14:textId="77777777" w:rsidR="00A14992" w:rsidRPr="00F43BC2" w:rsidRDefault="00A14992" w:rsidP="008C2F4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Խճային հիմքի քանդում </w:t>
            </w:r>
            <w:r>
              <w:rPr>
                <w:rFonts w:ascii="GHEA Grapalat" w:hAnsi="GHEA Grapalat"/>
                <w:sz w:val="18"/>
                <w:szCs w:val="18"/>
              </w:rPr>
              <w:t>d=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17 սմ, S</w:t>
            </w:r>
            <w:r>
              <w:rPr>
                <w:rFonts w:ascii="GHEA Grapalat" w:hAnsi="GHEA Grapalat"/>
                <w:sz w:val="18"/>
                <w:szCs w:val="18"/>
              </w:rPr>
              <w:t>=8237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F43BC2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    </w:t>
            </w:r>
            <w:r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 xml:space="preserve">   </w:t>
            </w:r>
            <w:r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V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849" w:type="dxa"/>
            <w:vAlign w:val="center"/>
          </w:tcPr>
          <w:p w14:paraId="15FF79EA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674A8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3</w:t>
            </w:r>
          </w:p>
        </w:tc>
        <w:tc>
          <w:tcPr>
            <w:tcW w:w="867" w:type="dxa"/>
            <w:vAlign w:val="center"/>
          </w:tcPr>
          <w:p w14:paraId="04F4D67C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003</w:t>
            </w:r>
          </w:p>
        </w:tc>
        <w:tc>
          <w:tcPr>
            <w:tcW w:w="1178" w:type="dxa"/>
            <w:vAlign w:val="center"/>
          </w:tcPr>
          <w:p w14:paraId="3FD509AC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77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128" w:type="dxa"/>
            <w:vAlign w:val="center"/>
          </w:tcPr>
          <w:p w14:paraId="6AE0CEEB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1079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71</w:t>
            </w:r>
          </w:p>
        </w:tc>
      </w:tr>
      <w:tr w:rsidR="00A14992" w14:paraId="7A3B13D6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356634CF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258" w:type="dxa"/>
            <w:gridSpan w:val="2"/>
            <w:vAlign w:val="center"/>
          </w:tcPr>
          <w:p w14:paraId="2D04C177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E1-1587</w:t>
            </w:r>
          </w:p>
          <w:p w14:paraId="2A7ECB06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22-9</w:t>
            </w:r>
          </w:p>
        </w:tc>
        <w:tc>
          <w:tcPr>
            <w:tcW w:w="4363" w:type="dxa"/>
            <w:gridSpan w:val="2"/>
            <w:vAlign w:val="center"/>
          </w:tcPr>
          <w:p w14:paraId="5D3F6205" w14:textId="77777777" w:rsidR="00A14992" w:rsidRPr="00FB29E4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B29E4">
              <w:rPr>
                <w:rFonts w:ascii="GHEA Grapalat" w:hAnsi="GHEA Grapalat"/>
                <w:sz w:val="18"/>
                <w:szCs w:val="18"/>
                <w:lang w:val="hy-AM"/>
              </w:rPr>
              <w:t>Շին</w:t>
            </w:r>
            <w:r w:rsidRPr="00FB29E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FB29E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աղբի բարձում էքսկավատորով ավտոինքնաթափերի վրա և տեղափոխում  1կմ /դեպի լցակույտ/</w:t>
            </w:r>
          </w:p>
        </w:tc>
        <w:tc>
          <w:tcPr>
            <w:tcW w:w="849" w:type="dxa"/>
            <w:vAlign w:val="center"/>
          </w:tcPr>
          <w:p w14:paraId="63A04689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674A8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3</w:t>
            </w:r>
          </w:p>
        </w:tc>
        <w:tc>
          <w:tcPr>
            <w:tcW w:w="867" w:type="dxa"/>
            <w:vAlign w:val="center"/>
          </w:tcPr>
          <w:p w14:paraId="16BEE51E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822</w:t>
            </w:r>
          </w:p>
        </w:tc>
        <w:tc>
          <w:tcPr>
            <w:tcW w:w="1178" w:type="dxa"/>
            <w:vAlign w:val="center"/>
          </w:tcPr>
          <w:p w14:paraId="3468603A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752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</w:tc>
        <w:tc>
          <w:tcPr>
            <w:tcW w:w="1128" w:type="dxa"/>
            <w:vAlign w:val="center"/>
          </w:tcPr>
          <w:p w14:paraId="234070FB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1370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53</w:t>
            </w:r>
          </w:p>
        </w:tc>
      </w:tr>
      <w:tr w:rsidR="00A14992" w14:paraId="245B92F5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477503F5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258" w:type="dxa"/>
            <w:gridSpan w:val="2"/>
            <w:vAlign w:val="center"/>
          </w:tcPr>
          <w:p w14:paraId="6F25BA93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C310-1</w:t>
            </w:r>
          </w:p>
        </w:tc>
        <w:tc>
          <w:tcPr>
            <w:tcW w:w="4363" w:type="dxa"/>
            <w:gridSpan w:val="2"/>
            <w:vAlign w:val="center"/>
          </w:tcPr>
          <w:p w14:paraId="15737AD0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Տեղափոխում լցակույտ 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կմ հեռավորության վրա</w:t>
            </w:r>
          </w:p>
        </w:tc>
        <w:tc>
          <w:tcPr>
            <w:tcW w:w="849" w:type="dxa"/>
            <w:vAlign w:val="center"/>
          </w:tcPr>
          <w:p w14:paraId="0A3B3623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</w:p>
        </w:tc>
        <w:tc>
          <w:tcPr>
            <w:tcW w:w="867" w:type="dxa"/>
            <w:vAlign w:val="center"/>
          </w:tcPr>
          <w:p w14:paraId="1C989583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3624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28</w:t>
            </w:r>
          </w:p>
        </w:tc>
        <w:tc>
          <w:tcPr>
            <w:tcW w:w="1178" w:type="dxa"/>
            <w:vAlign w:val="center"/>
          </w:tcPr>
          <w:p w14:paraId="24AC904B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</w:p>
        </w:tc>
        <w:tc>
          <w:tcPr>
            <w:tcW w:w="1128" w:type="dxa"/>
            <w:vAlign w:val="center"/>
          </w:tcPr>
          <w:p w14:paraId="0B284E96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873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</w:tr>
      <w:tr w:rsidR="00A14992" w14:paraId="74C06AE7" w14:textId="77777777" w:rsidTr="008C2F41">
        <w:trPr>
          <w:trHeight w:val="336"/>
        </w:trPr>
        <w:tc>
          <w:tcPr>
            <w:tcW w:w="552" w:type="dxa"/>
            <w:vAlign w:val="center"/>
          </w:tcPr>
          <w:p w14:paraId="682178E6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6727FCB9" w14:textId="77777777" w:rsidR="00A14992" w:rsidRPr="00F43BC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14:paraId="04173800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849" w:type="dxa"/>
            <w:vAlign w:val="center"/>
          </w:tcPr>
          <w:p w14:paraId="09CC15F8" w14:textId="77777777" w:rsidR="00A14992" w:rsidRPr="00F43BC2" w:rsidRDefault="00A14992" w:rsidP="008C2F4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67" w:type="dxa"/>
            <w:vAlign w:val="center"/>
          </w:tcPr>
          <w:p w14:paraId="757386E2" w14:textId="77777777" w:rsidR="00A14992" w:rsidRPr="00FB29E4" w:rsidRDefault="00A14992" w:rsidP="008C2F4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8" w:type="dxa"/>
            <w:vAlign w:val="center"/>
          </w:tcPr>
          <w:p w14:paraId="6C0A8A5A" w14:textId="77777777" w:rsidR="00A14992" w:rsidRPr="00E674A8" w:rsidRDefault="00A14992" w:rsidP="008C2F41">
            <w:pPr>
              <w:jc w:val="right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1128" w:type="dxa"/>
            <w:vAlign w:val="center"/>
          </w:tcPr>
          <w:p w14:paraId="6B6AA171" w14:textId="77777777" w:rsidR="00A14992" w:rsidRPr="009C4005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5759</w:t>
            </w:r>
            <w:r w:rsidRPr="00BD353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</w:tr>
      <w:tr w:rsidR="00A14992" w14:paraId="5963F6D2" w14:textId="77777777" w:rsidTr="008C2F41">
        <w:trPr>
          <w:trHeight w:val="344"/>
        </w:trPr>
        <w:tc>
          <w:tcPr>
            <w:tcW w:w="10195" w:type="dxa"/>
            <w:gridSpan w:val="9"/>
            <w:vAlign w:val="center"/>
          </w:tcPr>
          <w:p w14:paraId="14D20DB1" w14:textId="77777777" w:rsidR="00A14992" w:rsidRPr="0052471D" w:rsidRDefault="00A14992" w:rsidP="008C2F4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2471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52471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52471D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Հողային պաստառ</w:t>
            </w:r>
          </w:p>
        </w:tc>
      </w:tr>
      <w:tr w:rsidR="00A14992" w14:paraId="66EC1790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6B00C6FB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258" w:type="dxa"/>
            <w:gridSpan w:val="2"/>
            <w:vAlign w:val="center"/>
          </w:tcPr>
          <w:p w14:paraId="17DE6C38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1-1130</w:t>
            </w:r>
          </w:p>
        </w:tc>
        <w:tc>
          <w:tcPr>
            <w:tcW w:w="4363" w:type="dxa"/>
            <w:gridSpan w:val="2"/>
            <w:vAlign w:val="center"/>
          </w:tcPr>
          <w:p w14:paraId="4AEA5C83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Հողային պաստառի համահարթեցում մեխանիզմով</w:t>
            </w:r>
          </w:p>
        </w:tc>
        <w:tc>
          <w:tcPr>
            <w:tcW w:w="849" w:type="dxa"/>
            <w:vAlign w:val="center"/>
          </w:tcPr>
          <w:p w14:paraId="1BEBE1F6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14:paraId="43486213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82</w:t>
            </w:r>
            <w:r w:rsidRPr="0052471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178" w:type="dxa"/>
            <w:vAlign w:val="center"/>
          </w:tcPr>
          <w:p w14:paraId="4AE74639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52471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08</w:t>
            </w:r>
          </w:p>
        </w:tc>
        <w:tc>
          <w:tcPr>
            <w:tcW w:w="1128" w:type="dxa"/>
            <w:vAlign w:val="center"/>
          </w:tcPr>
          <w:p w14:paraId="257DD1F3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170</w:t>
            </w:r>
            <w:r w:rsidRPr="0052471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95</w:t>
            </w:r>
          </w:p>
        </w:tc>
      </w:tr>
      <w:tr w:rsidR="00A14992" w14:paraId="33B6DF3C" w14:textId="77777777" w:rsidTr="008C2F41">
        <w:trPr>
          <w:trHeight w:val="341"/>
        </w:trPr>
        <w:tc>
          <w:tcPr>
            <w:tcW w:w="552" w:type="dxa"/>
            <w:vAlign w:val="center"/>
          </w:tcPr>
          <w:p w14:paraId="0A50E9AD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5D2136B6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14:paraId="5E3CCC0B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849" w:type="dxa"/>
            <w:vAlign w:val="center"/>
          </w:tcPr>
          <w:p w14:paraId="5D6C995C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67" w:type="dxa"/>
            <w:vAlign w:val="center"/>
          </w:tcPr>
          <w:p w14:paraId="2A4456AF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8" w:type="dxa"/>
            <w:vAlign w:val="center"/>
          </w:tcPr>
          <w:p w14:paraId="1ABE3F82" w14:textId="77777777" w:rsidR="00A14992" w:rsidRPr="0052471D" w:rsidRDefault="00A14992" w:rsidP="008C2F41">
            <w:pPr>
              <w:jc w:val="right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1128" w:type="dxa"/>
            <w:vAlign w:val="center"/>
          </w:tcPr>
          <w:p w14:paraId="0F972018" w14:textId="77777777" w:rsidR="00A14992" w:rsidRPr="00BD3535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170</w:t>
            </w:r>
            <w:r w:rsidRPr="00BD353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95</w:t>
            </w:r>
          </w:p>
        </w:tc>
      </w:tr>
      <w:tr w:rsidR="00A14992" w14:paraId="2A8D5B0C" w14:textId="77777777" w:rsidTr="008C2F41">
        <w:trPr>
          <w:trHeight w:val="311"/>
        </w:trPr>
        <w:tc>
          <w:tcPr>
            <w:tcW w:w="10195" w:type="dxa"/>
            <w:gridSpan w:val="9"/>
            <w:vAlign w:val="center"/>
          </w:tcPr>
          <w:p w14:paraId="099EC237" w14:textId="77777777" w:rsidR="00A14992" w:rsidRPr="00C96199" w:rsidRDefault="00A14992" w:rsidP="008C2F4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96199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C9619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96199">
              <w:rPr>
                <w:rFonts w:ascii="GHEA Grapalat" w:hAnsi="GHEA Grapalat"/>
                <w:sz w:val="20"/>
                <w:szCs w:val="20"/>
                <w:lang w:val="hy-AM"/>
              </w:rPr>
              <w:t xml:space="preserve">  Ճանապարհային ծածկ</w:t>
            </w:r>
          </w:p>
        </w:tc>
      </w:tr>
      <w:tr w:rsidR="00A14992" w14:paraId="02BB3891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0BEAB580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258" w:type="dxa"/>
            <w:gridSpan w:val="2"/>
            <w:vAlign w:val="center"/>
          </w:tcPr>
          <w:p w14:paraId="4641B6AF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8-1</w:t>
            </w:r>
          </w:p>
          <w:p w14:paraId="620A207A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10-1</w:t>
            </w:r>
          </w:p>
        </w:tc>
        <w:tc>
          <w:tcPr>
            <w:tcW w:w="4363" w:type="dxa"/>
            <w:gridSpan w:val="2"/>
            <w:vAlign w:val="center"/>
          </w:tcPr>
          <w:p w14:paraId="398CDE68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Ավազակոպճային փռող շերտ 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սմ</w:t>
            </w:r>
          </w:p>
        </w:tc>
        <w:tc>
          <w:tcPr>
            <w:tcW w:w="849" w:type="dxa"/>
            <w:vAlign w:val="center"/>
          </w:tcPr>
          <w:p w14:paraId="6C3D1FCF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14:paraId="7FFA34D7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82</w:t>
            </w:r>
            <w:r w:rsidRPr="0004551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178" w:type="dxa"/>
            <w:vAlign w:val="center"/>
          </w:tcPr>
          <w:p w14:paraId="3CCA2AD8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97</w:t>
            </w:r>
            <w:r w:rsidRPr="0004551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1128" w:type="dxa"/>
            <w:vAlign w:val="center"/>
          </w:tcPr>
          <w:p w14:paraId="32DA7B5C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8030</w:t>
            </w:r>
            <w:r w:rsidRPr="0004551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03</w:t>
            </w:r>
          </w:p>
        </w:tc>
      </w:tr>
      <w:tr w:rsidR="00A14992" w14:paraId="70F1BFBE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6375B25E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258" w:type="dxa"/>
            <w:gridSpan w:val="2"/>
            <w:vAlign w:val="center"/>
          </w:tcPr>
          <w:p w14:paraId="3548B9FC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43</w:t>
            </w:r>
          </w:p>
          <w:p w14:paraId="4213D05D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11-1</w:t>
            </w:r>
          </w:p>
        </w:tc>
        <w:tc>
          <w:tcPr>
            <w:tcW w:w="4363" w:type="dxa"/>
            <w:gridSpan w:val="2"/>
            <w:vAlign w:val="center"/>
          </w:tcPr>
          <w:p w14:paraId="0D2D5522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Խճի շերտի պատրաստում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 սմ հաստությամբ</w:t>
            </w:r>
          </w:p>
        </w:tc>
        <w:tc>
          <w:tcPr>
            <w:tcW w:w="849" w:type="dxa"/>
            <w:vAlign w:val="center"/>
          </w:tcPr>
          <w:p w14:paraId="1F27A88F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14:paraId="4F7A3A0F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82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178" w:type="dxa"/>
            <w:vAlign w:val="center"/>
          </w:tcPr>
          <w:p w14:paraId="1F122F90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152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65</w:t>
            </w:r>
          </w:p>
        </w:tc>
        <w:tc>
          <w:tcPr>
            <w:tcW w:w="1128" w:type="dxa"/>
            <w:vAlign w:val="center"/>
          </w:tcPr>
          <w:p w14:paraId="17B76030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12574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</w:tr>
      <w:tr w:rsidR="00A14992" w14:paraId="4175FB0E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0555BF9B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258" w:type="dxa"/>
            <w:gridSpan w:val="2"/>
            <w:vAlign w:val="center"/>
          </w:tcPr>
          <w:p w14:paraId="45A46038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251</w:t>
            </w:r>
          </w:p>
          <w:p w14:paraId="4E0C260D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63-1</w:t>
            </w:r>
          </w:p>
        </w:tc>
        <w:tc>
          <w:tcPr>
            <w:tcW w:w="4363" w:type="dxa"/>
            <w:gridSpan w:val="2"/>
            <w:vAlign w:val="center"/>
          </w:tcPr>
          <w:p w14:paraId="431C952B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Բիտումի լցաբաշխում 4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12 տ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/1000մ2/</w:t>
            </w:r>
          </w:p>
        </w:tc>
        <w:tc>
          <w:tcPr>
            <w:tcW w:w="849" w:type="dxa"/>
            <w:vAlign w:val="center"/>
          </w:tcPr>
          <w:p w14:paraId="3A93614C" w14:textId="77777777" w:rsidR="00A14992" w:rsidRPr="00045516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</w:p>
        </w:tc>
        <w:tc>
          <w:tcPr>
            <w:tcW w:w="867" w:type="dxa"/>
            <w:vAlign w:val="center"/>
          </w:tcPr>
          <w:p w14:paraId="43086FCF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936</w:t>
            </w:r>
          </w:p>
        </w:tc>
        <w:tc>
          <w:tcPr>
            <w:tcW w:w="1178" w:type="dxa"/>
            <w:vAlign w:val="center"/>
          </w:tcPr>
          <w:p w14:paraId="35B631D0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328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31</w:t>
            </w:r>
          </w:p>
        </w:tc>
        <w:tc>
          <w:tcPr>
            <w:tcW w:w="1128" w:type="dxa"/>
            <w:vAlign w:val="center"/>
          </w:tcPr>
          <w:p w14:paraId="29A1DBB2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11141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58</w:t>
            </w:r>
          </w:p>
        </w:tc>
      </w:tr>
      <w:tr w:rsidR="00A14992" w14:paraId="6C5F53E7" w14:textId="77777777" w:rsidTr="008C2F41">
        <w:trPr>
          <w:trHeight w:hRule="exact" w:val="794"/>
        </w:trPr>
        <w:tc>
          <w:tcPr>
            <w:tcW w:w="552" w:type="dxa"/>
            <w:vAlign w:val="center"/>
          </w:tcPr>
          <w:p w14:paraId="662D152F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258" w:type="dxa"/>
            <w:gridSpan w:val="2"/>
            <w:vAlign w:val="center"/>
          </w:tcPr>
          <w:p w14:paraId="6A92A8C1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164-1</w:t>
            </w:r>
          </w:p>
          <w:p w14:paraId="1760D78C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165-1</w:t>
            </w:r>
          </w:p>
          <w:p w14:paraId="7939CAC1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39-1,40-1</w:t>
            </w:r>
          </w:p>
          <w:p w14:paraId="39245775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14:paraId="423BFB65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Տաք մանրահատիկ ա/բետոնե ծածկի իրականացում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 սմ  „ Բ տիպ”</w:t>
            </w:r>
          </w:p>
        </w:tc>
        <w:tc>
          <w:tcPr>
            <w:tcW w:w="849" w:type="dxa"/>
            <w:vAlign w:val="center"/>
          </w:tcPr>
          <w:p w14:paraId="12282E02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14:paraId="2A79ADD0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82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178" w:type="dxa"/>
            <w:vAlign w:val="center"/>
          </w:tcPr>
          <w:p w14:paraId="190DC90D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528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128" w:type="dxa"/>
            <w:vAlign w:val="center"/>
          </w:tcPr>
          <w:p w14:paraId="40E6ABF3" w14:textId="77777777" w:rsidR="00A14992" w:rsidRPr="00716EBC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43531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18</w:t>
            </w:r>
          </w:p>
        </w:tc>
      </w:tr>
      <w:tr w:rsidR="00A14992" w14:paraId="55CE41B0" w14:textId="77777777" w:rsidTr="008C2F41">
        <w:trPr>
          <w:trHeight w:val="374"/>
        </w:trPr>
        <w:tc>
          <w:tcPr>
            <w:tcW w:w="552" w:type="dxa"/>
            <w:vAlign w:val="center"/>
          </w:tcPr>
          <w:p w14:paraId="2022C1D3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70728DB2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14:paraId="75B2E1E4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849" w:type="dxa"/>
            <w:vAlign w:val="center"/>
          </w:tcPr>
          <w:p w14:paraId="6A90EE2C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67" w:type="dxa"/>
            <w:vAlign w:val="center"/>
          </w:tcPr>
          <w:p w14:paraId="550E020C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8" w:type="dxa"/>
            <w:vAlign w:val="center"/>
          </w:tcPr>
          <w:p w14:paraId="15716E10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28" w:type="dxa"/>
            <w:vAlign w:val="center"/>
          </w:tcPr>
          <w:p w14:paraId="3B981E46" w14:textId="77777777" w:rsidR="00A14992" w:rsidRPr="00BD3535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75276</w:t>
            </w:r>
            <w:r w:rsidRPr="00BD353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91</w:t>
            </w:r>
          </w:p>
        </w:tc>
      </w:tr>
      <w:tr w:rsidR="00A14992" w14:paraId="71B40099" w14:textId="77777777" w:rsidTr="008C2F41">
        <w:trPr>
          <w:trHeight w:val="281"/>
        </w:trPr>
        <w:tc>
          <w:tcPr>
            <w:tcW w:w="10195" w:type="dxa"/>
            <w:gridSpan w:val="9"/>
            <w:vAlign w:val="center"/>
          </w:tcPr>
          <w:p w14:paraId="64BAEA1B" w14:textId="77777777" w:rsidR="00A14992" w:rsidRPr="008F5680" w:rsidRDefault="00A14992" w:rsidP="008C2F4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5680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F5680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8F5680">
              <w:rPr>
                <w:rFonts w:ascii="GHEA Grapalat" w:hAnsi="GHEA Grapalat"/>
                <w:sz w:val="20"/>
                <w:szCs w:val="20"/>
                <w:lang w:val="hy-AM"/>
              </w:rPr>
              <w:t>Ուղիներ</w:t>
            </w:r>
          </w:p>
        </w:tc>
      </w:tr>
      <w:tr w:rsidR="00A14992" w14:paraId="1B1BA7F8" w14:textId="77777777" w:rsidTr="008C2F41">
        <w:trPr>
          <w:trHeight w:val="564"/>
        </w:trPr>
        <w:tc>
          <w:tcPr>
            <w:tcW w:w="552" w:type="dxa"/>
            <w:vAlign w:val="center"/>
          </w:tcPr>
          <w:p w14:paraId="2187D1EA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258" w:type="dxa"/>
            <w:gridSpan w:val="2"/>
            <w:vAlign w:val="center"/>
          </w:tcPr>
          <w:p w14:paraId="728CB9DF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43</w:t>
            </w:r>
          </w:p>
          <w:p w14:paraId="1BC3A53D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11-1</w:t>
            </w:r>
          </w:p>
        </w:tc>
        <w:tc>
          <w:tcPr>
            <w:tcW w:w="4363" w:type="dxa"/>
            <w:gridSpan w:val="2"/>
            <w:vAlign w:val="center"/>
          </w:tcPr>
          <w:p w14:paraId="3BA6C6FD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Խճի շերտի պատրաստում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 սմ հաստությամբ</w:t>
            </w:r>
          </w:p>
        </w:tc>
        <w:tc>
          <w:tcPr>
            <w:tcW w:w="849" w:type="dxa"/>
            <w:vAlign w:val="center"/>
          </w:tcPr>
          <w:p w14:paraId="082CA9BC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14:paraId="34785243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018</w:t>
            </w:r>
          </w:p>
        </w:tc>
        <w:tc>
          <w:tcPr>
            <w:tcW w:w="1178" w:type="dxa"/>
            <w:vAlign w:val="center"/>
          </w:tcPr>
          <w:p w14:paraId="06F89A54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152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65</w:t>
            </w:r>
          </w:p>
        </w:tc>
        <w:tc>
          <w:tcPr>
            <w:tcW w:w="1128" w:type="dxa"/>
            <w:vAlign w:val="center"/>
          </w:tcPr>
          <w:p w14:paraId="0A452EA8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308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06</w:t>
            </w:r>
          </w:p>
        </w:tc>
      </w:tr>
      <w:tr w:rsidR="00A14992" w14:paraId="3A171CEC" w14:textId="77777777" w:rsidTr="008C2F41">
        <w:trPr>
          <w:trHeight w:hRule="exact" w:val="567"/>
        </w:trPr>
        <w:tc>
          <w:tcPr>
            <w:tcW w:w="552" w:type="dxa"/>
            <w:vAlign w:val="center"/>
          </w:tcPr>
          <w:p w14:paraId="0F078CC5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258" w:type="dxa"/>
            <w:gridSpan w:val="2"/>
            <w:vAlign w:val="center"/>
          </w:tcPr>
          <w:p w14:paraId="2FB01378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251</w:t>
            </w:r>
          </w:p>
          <w:p w14:paraId="10E7BB63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63-1</w:t>
            </w:r>
          </w:p>
        </w:tc>
        <w:tc>
          <w:tcPr>
            <w:tcW w:w="4363" w:type="dxa"/>
            <w:gridSpan w:val="2"/>
            <w:vAlign w:val="center"/>
          </w:tcPr>
          <w:p w14:paraId="250C81CF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Բիտումի լցաբաշխում 4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12 տ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/1000մ2/</w:t>
            </w:r>
          </w:p>
        </w:tc>
        <w:tc>
          <w:tcPr>
            <w:tcW w:w="849" w:type="dxa"/>
            <w:vAlign w:val="center"/>
          </w:tcPr>
          <w:p w14:paraId="6BDCA88E" w14:textId="77777777" w:rsidR="00A14992" w:rsidRPr="00045516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</w:p>
        </w:tc>
        <w:tc>
          <w:tcPr>
            <w:tcW w:w="867" w:type="dxa"/>
            <w:vAlign w:val="center"/>
          </w:tcPr>
          <w:p w14:paraId="0B3B3EEF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8314</w:t>
            </w:r>
          </w:p>
        </w:tc>
        <w:tc>
          <w:tcPr>
            <w:tcW w:w="1178" w:type="dxa"/>
            <w:vAlign w:val="center"/>
          </w:tcPr>
          <w:p w14:paraId="7AEA0726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328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31</w:t>
            </w:r>
          </w:p>
        </w:tc>
        <w:tc>
          <w:tcPr>
            <w:tcW w:w="1128" w:type="dxa"/>
            <w:vAlign w:val="center"/>
          </w:tcPr>
          <w:p w14:paraId="7F214313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272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96</w:t>
            </w:r>
          </w:p>
        </w:tc>
      </w:tr>
      <w:tr w:rsidR="00A14992" w14:paraId="28CFFFE9" w14:textId="77777777" w:rsidTr="008C2F41">
        <w:trPr>
          <w:trHeight w:hRule="exact" w:val="737"/>
        </w:trPr>
        <w:tc>
          <w:tcPr>
            <w:tcW w:w="552" w:type="dxa"/>
            <w:vAlign w:val="center"/>
          </w:tcPr>
          <w:p w14:paraId="23BD6EAA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258" w:type="dxa"/>
            <w:gridSpan w:val="2"/>
            <w:vAlign w:val="center"/>
          </w:tcPr>
          <w:p w14:paraId="354B3CEF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164-2</w:t>
            </w:r>
          </w:p>
          <w:p w14:paraId="226D7A1D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166-2</w:t>
            </w:r>
          </w:p>
          <w:p w14:paraId="5CF2637B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39-1,40-1</w:t>
            </w:r>
          </w:p>
          <w:p w14:paraId="59DF4152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14:paraId="64D9C63F" w14:textId="77777777" w:rsidR="00A14992" w:rsidRPr="00045516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Տաք մանրահատիկ ա/բետոնե ծածկի իրականացում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 սմ  „ Բ տիպ”</w:t>
            </w:r>
          </w:p>
        </w:tc>
        <w:tc>
          <w:tcPr>
            <w:tcW w:w="849" w:type="dxa"/>
            <w:vAlign w:val="center"/>
          </w:tcPr>
          <w:p w14:paraId="11974877" w14:textId="77777777" w:rsidR="00A14992" w:rsidRPr="00E674A8" w:rsidRDefault="00A14992" w:rsidP="008C2F4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14:paraId="73C3AE15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018</w:t>
            </w:r>
          </w:p>
        </w:tc>
        <w:tc>
          <w:tcPr>
            <w:tcW w:w="1178" w:type="dxa"/>
            <w:vAlign w:val="center"/>
          </w:tcPr>
          <w:p w14:paraId="34FA45F4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528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128" w:type="dxa"/>
            <w:vAlign w:val="center"/>
          </w:tcPr>
          <w:p w14:paraId="005A71E5" w14:textId="77777777" w:rsidR="00A14992" w:rsidRPr="008F5680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1066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</w:tr>
      <w:tr w:rsidR="00A14992" w14:paraId="49715FE8" w14:textId="77777777" w:rsidTr="008C2F41">
        <w:trPr>
          <w:trHeight w:val="403"/>
        </w:trPr>
        <w:tc>
          <w:tcPr>
            <w:tcW w:w="552" w:type="dxa"/>
            <w:vAlign w:val="center"/>
          </w:tcPr>
          <w:p w14:paraId="4E995D72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6CA2B16F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14:paraId="387DD30E" w14:textId="77777777" w:rsidR="00A14992" w:rsidRPr="00E674A8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849" w:type="dxa"/>
            <w:vAlign w:val="center"/>
          </w:tcPr>
          <w:p w14:paraId="4E1690EF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67" w:type="dxa"/>
            <w:vAlign w:val="center"/>
          </w:tcPr>
          <w:p w14:paraId="52C2FA4A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8" w:type="dxa"/>
            <w:vAlign w:val="center"/>
          </w:tcPr>
          <w:p w14:paraId="1D08BE14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28" w:type="dxa"/>
            <w:vAlign w:val="center"/>
          </w:tcPr>
          <w:p w14:paraId="7370CCE5" w14:textId="77777777" w:rsidR="00A14992" w:rsidRPr="00BD3535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1647</w:t>
            </w:r>
            <w:r w:rsidRPr="00BD353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</w:p>
        </w:tc>
      </w:tr>
      <w:tr w:rsidR="00A14992" w14:paraId="6A4722F0" w14:textId="77777777" w:rsidTr="008C2F41">
        <w:trPr>
          <w:trHeight w:val="403"/>
        </w:trPr>
        <w:tc>
          <w:tcPr>
            <w:tcW w:w="552" w:type="dxa"/>
            <w:vAlign w:val="center"/>
          </w:tcPr>
          <w:p w14:paraId="1D7924B8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5" w:type="dxa"/>
            <w:gridSpan w:val="7"/>
            <w:vAlign w:val="center"/>
          </w:tcPr>
          <w:p w14:paraId="4B826DBA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1128" w:type="dxa"/>
            <w:vAlign w:val="center"/>
          </w:tcPr>
          <w:p w14:paraId="65B84BF7" w14:textId="77777777" w:rsidR="00A14992" w:rsidRPr="00BD3535" w:rsidRDefault="00A14992" w:rsidP="008C2F41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BD3535">
              <w:rPr>
                <w:rFonts w:ascii="GHEA Grapalat" w:hAnsi="GHEA Grapalat"/>
                <w:b/>
                <w:bCs/>
                <w:sz w:val="18"/>
                <w:szCs w:val="18"/>
              </w:rPr>
              <w:t>82854.36</w:t>
            </w:r>
          </w:p>
        </w:tc>
      </w:tr>
      <w:tr w:rsidR="00A14992" w14:paraId="015CD738" w14:textId="77777777" w:rsidTr="008C2F41">
        <w:trPr>
          <w:trHeight w:val="403"/>
        </w:trPr>
        <w:tc>
          <w:tcPr>
            <w:tcW w:w="552" w:type="dxa"/>
            <w:vAlign w:val="center"/>
          </w:tcPr>
          <w:p w14:paraId="461433B8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010EE37" w14:textId="77777777" w:rsidR="00A14992" w:rsidRPr="0052471D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5" w:type="dxa"/>
            <w:gridSpan w:val="7"/>
            <w:vAlign w:val="center"/>
          </w:tcPr>
          <w:p w14:paraId="748F7BAF" w14:textId="77777777" w:rsidR="00A14992" w:rsidRPr="00BD3535" w:rsidRDefault="00A14992" w:rsidP="008C2F4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ԱԱՀ՝  20</w:t>
            </w:r>
            <w:r>
              <w:rPr>
                <w:rFonts w:ascii="GHEA Grapalat" w:hAnsi="GHEA Grapalat"/>
                <w:sz w:val="18"/>
                <w:szCs w:val="18"/>
              </w:rPr>
              <w:t>%</w:t>
            </w:r>
          </w:p>
        </w:tc>
        <w:tc>
          <w:tcPr>
            <w:tcW w:w="1128" w:type="dxa"/>
            <w:vAlign w:val="center"/>
          </w:tcPr>
          <w:p w14:paraId="3F88E242" w14:textId="77777777" w:rsidR="00A14992" w:rsidRPr="00BD3535" w:rsidRDefault="00A14992" w:rsidP="008C2F41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BD3535">
              <w:rPr>
                <w:rFonts w:ascii="GHEA Grapalat" w:hAnsi="GHEA Grapalat"/>
                <w:b/>
                <w:bCs/>
                <w:sz w:val="18"/>
                <w:szCs w:val="18"/>
              </w:rPr>
              <w:t>16570.87</w:t>
            </w:r>
          </w:p>
        </w:tc>
      </w:tr>
      <w:tr w:rsidR="00A14992" w14:paraId="5F46A896" w14:textId="77777777" w:rsidTr="008C2F41">
        <w:trPr>
          <w:trHeight w:val="403"/>
        </w:trPr>
        <w:tc>
          <w:tcPr>
            <w:tcW w:w="552" w:type="dxa"/>
            <w:vAlign w:val="center"/>
          </w:tcPr>
          <w:p w14:paraId="61B93FA1" w14:textId="77777777" w:rsidR="00A14992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5" w:type="dxa"/>
            <w:gridSpan w:val="7"/>
            <w:vAlign w:val="center"/>
          </w:tcPr>
          <w:p w14:paraId="1ACAFDDA" w14:textId="77777777" w:rsidR="00A14992" w:rsidRPr="00BD3535" w:rsidRDefault="00A14992" w:rsidP="008C2F4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Ընդամենը նախահաշվով</w:t>
            </w:r>
          </w:p>
        </w:tc>
        <w:tc>
          <w:tcPr>
            <w:tcW w:w="1128" w:type="dxa"/>
            <w:vAlign w:val="center"/>
          </w:tcPr>
          <w:p w14:paraId="78794485" w14:textId="77777777" w:rsidR="00A14992" w:rsidRPr="00BD3535" w:rsidRDefault="00A14992" w:rsidP="008C2F41">
            <w:pP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 w:rsidRPr="00BD3535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99425</w:t>
            </w:r>
            <w:r w:rsidRPr="00BD3535">
              <w:rPr>
                <w:rFonts w:ascii="Cambria Math" w:hAnsi="Cambria Math" w:cs="Cambria Math"/>
                <w:b/>
                <w:bCs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23</w:t>
            </w:r>
          </w:p>
        </w:tc>
      </w:tr>
    </w:tbl>
    <w:p w14:paraId="34BE6F84" w14:textId="77777777" w:rsidR="00A14992" w:rsidRDefault="00A14992" w:rsidP="00A14992">
      <w:pPr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14:paraId="1D23F4A9" w14:textId="77777777" w:rsidR="00F02279" w:rsidRPr="003A71B3" w:rsidRDefault="00F02279" w:rsidP="00F02279">
      <w:pPr>
        <w:jc w:val="center"/>
        <w:rPr>
          <w:rFonts w:ascii="Arial AM" w:hAnsi="Arial AM"/>
          <w:b/>
          <w:lang w:val="pt-BR"/>
        </w:rPr>
      </w:pPr>
    </w:p>
    <w:p w14:paraId="076DAE19" w14:textId="77777777" w:rsidR="00F02279" w:rsidRPr="002528F7" w:rsidRDefault="00F02279" w:rsidP="00F02279">
      <w:pPr>
        <w:jc w:val="center"/>
        <w:rPr>
          <w:rFonts w:ascii="Arial AM" w:hAnsi="Arial AM"/>
          <w:b/>
          <w:lang w:val="hy-AM"/>
        </w:rPr>
      </w:pPr>
    </w:p>
    <w:p w14:paraId="15BC9920" w14:textId="77777777" w:rsidR="00F02279" w:rsidRPr="003A71B3" w:rsidRDefault="00F02279" w:rsidP="00F02279">
      <w:pPr>
        <w:jc w:val="center"/>
        <w:rPr>
          <w:rFonts w:ascii="Arial AM" w:hAnsi="Arial AM" w:cs="Arial"/>
          <w:b/>
          <w:lang w:val="pt-BR"/>
        </w:rPr>
      </w:pPr>
    </w:p>
    <w:p w14:paraId="3321064E" w14:textId="45E70385" w:rsidR="00F02279" w:rsidRPr="00E27E97" w:rsidRDefault="00F02279" w:rsidP="00E27E97">
      <w:pPr>
        <w:ind w:firstLine="567"/>
        <w:jc w:val="center"/>
        <w:rPr>
          <w:rFonts w:ascii="Sylfaen" w:hAnsi="Sylfaen"/>
          <w:i/>
          <w:lang w:val="pt-BR"/>
        </w:rPr>
      </w:pPr>
    </w:p>
    <w:p w14:paraId="08E30E62" w14:textId="61E8BB70" w:rsidR="00F02279" w:rsidRPr="002528F7" w:rsidRDefault="004367D4" w:rsidP="00F02279">
      <w:pPr>
        <w:rPr>
          <w:rFonts w:ascii="Arial AM" w:hAnsi="Arial AM"/>
          <w:i/>
          <w:lang w:val="pt-BR"/>
        </w:rPr>
      </w:pPr>
      <w:r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* </w:t>
      </w:r>
      <w:r w:rsidR="00F02279" w:rsidRPr="002528F7">
        <w:rPr>
          <w:rFonts w:ascii="Sylfaen" w:hAnsi="Sylfaen" w:cs="Sylfaen"/>
          <w:sz w:val="22"/>
          <w:szCs w:val="22"/>
          <w:lang w:val="af-ZA"/>
        </w:rPr>
        <w:t>Կապալառուն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F02279" w:rsidRPr="002528F7">
        <w:rPr>
          <w:rFonts w:ascii="Sylfaen" w:hAnsi="Sylfaen" w:cs="Sylfaen"/>
          <w:sz w:val="22"/>
          <w:szCs w:val="22"/>
          <w:lang w:val="af-ZA"/>
        </w:rPr>
        <w:t>աշխատանքները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F02279" w:rsidRPr="002528F7">
        <w:rPr>
          <w:rFonts w:ascii="Sylfaen" w:hAnsi="Sylfaen" w:cs="Sylfaen"/>
          <w:sz w:val="22"/>
          <w:szCs w:val="22"/>
          <w:lang w:val="af-ZA"/>
        </w:rPr>
        <w:t>կատարում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F02279" w:rsidRPr="002528F7">
        <w:rPr>
          <w:rFonts w:ascii="Sylfaen" w:hAnsi="Sylfaen" w:cs="Sylfaen"/>
          <w:sz w:val="22"/>
          <w:szCs w:val="22"/>
          <w:lang w:val="af-ZA"/>
        </w:rPr>
        <w:t>է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ՀՀ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Արմավիրի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մարզի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Արաքս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համայնքի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Գրիբոյեդով</w:t>
      </w:r>
      <w:r w:rsidR="00E27E97" w:rsidRPr="00E27E97">
        <w:rPr>
          <w:rFonts w:ascii="Sylfaen" w:hAnsi="Sylfaen" w:cs="Sylfaen"/>
          <w:sz w:val="22"/>
          <w:szCs w:val="22"/>
          <w:lang w:val="pt-BR"/>
        </w:rPr>
        <w:t xml:space="preserve"> </w:t>
      </w:r>
      <w:r w:rsidR="00E27E97">
        <w:rPr>
          <w:rFonts w:ascii="Sylfaen" w:hAnsi="Sylfaen" w:cs="Sylfaen"/>
          <w:sz w:val="22"/>
          <w:szCs w:val="22"/>
          <w:lang w:val="ru-RU"/>
        </w:rPr>
        <w:t>գյուղում</w:t>
      </w:r>
      <w:r w:rsidR="00F02279" w:rsidRPr="002528F7">
        <w:rPr>
          <w:rFonts w:ascii="Arial AM" w:hAnsi="Arial AM" w:cs="Sylfaen"/>
          <w:sz w:val="22"/>
          <w:szCs w:val="22"/>
          <w:lang w:val="af-ZA"/>
        </w:rPr>
        <w:t>:</w:t>
      </w:r>
    </w:p>
    <w:p w14:paraId="09AB720A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11429219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41EB7FDB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0294C5EF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02279" w:rsidRPr="002528F7" w14:paraId="00984F95" w14:textId="77777777" w:rsidTr="00545BDE">
        <w:trPr>
          <w:jc w:val="center"/>
        </w:trPr>
        <w:tc>
          <w:tcPr>
            <w:tcW w:w="4536" w:type="dxa"/>
          </w:tcPr>
          <w:p w14:paraId="207A1F58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nb-NO"/>
              </w:rPr>
            </w:pPr>
            <w:r w:rsidRPr="002528F7">
              <w:rPr>
                <w:rFonts w:ascii="Sylfaen" w:hAnsi="Sylfaen" w:cs="Sylfaen"/>
                <w:b/>
                <w:bCs/>
                <w:lang w:val="nb-NO"/>
              </w:rPr>
              <w:t>ՊԱՏՎԻՐԱՏՈՒ</w:t>
            </w:r>
          </w:p>
          <w:p w14:paraId="46259628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ՀՀ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Արմավիրի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մարզի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Արաքսի </w:t>
            </w: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համայնքապետարան</w:t>
            </w:r>
          </w:p>
          <w:p w14:paraId="2AFE45BD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Արմավիրի մարզ գ. </w:t>
            </w:r>
            <w:r w:rsidRPr="00C43AA4">
              <w:rPr>
                <w:rFonts w:ascii="Sylfaen" w:hAnsi="Sylfaen"/>
                <w:sz w:val="20"/>
                <w:szCs w:val="20"/>
                <w:lang w:val="hy-AM"/>
              </w:rPr>
              <w:t>Գայ</w:t>
            </w:r>
          </w:p>
          <w:p w14:paraId="77C628E4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A4753">
              <w:rPr>
                <w:rFonts w:ascii="Sylfaen" w:hAnsi="Sylfaen"/>
                <w:sz w:val="20"/>
                <w:szCs w:val="20"/>
                <w:lang w:val="hy-AM"/>
              </w:rPr>
              <w:t>Ա. Խաչատրյան  1</w:t>
            </w:r>
          </w:p>
          <w:p w14:paraId="081BACBD" w14:textId="681A9CAB" w:rsidR="00E27E97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 w:rsidRPr="00156BF0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935E09">
              <w:rPr>
                <w:rFonts w:ascii="Sylfaen" w:hAnsi="Sylfaen"/>
                <w:sz w:val="20"/>
                <w:szCs w:val="20"/>
                <w:lang w:val="hy-AM"/>
              </w:rPr>
              <w:t>900322001190</w:t>
            </w:r>
          </w:p>
          <w:p w14:paraId="28BE9685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nb-NO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ՀՎՀՀ  0444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 w:rsidRPr="008B738D">
              <w:rPr>
                <w:rFonts w:ascii="Sylfaen" w:hAnsi="Sylfaen"/>
                <w:sz w:val="20"/>
                <w:szCs w:val="20"/>
                <w:lang w:val="nb-NO"/>
              </w:rPr>
              <w:t>435</w:t>
            </w:r>
          </w:p>
          <w:p w14:paraId="32A12736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u w:val="single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ՀՀ ֆին. նախ. գործ. վարչութ</w:t>
            </w:r>
          </w:p>
          <w:p w14:paraId="6B6A139D" w14:textId="77777777" w:rsidR="00E27E97" w:rsidRPr="00C44EC4" w:rsidRDefault="00E27E97" w:rsidP="00E27E97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F7F556F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--------------------</w:t>
            </w:r>
            <w:r w:rsidRPr="008B738D">
              <w:rPr>
                <w:rFonts w:ascii="Sylfaen" w:hAnsi="Sylfaen"/>
                <w:sz w:val="20"/>
                <w:szCs w:val="20"/>
                <w:lang w:val="hy-AM"/>
              </w:rPr>
              <w:t>Ղ.Ղազարյան</w:t>
            </w:r>
          </w:p>
          <w:p w14:paraId="08112B52" w14:textId="32FD76A4" w:rsidR="00F02279" w:rsidRPr="002528F7" w:rsidRDefault="00E27E97" w:rsidP="00E27E97">
            <w:pPr>
              <w:rPr>
                <w:rFonts w:ascii="Arial AM" w:hAnsi="Arial AM"/>
                <w:sz w:val="22"/>
                <w:szCs w:val="22"/>
                <w:lang w:val="ru-RU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C44EC4">
              <w:rPr>
                <w:rFonts w:ascii="Sylfaen" w:hAnsi="Sylfaen" w:cs="Sylfaen"/>
                <w:sz w:val="20"/>
                <w:szCs w:val="20"/>
                <w:lang w:val="hy-AM"/>
              </w:rPr>
              <w:t>ստորագրություն</w:t>
            </w:r>
          </w:p>
          <w:p w14:paraId="15B7A3B0" w14:textId="77777777" w:rsidR="00F02279" w:rsidRPr="002528F7" w:rsidRDefault="00F02279" w:rsidP="00545BDE">
            <w:pPr>
              <w:rPr>
                <w:rFonts w:ascii="Arial AM" w:hAnsi="Arial AM"/>
                <w:lang w:val="ru-RU"/>
              </w:rPr>
            </w:pPr>
          </w:p>
          <w:p w14:paraId="77676D00" w14:textId="40BD39F6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14:paraId="55CD87BF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/>
                <w:lang w:val="ru-RU"/>
              </w:rPr>
            </w:pPr>
          </w:p>
        </w:tc>
        <w:tc>
          <w:tcPr>
            <w:tcW w:w="4343" w:type="dxa"/>
          </w:tcPr>
          <w:p w14:paraId="48DD7B3C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ru-RU"/>
              </w:rPr>
            </w:pPr>
            <w:r w:rsidRPr="002528F7">
              <w:rPr>
                <w:rFonts w:ascii="Sylfaen" w:hAnsi="Sylfaen" w:cs="Sylfaen"/>
                <w:b/>
                <w:bCs/>
                <w:lang w:val="pt-BR"/>
              </w:rPr>
              <w:t>ԿԱՊԱԼԱՌՈՒ</w:t>
            </w:r>
          </w:p>
          <w:p w14:paraId="73CD8642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2EA48D89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79D68879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  <w:r w:rsidRPr="002528F7">
              <w:rPr>
                <w:rFonts w:ascii="Arial AM" w:hAnsi="Arial AM"/>
                <w:lang w:val="ru-RU"/>
              </w:rPr>
              <w:t>---------------------------------</w:t>
            </w:r>
          </w:p>
          <w:p w14:paraId="363E83A4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  <w:p w14:paraId="174D03D2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2"/>
                <w:szCs w:val="22"/>
                <w:lang w:val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2528F7">
              <w:rPr>
                <w:rFonts w:ascii="Arial AM" w:hAnsi="Arial AM"/>
                <w:sz w:val="18"/>
                <w:szCs w:val="18"/>
                <w:lang w:val="ru-RU"/>
              </w:rPr>
              <w:t>.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6E31B4C2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03F06813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38D547A4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692A34E5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49423429" w14:textId="77777777" w:rsidR="00F02279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7649A8DB" w14:textId="77777777" w:rsidR="004367D4" w:rsidRDefault="004367D4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02DFBFB1" w14:textId="77777777" w:rsidR="004367D4" w:rsidRDefault="004367D4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5CC98C97" w14:textId="77777777" w:rsidR="004367D4" w:rsidRDefault="004367D4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3B236BE7" w14:textId="77777777" w:rsidR="004367D4" w:rsidRDefault="004367D4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39913370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</w:p>
    <w:p w14:paraId="126F13F3" w14:textId="77777777" w:rsidR="00F02279" w:rsidRPr="008C2F41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8C2F41">
        <w:rPr>
          <w:rFonts w:ascii="Sylfaen" w:hAnsi="Sylfaen" w:cs="Sylfaen"/>
          <w:i/>
          <w:sz w:val="20"/>
          <w:szCs w:val="20"/>
          <w:lang w:val="pt-BR"/>
        </w:rPr>
        <w:t>Հավելված</w:t>
      </w:r>
      <w:r w:rsidRPr="008C2F41">
        <w:rPr>
          <w:rFonts w:ascii="Arial AM" w:hAnsi="Arial AM" w:cs="Arial"/>
          <w:i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i/>
          <w:sz w:val="20"/>
          <w:szCs w:val="20"/>
          <w:lang w:val="pt-BR"/>
        </w:rPr>
        <w:t>թիվ</w:t>
      </w:r>
      <w:r w:rsidRPr="008C2F41">
        <w:rPr>
          <w:rFonts w:ascii="Arial AM" w:hAnsi="Arial AM" w:cs="Arial"/>
          <w:i/>
          <w:sz w:val="20"/>
          <w:szCs w:val="20"/>
          <w:lang w:val="pt-BR"/>
        </w:rPr>
        <w:t xml:space="preserve"> 2</w:t>
      </w:r>
    </w:p>
    <w:p w14:paraId="4A5D16F6" w14:textId="577B596B" w:rsidR="00F02279" w:rsidRPr="008C2F41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8C2F41">
        <w:rPr>
          <w:rFonts w:ascii="Arial AM" w:hAnsi="Arial AM"/>
          <w:i/>
          <w:sz w:val="20"/>
          <w:szCs w:val="20"/>
          <w:lang w:val="pt-BR"/>
        </w:rPr>
        <w:t xml:space="preserve">  </w:t>
      </w:r>
      <w:r w:rsidR="00E27E97" w:rsidRPr="008C2F41">
        <w:rPr>
          <w:rFonts w:ascii="Sylfaen" w:hAnsi="Sylfaen"/>
          <w:i/>
          <w:sz w:val="20"/>
          <w:szCs w:val="20"/>
          <w:lang w:val="hy-AM"/>
        </w:rPr>
        <w:t>&lt;&lt;        &gt;&gt;</w:t>
      </w:r>
      <w:r w:rsidRPr="008C2F41">
        <w:rPr>
          <w:rFonts w:ascii="Arial AM" w:hAnsi="Arial AM"/>
          <w:i/>
          <w:sz w:val="20"/>
          <w:szCs w:val="20"/>
          <w:lang w:val="pt-BR"/>
        </w:rPr>
        <w:t xml:space="preserve">                20</w:t>
      </w:r>
      <w:r w:rsidR="00077A27" w:rsidRPr="008C2F41">
        <w:rPr>
          <w:rFonts w:asciiTheme="minorHAnsi" w:hAnsiTheme="minorHAnsi"/>
          <w:i/>
          <w:sz w:val="20"/>
          <w:szCs w:val="20"/>
          <w:lang w:val="hy-AM"/>
        </w:rPr>
        <w:t>24</w:t>
      </w:r>
      <w:r w:rsidRPr="008C2F41">
        <w:rPr>
          <w:rFonts w:ascii="Arial AM" w:hAnsi="Arial AM"/>
          <w:i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i/>
          <w:sz w:val="20"/>
          <w:szCs w:val="20"/>
          <w:lang w:val="pt-BR"/>
        </w:rPr>
        <w:t>թ</w:t>
      </w:r>
      <w:r w:rsidRPr="008C2F41">
        <w:rPr>
          <w:rFonts w:ascii="Arial AM" w:hAnsi="Arial AM" w:cs="Arial"/>
          <w:i/>
          <w:sz w:val="20"/>
          <w:szCs w:val="20"/>
          <w:lang w:val="pt-BR"/>
        </w:rPr>
        <w:t xml:space="preserve">. </w:t>
      </w:r>
      <w:r w:rsidRPr="008C2F41">
        <w:rPr>
          <w:rFonts w:ascii="Arial AM" w:hAnsi="Arial AM"/>
          <w:i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i/>
          <w:sz w:val="20"/>
          <w:szCs w:val="20"/>
          <w:lang w:val="pt-BR"/>
        </w:rPr>
        <w:t>կնքված</w:t>
      </w:r>
      <w:r w:rsidRPr="008C2F41">
        <w:rPr>
          <w:rFonts w:ascii="Arial AM" w:hAnsi="Arial AM" w:cs="Arial"/>
          <w:i/>
          <w:sz w:val="20"/>
          <w:szCs w:val="20"/>
          <w:lang w:val="pt-BR"/>
        </w:rPr>
        <w:t xml:space="preserve"> </w:t>
      </w:r>
    </w:p>
    <w:p w14:paraId="7046B25B" w14:textId="508A574F" w:rsidR="00F02279" w:rsidRPr="008C2F41" w:rsidRDefault="0061316B" w:rsidP="00F02279">
      <w:pPr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8C2F41">
        <w:rPr>
          <w:rFonts w:ascii="Sylfaen" w:hAnsi="Sylfaen" w:cs="Sylfaen"/>
          <w:i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i/>
          <w:sz w:val="18"/>
          <w:szCs w:val="18"/>
          <w:lang w:val="hy-AM"/>
        </w:rPr>
        <w:t>ԱՄԱՀ</w:t>
      </w:r>
      <w:r w:rsidRPr="008C2F41">
        <w:rPr>
          <w:rFonts w:ascii="Arial AM" w:hAnsi="Arial AM" w:cs="Sylfaen"/>
          <w:i/>
          <w:sz w:val="18"/>
          <w:szCs w:val="18"/>
          <w:lang w:val="hy-AM"/>
        </w:rPr>
        <w:t>-</w:t>
      </w:r>
      <w:r w:rsidRPr="008C2F41">
        <w:rPr>
          <w:rFonts w:ascii="Sylfaen" w:hAnsi="Sylfaen" w:cs="Sylfaen"/>
          <w:i/>
          <w:sz w:val="18"/>
          <w:szCs w:val="18"/>
          <w:lang w:val="hy-AM"/>
        </w:rPr>
        <w:t>ՃԳ</w:t>
      </w:r>
      <w:r w:rsidRPr="008C2F41">
        <w:rPr>
          <w:rFonts w:ascii="Arial AM" w:hAnsi="Arial AM" w:cs="Sylfaen"/>
          <w:i/>
          <w:sz w:val="18"/>
          <w:szCs w:val="18"/>
          <w:lang w:val="hy-AM"/>
        </w:rPr>
        <w:t>-</w:t>
      </w:r>
      <w:r w:rsidRPr="008C2F41">
        <w:rPr>
          <w:rFonts w:ascii="Sylfaen" w:hAnsi="Sylfaen" w:cs="Sylfaen"/>
          <w:i/>
          <w:sz w:val="18"/>
          <w:szCs w:val="18"/>
          <w:lang w:val="hy-AM"/>
        </w:rPr>
        <w:t>ԲՄԱՇՁԲ</w:t>
      </w:r>
      <w:r w:rsidRPr="008C2F41">
        <w:rPr>
          <w:rFonts w:ascii="Arial AM" w:hAnsi="Arial AM" w:cs="Sylfaen"/>
          <w:i/>
          <w:sz w:val="18"/>
          <w:szCs w:val="18"/>
          <w:lang w:val="hy-AM"/>
        </w:rPr>
        <w:t>-24/33</w:t>
      </w:r>
      <w:r w:rsidRPr="008C2F41">
        <w:rPr>
          <w:rFonts w:ascii="Arial AM" w:hAnsi="Arial AM" w:cs="Sylfaen"/>
          <w:i/>
          <w:sz w:val="18"/>
          <w:szCs w:val="18"/>
          <w:lang w:val="pt-BR"/>
        </w:rPr>
        <w:t xml:space="preserve">   </w:t>
      </w:r>
      <w:r w:rsidR="00F02279" w:rsidRPr="008C2F41">
        <w:rPr>
          <w:rFonts w:ascii="Sylfaen" w:hAnsi="Sylfaen" w:cs="Sylfaen"/>
          <w:i/>
          <w:sz w:val="20"/>
          <w:szCs w:val="20"/>
          <w:lang w:val="pt-BR"/>
        </w:rPr>
        <w:t>ծածկագրով</w:t>
      </w:r>
      <w:r w:rsidR="00F02279" w:rsidRPr="008C2F41">
        <w:rPr>
          <w:rFonts w:ascii="Arial AM" w:hAnsi="Arial AM" w:cs="Sylfaen"/>
          <w:i/>
          <w:sz w:val="20"/>
          <w:szCs w:val="20"/>
          <w:lang w:val="pt-BR"/>
        </w:rPr>
        <w:t xml:space="preserve"> </w:t>
      </w:r>
      <w:r w:rsidR="00F02279" w:rsidRPr="008C2F41">
        <w:rPr>
          <w:rFonts w:ascii="Sylfaen" w:hAnsi="Sylfaen" w:cs="Sylfaen"/>
          <w:i/>
          <w:sz w:val="20"/>
          <w:szCs w:val="20"/>
          <w:lang w:val="pt-BR"/>
        </w:rPr>
        <w:t>պայմանագրի</w:t>
      </w:r>
    </w:p>
    <w:p w14:paraId="633548D7" w14:textId="77777777" w:rsidR="00F02279" w:rsidRPr="002528F7" w:rsidRDefault="00F02279" w:rsidP="00F02279">
      <w:pPr>
        <w:jc w:val="center"/>
        <w:rPr>
          <w:rFonts w:ascii="Arial AM" w:hAnsi="Arial AM" w:cs="Sylfaen"/>
          <w:b/>
          <w:lang w:val="pt-BR"/>
        </w:rPr>
      </w:pPr>
    </w:p>
    <w:p w14:paraId="0E383CA5" w14:textId="77777777" w:rsidR="00F02279" w:rsidRPr="002528F7" w:rsidRDefault="00F02279" w:rsidP="00F02279">
      <w:pPr>
        <w:jc w:val="center"/>
        <w:rPr>
          <w:rFonts w:ascii="Arial AM" w:hAnsi="Arial AM" w:cs="Sylfaen"/>
          <w:b/>
          <w:lang w:val="pt-BR"/>
        </w:rPr>
      </w:pPr>
    </w:p>
    <w:p w14:paraId="1E7B45EF" w14:textId="7F4E9F96" w:rsidR="00F02279" w:rsidRPr="002528F7" w:rsidRDefault="00F02279" w:rsidP="00F02279">
      <w:pPr>
        <w:jc w:val="center"/>
        <w:rPr>
          <w:rFonts w:ascii="Arial AM" w:hAnsi="Arial AM"/>
          <w:b/>
          <w:sz w:val="20"/>
          <w:szCs w:val="20"/>
          <w:lang w:val="hy-AM"/>
        </w:rPr>
      </w:pPr>
      <w:r w:rsidRPr="002528F7">
        <w:rPr>
          <w:rFonts w:ascii="Sylfaen" w:hAnsi="Sylfaen" w:cs="Sylfaen"/>
          <w:b/>
          <w:sz w:val="20"/>
          <w:szCs w:val="20"/>
          <w:lang w:val="pt-BR"/>
        </w:rPr>
        <w:t>ՕՐԱՑՈՒՑԱՅԻՆ</w:t>
      </w:r>
      <w:r w:rsidRPr="002528F7">
        <w:rPr>
          <w:rFonts w:ascii="Arial AM" w:hAnsi="Arial AM" w:cs="Times Armenian"/>
          <w:b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b/>
          <w:sz w:val="20"/>
          <w:szCs w:val="20"/>
          <w:lang w:val="pt-BR"/>
        </w:rPr>
        <w:t>ԳՐԱՖԻԿ</w:t>
      </w:r>
      <w:r w:rsidR="00645E1D" w:rsidRPr="002528F7">
        <w:rPr>
          <w:rFonts w:ascii="Arial AM" w:hAnsi="Arial AM" w:cs="Sylfaen"/>
          <w:b/>
          <w:sz w:val="20"/>
          <w:szCs w:val="20"/>
          <w:lang w:val="hy-AM"/>
        </w:rPr>
        <w:t>*</w:t>
      </w:r>
    </w:p>
    <w:p w14:paraId="7A3699F1" w14:textId="52A8FD61" w:rsidR="00F02279" w:rsidRPr="008F4AFC" w:rsidRDefault="008F4AFC" w:rsidP="00F02279">
      <w:pPr>
        <w:ind w:firstLine="567"/>
        <w:jc w:val="center"/>
        <w:rPr>
          <w:rFonts w:ascii="Arial AM" w:hAnsi="Arial AM"/>
          <w:b/>
          <w:sz w:val="20"/>
          <w:szCs w:val="20"/>
          <w:lang w:val="pt-BR"/>
        </w:rPr>
      </w:pPr>
      <w:r w:rsidRPr="008F4AFC">
        <w:rPr>
          <w:rFonts w:ascii="Sylfaen" w:hAnsi="Sylfaen" w:cs="Sylfaen"/>
          <w:b/>
          <w:sz w:val="20"/>
          <w:szCs w:val="20"/>
          <w:lang w:val="af-ZA"/>
        </w:rPr>
        <w:t>ՀՀ</w:t>
      </w:r>
      <w:r w:rsidRPr="008F4AFC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8F4AFC">
        <w:rPr>
          <w:rFonts w:ascii="Sylfaen" w:hAnsi="Sylfaen" w:cs="Sylfaen"/>
          <w:b/>
          <w:sz w:val="20"/>
          <w:szCs w:val="20"/>
          <w:lang w:val="af-ZA"/>
        </w:rPr>
        <w:t>ԱՐՄԱՎԻՐԻ</w:t>
      </w:r>
      <w:r w:rsidRPr="008F4AFC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8F4AFC">
        <w:rPr>
          <w:rFonts w:ascii="Sylfaen" w:hAnsi="Sylfaen" w:cs="Sylfaen"/>
          <w:b/>
          <w:sz w:val="20"/>
          <w:szCs w:val="20"/>
          <w:lang w:val="af-ZA"/>
        </w:rPr>
        <w:t>ՄԱՐԶԻ</w:t>
      </w:r>
      <w:r w:rsidRPr="008F4AFC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8F4AFC">
        <w:rPr>
          <w:rFonts w:ascii="Sylfaen" w:hAnsi="Sylfaen" w:cs="Sylfaen"/>
          <w:b/>
          <w:sz w:val="20"/>
          <w:szCs w:val="20"/>
          <w:lang w:val="af-ZA"/>
        </w:rPr>
        <w:t>ԱՐԱՔՍ</w:t>
      </w:r>
      <w:r w:rsidRPr="008F4AFC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8F4AFC">
        <w:rPr>
          <w:rFonts w:ascii="Sylfaen" w:hAnsi="Sylfaen" w:cs="Sylfaen"/>
          <w:b/>
          <w:sz w:val="20"/>
          <w:szCs w:val="20"/>
          <w:lang w:val="af-ZA"/>
        </w:rPr>
        <w:t>ՀԱՄԱՅՆՔԻ</w:t>
      </w:r>
      <w:r w:rsidRPr="008F4AFC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Pr="008F4AFC">
        <w:rPr>
          <w:rFonts w:ascii="Sylfaen" w:hAnsi="Sylfaen" w:cs="Sylfaen"/>
          <w:b/>
          <w:sz w:val="20"/>
          <w:szCs w:val="20"/>
          <w:lang w:val="af-ZA"/>
        </w:rPr>
        <w:t xml:space="preserve">ԳՐԻԲՈՅԵԴՈՎ ԳՅՈՒՂԻ ԿԵՆՏՐՈՆԱԿԱՆ ՓՈՂՈՑԻ ՃԱՆԱՊԱՐՀԻ ՄԻ ՀԱՏՎԱԾԻ ՀԻՄՆԱՆՈՐՈԳՄԱՆ </w:t>
      </w:r>
      <w:r w:rsidRPr="008F4AFC">
        <w:rPr>
          <w:rFonts w:ascii="Arial AM" w:hAnsi="Arial AM"/>
          <w:b/>
          <w:sz w:val="20"/>
          <w:szCs w:val="20"/>
          <w:lang w:val="af-ZA"/>
        </w:rPr>
        <w:t xml:space="preserve"> </w:t>
      </w:r>
      <w:r w:rsidR="00F02279" w:rsidRPr="008F4AFC">
        <w:rPr>
          <w:rFonts w:ascii="Sylfaen" w:hAnsi="Sylfaen" w:cs="Sylfaen"/>
          <w:b/>
          <w:sz w:val="20"/>
          <w:szCs w:val="20"/>
          <w:lang w:val="pt-BR"/>
        </w:rPr>
        <w:t>ԱՇԽԱՏԱՆՔՆԵՐԻ</w:t>
      </w:r>
      <w:r w:rsidR="00F02279" w:rsidRPr="008F4AFC">
        <w:rPr>
          <w:rFonts w:ascii="Arial AM" w:hAnsi="Arial AM" w:cs="Times Armenian"/>
          <w:b/>
          <w:sz w:val="20"/>
          <w:szCs w:val="20"/>
          <w:lang w:val="pt-BR"/>
        </w:rPr>
        <w:t xml:space="preserve"> </w:t>
      </w:r>
      <w:r w:rsidR="00F02279" w:rsidRPr="008F4AFC">
        <w:rPr>
          <w:rFonts w:ascii="Sylfaen" w:hAnsi="Sylfaen" w:cs="Sylfaen"/>
          <w:b/>
          <w:sz w:val="20"/>
          <w:szCs w:val="20"/>
          <w:lang w:val="pt-BR"/>
        </w:rPr>
        <w:t>ԿԱՏԱՐՄԱՆ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924"/>
        <w:gridCol w:w="1565"/>
        <w:gridCol w:w="1405"/>
      </w:tblGrid>
      <w:tr w:rsidR="00F02279" w:rsidRPr="002528F7" w14:paraId="27A2ED7E" w14:textId="77777777" w:rsidTr="00545BDE">
        <w:trPr>
          <w:cantSplit/>
          <w:jc w:val="center"/>
        </w:trPr>
        <w:tc>
          <w:tcPr>
            <w:tcW w:w="540" w:type="dxa"/>
            <w:vMerge w:val="restart"/>
            <w:vAlign w:val="center"/>
          </w:tcPr>
          <w:p w14:paraId="1BBCB4A1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Arial AM" w:hAnsi="Arial AM"/>
                <w:sz w:val="20"/>
                <w:szCs w:val="20"/>
                <w:lang w:val="pt-BR"/>
              </w:rPr>
              <w:t xml:space="preserve">N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ը</w:t>
            </w:r>
            <w:r w:rsidRPr="002528F7">
              <w:rPr>
                <w:rFonts w:ascii="Arial AM" w:hAnsi="Arial AM" w:cs="Arial"/>
                <w:sz w:val="20"/>
                <w:szCs w:val="20"/>
                <w:lang w:val="pt-BR"/>
              </w:rPr>
              <w:t>/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</w:t>
            </w:r>
          </w:p>
        </w:tc>
        <w:tc>
          <w:tcPr>
            <w:tcW w:w="4924" w:type="dxa"/>
            <w:vMerge w:val="restart"/>
            <w:vAlign w:val="center"/>
          </w:tcPr>
          <w:p w14:paraId="316A448E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Կապալառուի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կողմից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կատարվելիք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աշխատանքների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առանձին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տեսակների</w:t>
            </w:r>
          </w:p>
          <w:p w14:paraId="54D4BAAD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անվանումներ</w:t>
            </w:r>
          </w:p>
        </w:tc>
        <w:tc>
          <w:tcPr>
            <w:tcW w:w="2970" w:type="dxa"/>
            <w:gridSpan w:val="2"/>
            <w:vAlign w:val="center"/>
          </w:tcPr>
          <w:p w14:paraId="000A5671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Աշխատանքների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կատարման</w:t>
            </w:r>
            <w:r w:rsidRPr="002528F7">
              <w:rPr>
                <w:rFonts w:ascii="Arial AM" w:hAnsi="Arial AM" w:cs="Times Armenian"/>
                <w:sz w:val="20"/>
                <w:szCs w:val="20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ժամկետը</w:t>
            </w:r>
            <w:r w:rsidRPr="002528F7">
              <w:rPr>
                <w:rFonts w:ascii="Arial AM" w:hAnsi="Arial AM" w:cs="Sylfaen"/>
                <w:sz w:val="20"/>
                <w:szCs w:val="20"/>
                <w:lang w:val="pt-BR"/>
              </w:rPr>
              <w:t>**</w:t>
            </w:r>
          </w:p>
        </w:tc>
      </w:tr>
      <w:tr w:rsidR="00F02279" w:rsidRPr="002528F7" w14:paraId="542731DA" w14:textId="77777777" w:rsidTr="0061316B">
        <w:trPr>
          <w:cantSplit/>
          <w:trHeight w:val="586"/>
          <w:jc w:val="center"/>
        </w:trPr>
        <w:tc>
          <w:tcPr>
            <w:tcW w:w="540" w:type="dxa"/>
            <w:vMerge/>
            <w:vAlign w:val="center"/>
          </w:tcPr>
          <w:p w14:paraId="307DB658" w14:textId="77777777" w:rsidR="00F02279" w:rsidRPr="002528F7" w:rsidRDefault="00F02279" w:rsidP="00545BDE">
            <w:pPr>
              <w:jc w:val="both"/>
              <w:rPr>
                <w:rFonts w:ascii="Arial AM" w:hAnsi="Arial AM"/>
                <w:sz w:val="20"/>
                <w:szCs w:val="20"/>
                <w:lang w:val="pt-BR"/>
              </w:rPr>
            </w:pPr>
          </w:p>
        </w:tc>
        <w:tc>
          <w:tcPr>
            <w:tcW w:w="4924" w:type="dxa"/>
            <w:vMerge/>
          </w:tcPr>
          <w:p w14:paraId="61C91E97" w14:textId="77777777" w:rsidR="00F02279" w:rsidRPr="002528F7" w:rsidRDefault="00F02279" w:rsidP="00545BDE">
            <w:pPr>
              <w:rPr>
                <w:rFonts w:ascii="Arial AM" w:hAnsi="Arial AM"/>
                <w:sz w:val="20"/>
                <w:szCs w:val="20"/>
                <w:lang w:val="pt-BR"/>
              </w:rPr>
            </w:pPr>
          </w:p>
        </w:tc>
        <w:tc>
          <w:tcPr>
            <w:tcW w:w="1565" w:type="dxa"/>
            <w:vAlign w:val="center"/>
          </w:tcPr>
          <w:p w14:paraId="7BA771C6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Սկիզբը</w:t>
            </w:r>
          </w:p>
        </w:tc>
        <w:tc>
          <w:tcPr>
            <w:tcW w:w="1405" w:type="dxa"/>
            <w:vAlign w:val="center"/>
          </w:tcPr>
          <w:p w14:paraId="61C4C0D9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sz w:val="20"/>
                <w:szCs w:val="20"/>
                <w:lang w:val="pt-BR"/>
              </w:rPr>
              <w:t>Ավարտը</w:t>
            </w:r>
          </w:p>
        </w:tc>
      </w:tr>
      <w:tr w:rsidR="0061316B" w:rsidRPr="002528F7" w14:paraId="598AFC2D" w14:textId="77777777" w:rsidTr="0061316B">
        <w:trPr>
          <w:trHeight w:val="586"/>
          <w:jc w:val="center"/>
        </w:trPr>
        <w:tc>
          <w:tcPr>
            <w:tcW w:w="540" w:type="dxa"/>
            <w:vAlign w:val="center"/>
          </w:tcPr>
          <w:p w14:paraId="7EB05D0C" w14:textId="77777777" w:rsidR="0061316B" w:rsidRPr="002528F7" w:rsidRDefault="0061316B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Arial AM" w:hAnsi="Arial AM"/>
                <w:sz w:val="20"/>
                <w:szCs w:val="20"/>
                <w:lang w:val="pt-BR"/>
              </w:rPr>
              <w:t>1</w:t>
            </w:r>
          </w:p>
        </w:tc>
        <w:tc>
          <w:tcPr>
            <w:tcW w:w="4924" w:type="dxa"/>
            <w:vAlign w:val="center"/>
          </w:tcPr>
          <w:p w14:paraId="4EEE81EE" w14:textId="5C0FABD2" w:rsidR="0061316B" w:rsidRPr="0061316B" w:rsidRDefault="000462E9" w:rsidP="00545BDE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Լաբորատոր</w:t>
            </w:r>
            <w:r w:rsidR="0061316B">
              <w:rPr>
                <w:rFonts w:ascii="Sylfaen" w:hAnsi="Sylfaen"/>
                <w:sz w:val="20"/>
                <w:szCs w:val="20"/>
                <w:lang w:val="pt-BR"/>
              </w:rPr>
              <w:t xml:space="preserve"> աշխատանքներ</w:t>
            </w:r>
          </w:p>
        </w:tc>
        <w:tc>
          <w:tcPr>
            <w:tcW w:w="2970" w:type="dxa"/>
            <w:gridSpan w:val="2"/>
            <w:vAlign w:val="center"/>
          </w:tcPr>
          <w:p w14:paraId="7DF5CB73" w14:textId="08EF162C" w:rsidR="0061316B" w:rsidRPr="008C2F41" w:rsidRDefault="000462E9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8C2F41">
              <w:rPr>
                <w:rFonts w:ascii="Sylfaen" w:hAnsi="Sylfaen"/>
                <w:sz w:val="20"/>
                <w:szCs w:val="20"/>
                <w:lang w:val="hy-AM"/>
              </w:rPr>
              <w:t>4 ամիս</w:t>
            </w:r>
          </w:p>
        </w:tc>
      </w:tr>
      <w:tr w:rsidR="0061316B" w:rsidRPr="002528F7" w14:paraId="31F5A940" w14:textId="77777777" w:rsidTr="0061316B">
        <w:trPr>
          <w:trHeight w:val="586"/>
          <w:jc w:val="center"/>
        </w:trPr>
        <w:tc>
          <w:tcPr>
            <w:tcW w:w="540" w:type="dxa"/>
            <w:vAlign w:val="center"/>
          </w:tcPr>
          <w:p w14:paraId="43F93EDC" w14:textId="77777777" w:rsidR="0061316B" w:rsidRPr="002528F7" w:rsidRDefault="0061316B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Arial AM" w:hAnsi="Arial AM"/>
                <w:sz w:val="20"/>
                <w:szCs w:val="20"/>
                <w:lang w:val="pt-BR"/>
              </w:rPr>
              <w:t>2</w:t>
            </w:r>
          </w:p>
        </w:tc>
        <w:tc>
          <w:tcPr>
            <w:tcW w:w="4924" w:type="dxa"/>
            <w:vAlign w:val="center"/>
          </w:tcPr>
          <w:p w14:paraId="4BED6912" w14:textId="58234C24" w:rsidR="0061316B" w:rsidRPr="0061316B" w:rsidRDefault="000462E9" w:rsidP="00545BDE">
            <w:pPr>
              <w:rPr>
                <w:rFonts w:ascii="Sylfaen" w:hAnsi="Sylfaen"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Քանդման աշխատանքներ</w:t>
            </w:r>
            <w:r w:rsidR="0061316B">
              <w:rPr>
                <w:rFonts w:ascii="Sylfaen" w:hAnsi="Sylfaen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2970" w:type="dxa"/>
            <w:gridSpan w:val="2"/>
            <w:vAlign w:val="center"/>
          </w:tcPr>
          <w:p w14:paraId="77FFF8B8" w14:textId="676B9D4B" w:rsidR="0061316B" w:rsidRPr="008C2F41" w:rsidRDefault="00077A27" w:rsidP="0061316B">
            <w:pPr>
              <w:jc w:val="center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8C2F41">
              <w:rPr>
                <w:rFonts w:ascii="Cambria Math" w:hAnsi="Cambria Math"/>
                <w:sz w:val="20"/>
                <w:szCs w:val="20"/>
                <w:lang w:val="hy-AM"/>
              </w:rPr>
              <w:t>․․․․․․․․․</w:t>
            </w:r>
          </w:p>
        </w:tc>
      </w:tr>
      <w:tr w:rsidR="0061316B" w:rsidRPr="002528F7" w14:paraId="129D909A" w14:textId="77777777" w:rsidTr="0061316B">
        <w:trPr>
          <w:trHeight w:val="586"/>
          <w:jc w:val="center"/>
        </w:trPr>
        <w:tc>
          <w:tcPr>
            <w:tcW w:w="540" w:type="dxa"/>
            <w:vAlign w:val="center"/>
          </w:tcPr>
          <w:p w14:paraId="386AC036" w14:textId="77777777" w:rsidR="0061316B" w:rsidRPr="002528F7" w:rsidRDefault="0061316B" w:rsidP="00545BDE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2528F7">
              <w:rPr>
                <w:rFonts w:ascii="Arial AM" w:hAnsi="Arial AM"/>
                <w:sz w:val="20"/>
                <w:szCs w:val="20"/>
                <w:lang w:val="pt-BR"/>
              </w:rPr>
              <w:t>3</w:t>
            </w:r>
          </w:p>
        </w:tc>
        <w:tc>
          <w:tcPr>
            <w:tcW w:w="4924" w:type="dxa"/>
            <w:vAlign w:val="center"/>
          </w:tcPr>
          <w:p w14:paraId="725CA7CA" w14:textId="191EF2F7" w:rsidR="0061316B" w:rsidRPr="000462E9" w:rsidRDefault="000462E9" w:rsidP="00545BD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Ճանապարհային պատվածք</w:t>
            </w:r>
          </w:p>
        </w:tc>
        <w:tc>
          <w:tcPr>
            <w:tcW w:w="2970" w:type="dxa"/>
            <w:gridSpan w:val="2"/>
            <w:vAlign w:val="center"/>
          </w:tcPr>
          <w:p w14:paraId="2D6EE6EB" w14:textId="51496D33" w:rsidR="0061316B" w:rsidRPr="008C2F41" w:rsidRDefault="000462E9" w:rsidP="0061316B">
            <w:pPr>
              <w:jc w:val="center"/>
              <w:rPr>
                <w:rFonts w:ascii="Arial AM" w:hAnsi="Arial AM"/>
                <w:sz w:val="20"/>
                <w:szCs w:val="20"/>
                <w:lang w:val="pt-BR"/>
              </w:rPr>
            </w:pPr>
            <w:r w:rsidRPr="008C2F41">
              <w:rPr>
                <w:rFonts w:ascii="Sylfaen" w:hAnsi="Sylfaen"/>
                <w:sz w:val="20"/>
                <w:szCs w:val="20"/>
                <w:lang w:val="hy-AM"/>
              </w:rPr>
              <w:t>4 ամիս</w:t>
            </w:r>
          </w:p>
        </w:tc>
      </w:tr>
      <w:tr w:rsidR="000462E9" w:rsidRPr="002528F7" w14:paraId="7004C02A" w14:textId="77777777" w:rsidTr="0061316B">
        <w:trPr>
          <w:trHeight w:val="586"/>
          <w:jc w:val="center"/>
        </w:trPr>
        <w:tc>
          <w:tcPr>
            <w:tcW w:w="540" w:type="dxa"/>
            <w:vAlign w:val="center"/>
          </w:tcPr>
          <w:p w14:paraId="272C2E9B" w14:textId="014D004D" w:rsidR="000462E9" w:rsidRPr="000462E9" w:rsidRDefault="000462E9" w:rsidP="00545BD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4924" w:type="dxa"/>
            <w:vAlign w:val="center"/>
          </w:tcPr>
          <w:p w14:paraId="6504B338" w14:textId="02114133" w:rsidR="000462E9" w:rsidRDefault="000462E9" w:rsidP="00545BD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Կողնակներ</w:t>
            </w:r>
          </w:p>
        </w:tc>
        <w:tc>
          <w:tcPr>
            <w:tcW w:w="2970" w:type="dxa"/>
            <w:gridSpan w:val="2"/>
            <w:vAlign w:val="center"/>
          </w:tcPr>
          <w:p w14:paraId="005C4D0E" w14:textId="6AFEEFFB" w:rsidR="000462E9" w:rsidRPr="008C2F41" w:rsidRDefault="000462E9" w:rsidP="0061316B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8C2F41">
              <w:rPr>
                <w:rFonts w:ascii="Sylfaen" w:hAnsi="Sylfaen"/>
                <w:sz w:val="20"/>
                <w:szCs w:val="20"/>
                <w:lang w:val="hy-AM"/>
              </w:rPr>
              <w:t>2 ամիս</w:t>
            </w:r>
          </w:p>
        </w:tc>
      </w:tr>
      <w:tr w:rsidR="0061316B" w:rsidRPr="002528F7" w14:paraId="63F3A958" w14:textId="77777777" w:rsidTr="00CF714D">
        <w:trPr>
          <w:cantSplit/>
          <w:trHeight w:val="586"/>
          <w:jc w:val="center"/>
        </w:trPr>
        <w:tc>
          <w:tcPr>
            <w:tcW w:w="5464" w:type="dxa"/>
            <w:gridSpan w:val="2"/>
            <w:vAlign w:val="center"/>
          </w:tcPr>
          <w:p w14:paraId="016A8CF3" w14:textId="77777777" w:rsidR="0061316B" w:rsidRPr="002528F7" w:rsidRDefault="0061316B" w:rsidP="00545BDE">
            <w:pPr>
              <w:rPr>
                <w:rFonts w:ascii="Arial AM" w:hAnsi="Arial AM"/>
                <w:b/>
                <w:sz w:val="20"/>
                <w:szCs w:val="20"/>
                <w:lang w:val="pt-BR"/>
              </w:rPr>
            </w:pPr>
            <w:r w:rsidRPr="002528F7">
              <w:rPr>
                <w:rFonts w:ascii="Sylfaen" w:hAnsi="Sylfaen" w:cs="Sylfaen"/>
                <w:b/>
                <w:sz w:val="20"/>
                <w:szCs w:val="20"/>
                <w:lang w:val="pt-BR"/>
              </w:rPr>
              <w:t>ԸՆԴԱՄԵՆԸ</w:t>
            </w:r>
          </w:p>
        </w:tc>
        <w:tc>
          <w:tcPr>
            <w:tcW w:w="2970" w:type="dxa"/>
            <w:gridSpan w:val="2"/>
            <w:vAlign w:val="center"/>
          </w:tcPr>
          <w:p w14:paraId="7DEC0E75" w14:textId="3E89AD6E" w:rsidR="0061316B" w:rsidRPr="008C2F41" w:rsidRDefault="000462E9" w:rsidP="00545BD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8C2F41">
              <w:rPr>
                <w:rFonts w:ascii="Sylfaen" w:hAnsi="Sylfaen"/>
                <w:sz w:val="20"/>
                <w:szCs w:val="20"/>
                <w:lang w:val="hy-AM"/>
              </w:rPr>
              <w:t>4 ամիս</w:t>
            </w:r>
          </w:p>
        </w:tc>
      </w:tr>
    </w:tbl>
    <w:p w14:paraId="15B48524" w14:textId="77777777" w:rsidR="00F02279" w:rsidRPr="002528F7" w:rsidRDefault="00F02279" w:rsidP="00645E1D">
      <w:pPr>
        <w:keepNext/>
        <w:jc w:val="both"/>
        <w:outlineLvl w:val="3"/>
        <w:rPr>
          <w:rFonts w:ascii="Arial AM" w:hAnsi="Arial AM"/>
          <w:i/>
          <w:sz w:val="32"/>
          <w:lang w:val="pt-BR"/>
        </w:rPr>
      </w:pPr>
    </w:p>
    <w:p w14:paraId="064D4AE3" w14:textId="77777777" w:rsidR="00645E1D" w:rsidRPr="002528F7" w:rsidRDefault="00645E1D" w:rsidP="000117CC">
      <w:pPr>
        <w:jc w:val="both"/>
        <w:rPr>
          <w:rFonts w:ascii="Arial AM" w:hAnsi="Arial AM"/>
          <w:lang w:val="hy-AM"/>
        </w:rPr>
      </w:pPr>
      <w:r w:rsidRPr="002528F7">
        <w:rPr>
          <w:rFonts w:ascii="Arial AM" w:hAnsi="Arial AM" w:cs="Sylfaen"/>
          <w:i/>
          <w:sz w:val="18"/>
          <w:szCs w:val="18"/>
          <w:lang w:val="hy-AM"/>
        </w:rPr>
        <w:t xml:space="preserve">*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Աշխատանքների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ժամկետը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իսկ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փուլային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ձևով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`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առաջին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փուլի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ժամկետը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պետք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սահմանվի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առնվազն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20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օրացուցային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որի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հաշվարկը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պայմանագրով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նախատեսված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իրավունքների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և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պարտականությունների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ուժի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մեջ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մտնելու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բացառությամբ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այն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երբ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ընտրված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մասնակիցը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համաձայնում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աշխատանքը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կատարել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ավելի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կարճ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ժամկետում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: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Սույն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չի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կիրառվում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փորձաքննություն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անցած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նախագծային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փաստաթղթերով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իրականացվող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շինարարական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աշխատանքների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գնման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>:</w:t>
      </w:r>
    </w:p>
    <w:p w14:paraId="49646655" w14:textId="77777777" w:rsidR="00F02279" w:rsidRPr="002528F7" w:rsidRDefault="00F02279" w:rsidP="00F02279">
      <w:pPr>
        <w:keepNext/>
        <w:jc w:val="both"/>
        <w:outlineLvl w:val="3"/>
        <w:rPr>
          <w:rFonts w:ascii="Arial AM" w:hAnsi="Arial AM"/>
          <w:i/>
          <w:sz w:val="32"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02279" w:rsidRPr="002528F7" w14:paraId="5F5EB376" w14:textId="77777777" w:rsidTr="00545BDE">
        <w:trPr>
          <w:jc w:val="center"/>
        </w:trPr>
        <w:tc>
          <w:tcPr>
            <w:tcW w:w="4536" w:type="dxa"/>
          </w:tcPr>
          <w:p w14:paraId="2BB6A3D2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nb-NO"/>
              </w:rPr>
            </w:pPr>
            <w:r w:rsidRPr="002528F7">
              <w:rPr>
                <w:rFonts w:ascii="Sylfaen" w:hAnsi="Sylfaen" w:cs="Sylfaen"/>
                <w:b/>
                <w:bCs/>
                <w:lang w:val="nb-NO"/>
              </w:rPr>
              <w:t>ՊԱՏՎԻՐԱՏՈՒ</w:t>
            </w:r>
          </w:p>
          <w:p w14:paraId="17068995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ՀՀ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Արմավիրի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մարզի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Արաքսի </w:t>
            </w: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համայնքապետարան</w:t>
            </w:r>
          </w:p>
          <w:p w14:paraId="70D8E999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Արմավիրի մարզ գ. </w:t>
            </w:r>
            <w:r w:rsidRPr="00C43AA4">
              <w:rPr>
                <w:rFonts w:ascii="Sylfaen" w:hAnsi="Sylfaen"/>
                <w:sz w:val="20"/>
                <w:szCs w:val="20"/>
                <w:lang w:val="hy-AM"/>
              </w:rPr>
              <w:t>Գայ</w:t>
            </w:r>
          </w:p>
          <w:p w14:paraId="4C8695EE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A4753">
              <w:rPr>
                <w:rFonts w:ascii="Sylfaen" w:hAnsi="Sylfaen"/>
                <w:sz w:val="20"/>
                <w:szCs w:val="20"/>
                <w:lang w:val="hy-AM"/>
              </w:rPr>
              <w:t>Ա. Խաչատրյան  1</w:t>
            </w:r>
          </w:p>
          <w:p w14:paraId="6232B555" w14:textId="74FE36DB" w:rsidR="00E27E97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 w:rsidRPr="00156BF0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935E09">
              <w:rPr>
                <w:rFonts w:ascii="Sylfaen" w:hAnsi="Sylfaen"/>
                <w:sz w:val="20"/>
                <w:szCs w:val="20"/>
                <w:lang w:val="hy-AM"/>
              </w:rPr>
              <w:t>900322001190</w:t>
            </w:r>
          </w:p>
          <w:p w14:paraId="4E6370F8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nb-NO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ՀՎՀՀ  0444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 w:rsidRPr="008B738D">
              <w:rPr>
                <w:rFonts w:ascii="Sylfaen" w:hAnsi="Sylfaen"/>
                <w:sz w:val="20"/>
                <w:szCs w:val="20"/>
                <w:lang w:val="nb-NO"/>
              </w:rPr>
              <w:t>435</w:t>
            </w:r>
          </w:p>
          <w:p w14:paraId="57F1B3EE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u w:val="single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ՀՀ ֆին. նախ. գործ. վարչութ</w:t>
            </w:r>
          </w:p>
          <w:p w14:paraId="6E90A97E" w14:textId="77777777" w:rsidR="00E27E97" w:rsidRPr="00C44EC4" w:rsidRDefault="00E27E97" w:rsidP="00E27E97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EC34687" w14:textId="176EC4BB" w:rsidR="00E27E97" w:rsidRPr="008B738D" w:rsidRDefault="008C2F41" w:rsidP="008C2F41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CC539B">
              <w:rPr>
                <w:rFonts w:ascii="Sylfaen" w:hAnsi="Sylfaen"/>
                <w:sz w:val="20"/>
                <w:szCs w:val="20"/>
                <w:lang w:val="hy-AM"/>
              </w:rPr>
              <w:t xml:space="preserve">              </w:t>
            </w:r>
            <w:r w:rsidR="00E27E97" w:rsidRPr="00C44EC4">
              <w:rPr>
                <w:rFonts w:ascii="Sylfaen" w:hAnsi="Sylfaen"/>
                <w:sz w:val="20"/>
                <w:szCs w:val="20"/>
                <w:lang w:val="hy-AM"/>
              </w:rPr>
              <w:t>--------------------</w:t>
            </w:r>
            <w:r w:rsidR="00E27E97" w:rsidRPr="008B738D">
              <w:rPr>
                <w:rFonts w:ascii="Sylfaen" w:hAnsi="Sylfaen"/>
                <w:sz w:val="20"/>
                <w:szCs w:val="20"/>
                <w:lang w:val="hy-AM"/>
              </w:rPr>
              <w:t>Ղ.Ղազարյան</w:t>
            </w:r>
          </w:p>
          <w:p w14:paraId="18B77A12" w14:textId="244F246C" w:rsidR="00F02279" w:rsidRPr="008C2F41" w:rsidRDefault="008C2F41" w:rsidP="00E27E97">
            <w:pPr>
              <w:rPr>
                <w:rFonts w:ascii="Arial AM" w:hAnsi="Arial AM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</w:t>
            </w:r>
            <w:r w:rsidR="00E27E97" w:rsidRPr="00C44EC4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="00E27E97" w:rsidRPr="008C2F41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8C2F41">
              <w:rPr>
                <w:rFonts w:ascii="Sylfaen" w:hAnsi="Sylfaen" w:cs="Sylfaen"/>
                <w:sz w:val="18"/>
                <w:szCs w:val="18"/>
                <w:lang w:val="hy-AM"/>
              </w:rPr>
              <w:t>/</w:t>
            </w:r>
          </w:p>
          <w:p w14:paraId="51D2C2A7" w14:textId="77777777" w:rsidR="00F02279" w:rsidRPr="008C2F41" w:rsidRDefault="00F02279" w:rsidP="00545BDE">
            <w:pPr>
              <w:rPr>
                <w:rFonts w:ascii="Arial AM" w:hAnsi="Arial AM"/>
                <w:sz w:val="18"/>
                <w:szCs w:val="18"/>
                <w:lang w:val="ru-RU"/>
              </w:rPr>
            </w:pPr>
          </w:p>
          <w:p w14:paraId="3EAE7079" w14:textId="59EBCD08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14:paraId="451D9C5C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/>
                <w:lang w:val="ru-RU"/>
              </w:rPr>
            </w:pPr>
          </w:p>
        </w:tc>
        <w:tc>
          <w:tcPr>
            <w:tcW w:w="4343" w:type="dxa"/>
          </w:tcPr>
          <w:p w14:paraId="1C045D6D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ru-RU"/>
              </w:rPr>
            </w:pPr>
            <w:r w:rsidRPr="002528F7">
              <w:rPr>
                <w:rFonts w:ascii="Sylfaen" w:hAnsi="Sylfaen" w:cs="Sylfaen"/>
                <w:b/>
                <w:bCs/>
                <w:lang w:val="pt-BR"/>
              </w:rPr>
              <w:t>ԿԱՊԱԼԱՌՈՒ</w:t>
            </w:r>
          </w:p>
          <w:p w14:paraId="6E80D691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5FB46CD0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27BF5662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  <w:r w:rsidRPr="002528F7">
              <w:rPr>
                <w:rFonts w:ascii="Arial AM" w:hAnsi="Arial AM"/>
                <w:lang w:val="ru-RU"/>
              </w:rPr>
              <w:t>---------------------------------</w:t>
            </w:r>
          </w:p>
          <w:p w14:paraId="7261B9E0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  <w:p w14:paraId="2A24C322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2"/>
                <w:szCs w:val="22"/>
                <w:lang w:val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2528F7">
              <w:rPr>
                <w:rFonts w:ascii="Arial AM" w:hAnsi="Arial AM"/>
                <w:sz w:val="18"/>
                <w:szCs w:val="18"/>
                <w:lang w:val="ru-RU"/>
              </w:rPr>
              <w:t>.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4F1793FA" w14:textId="77777777" w:rsidR="00F02279" w:rsidRPr="002528F7" w:rsidRDefault="00F02279" w:rsidP="00F02279">
      <w:pPr>
        <w:jc w:val="both"/>
        <w:rPr>
          <w:rFonts w:ascii="Arial AM" w:hAnsi="Arial AM"/>
          <w:lang w:val="pt-BR"/>
        </w:rPr>
      </w:pPr>
    </w:p>
    <w:p w14:paraId="5694BD0E" w14:textId="77777777" w:rsidR="00F02279" w:rsidRPr="002528F7" w:rsidRDefault="00F02279" w:rsidP="00F02279">
      <w:pPr>
        <w:tabs>
          <w:tab w:val="left" w:pos="8789"/>
        </w:tabs>
        <w:jc w:val="both"/>
        <w:rPr>
          <w:rFonts w:ascii="Arial AM" w:hAnsi="Arial AM"/>
          <w:lang w:val="pt-BR"/>
        </w:rPr>
      </w:pPr>
    </w:p>
    <w:p w14:paraId="232596C2" w14:textId="77777777" w:rsidR="00F02279" w:rsidRPr="002528F7" w:rsidRDefault="00F02279" w:rsidP="00F02279">
      <w:pPr>
        <w:tabs>
          <w:tab w:val="left" w:pos="1080"/>
        </w:tabs>
        <w:ind w:right="-7" w:firstLine="567"/>
        <w:jc w:val="both"/>
        <w:rPr>
          <w:rFonts w:ascii="Arial AM" w:hAnsi="Arial AM"/>
          <w:lang w:val="pt-BR"/>
        </w:rPr>
      </w:pPr>
    </w:p>
    <w:p w14:paraId="74154DB1" w14:textId="77777777" w:rsidR="00F02279" w:rsidRPr="002528F7" w:rsidRDefault="00F02279" w:rsidP="00F02279">
      <w:pPr>
        <w:rPr>
          <w:rFonts w:ascii="Arial AM" w:hAnsi="Arial AM"/>
          <w:lang w:val="pt-BR"/>
        </w:rPr>
      </w:pPr>
    </w:p>
    <w:p w14:paraId="7052687F" w14:textId="77777777" w:rsidR="00F02279" w:rsidRPr="002528F7" w:rsidRDefault="00F02279" w:rsidP="00F02279">
      <w:pPr>
        <w:rPr>
          <w:rFonts w:ascii="Arial AM" w:hAnsi="Arial AM"/>
          <w:lang w:val="pt-BR"/>
        </w:rPr>
      </w:pPr>
    </w:p>
    <w:p w14:paraId="247FD13D" w14:textId="1D5B97B6" w:rsidR="00F02279" w:rsidRPr="002528F7" w:rsidRDefault="00F02279" w:rsidP="00F02279">
      <w:pPr>
        <w:jc w:val="both"/>
        <w:rPr>
          <w:rFonts w:ascii="Arial AM" w:hAnsi="Arial AM"/>
          <w:i/>
          <w:sz w:val="18"/>
          <w:szCs w:val="18"/>
          <w:lang w:val="pt-BR"/>
        </w:rPr>
      </w:pPr>
      <w:r w:rsidRPr="002528F7">
        <w:rPr>
          <w:rFonts w:ascii="Arial AM" w:hAnsi="Arial AM"/>
          <w:i/>
          <w:sz w:val="18"/>
          <w:szCs w:val="18"/>
          <w:lang w:val="pt-BR"/>
        </w:rPr>
        <w:t xml:space="preserve">**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Եթե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"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Գնումների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"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ՀՀ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օրենքի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15-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հոդվածի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6-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հիման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վրա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ապա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&lt;&lt;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Սկիզբը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&gt;&gt;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սյունակում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ժամկետի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սկիզբը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նշվում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ֆինանսական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միջոցներ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նախատեսվելու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միջև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կնքվող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համաձայնագրի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ուժի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մեջ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մտնելու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օրը</w:t>
      </w:r>
      <w:r w:rsidR="008C7692" w:rsidRPr="002528F7">
        <w:rPr>
          <w:rFonts w:ascii="Arial AM" w:hAnsi="Arial AM" w:cs="Sylfaen"/>
          <w:i/>
          <w:sz w:val="18"/>
          <w:szCs w:val="18"/>
          <w:lang w:val="hy-AM"/>
        </w:rPr>
        <w:t xml:space="preserve">, </w:t>
      </w:r>
      <w:r w:rsidR="008C7692" w:rsidRPr="002528F7">
        <w:rPr>
          <w:rFonts w:ascii="Sylfaen" w:hAnsi="Sylfaen" w:cs="Sylfaen"/>
          <w:i/>
          <w:sz w:val="18"/>
          <w:szCs w:val="18"/>
          <w:lang w:val="hy-AM"/>
        </w:rPr>
        <w:t>իսկ</w:t>
      </w:r>
      <w:r w:rsidR="008C7692" w:rsidRPr="002528F7">
        <w:rPr>
          <w:rFonts w:ascii="Arial AM" w:hAnsi="Arial AM" w:cs="Sylfaen"/>
          <w:i/>
          <w:sz w:val="18"/>
          <w:szCs w:val="18"/>
          <w:lang w:val="hy-AM"/>
        </w:rPr>
        <w:t xml:space="preserve"> </w:t>
      </w:r>
      <w:r w:rsidR="008C7692" w:rsidRPr="002528F7">
        <w:rPr>
          <w:rFonts w:ascii="Arial AM" w:hAnsi="Arial AM" w:cs="Arial AM"/>
          <w:i/>
          <w:sz w:val="18"/>
          <w:szCs w:val="18"/>
          <w:lang w:val="hy-AM"/>
        </w:rPr>
        <w:t>«</w:t>
      </w:r>
      <w:r w:rsidR="008C7692" w:rsidRPr="002528F7">
        <w:rPr>
          <w:rFonts w:ascii="Sylfaen" w:hAnsi="Sylfaen" w:cs="Sylfaen"/>
          <w:i/>
          <w:sz w:val="18"/>
          <w:szCs w:val="18"/>
          <w:lang w:val="hy-AM"/>
        </w:rPr>
        <w:t>Ավարտը</w:t>
      </w:r>
      <w:r w:rsidR="008C7692" w:rsidRPr="002528F7">
        <w:rPr>
          <w:rFonts w:ascii="Arial AM" w:hAnsi="Arial AM" w:cs="Arial AM"/>
          <w:i/>
          <w:sz w:val="18"/>
          <w:szCs w:val="18"/>
          <w:lang w:val="hy-AM"/>
        </w:rPr>
        <w:t>»</w:t>
      </w:r>
      <w:r w:rsidR="008C7692" w:rsidRPr="002528F7">
        <w:rPr>
          <w:rFonts w:ascii="Arial AM" w:hAnsi="Arial AM" w:cs="Sylfaen"/>
          <w:i/>
          <w:sz w:val="18"/>
          <w:szCs w:val="18"/>
          <w:lang w:val="hy-AM"/>
        </w:rPr>
        <w:t xml:space="preserve"> 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սյունակում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hy-AM"/>
        </w:rPr>
        <w:t>կատարման</w:t>
      </w:r>
      <w:r w:rsidR="008C7692" w:rsidRPr="002528F7">
        <w:rPr>
          <w:rFonts w:ascii="Arial AM" w:hAnsi="Arial AM" w:cs="Sylfaen"/>
          <w:i/>
          <w:sz w:val="18"/>
          <w:szCs w:val="18"/>
          <w:lang w:val="hy-AM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hy-AM"/>
        </w:rPr>
        <w:t>ժամկետը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սահմանվում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օրացուցային</w:t>
      </w:r>
      <w:r w:rsidR="008C7692"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="008C7692" w:rsidRPr="002528F7">
        <w:rPr>
          <w:rFonts w:ascii="Sylfaen" w:hAnsi="Sylfaen" w:cs="Sylfaen"/>
          <w:i/>
          <w:sz w:val="18"/>
          <w:szCs w:val="18"/>
          <w:lang w:val="pt-BR"/>
        </w:rPr>
        <w:t>օրերով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>:</w:t>
      </w:r>
    </w:p>
    <w:p w14:paraId="568AE9CD" w14:textId="77777777" w:rsidR="00F02279" w:rsidRPr="002528F7" w:rsidRDefault="00F02279" w:rsidP="00F02279">
      <w:pPr>
        <w:rPr>
          <w:rFonts w:ascii="Arial AM" w:hAnsi="Arial AM"/>
          <w:lang w:val="pt-BR"/>
        </w:rPr>
      </w:pPr>
    </w:p>
    <w:p w14:paraId="2A3832BE" w14:textId="77777777" w:rsidR="00F02279" w:rsidRPr="002528F7" w:rsidRDefault="00F02279" w:rsidP="00F02279">
      <w:pPr>
        <w:rPr>
          <w:rFonts w:ascii="Arial AM" w:hAnsi="Arial AM"/>
          <w:lang w:val="pt-BR"/>
        </w:rPr>
      </w:pPr>
    </w:p>
    <w:p w14:paraId="48FF719F" w14:textId="77777777" w:rsidR="00F02279" w:rsidRPr="002528F7" w:rsidRDefault="00F02279" w:rsidP="00F02279">
      <w:pPr>
        <w:ind w:firstLine="567"/>
        <w:jc w:val="right"/>
        <w:rPr>
          <w:rFonts w:ascii="Arial AM" w:hAnsi="Arial AM"/>
          <w:i/>
          <w:lang w:val="pt-BR"/>
        </w:rPr>
      </w:pPr>
      <w:r w:rsidRPr="002528F7">
        <w:rPr>
          <w:rFonts w:ascii="Arial AM" w:hAnsi="Arial AM"/>
          <w:i/>
          <w:lang w:val="pt-BR"/>
        </w:rPr>
        <w:br w:type="page"/>
      </w:r>
    </w:p>
    <w:p w14:paraId="40929F43" w14:textId="0A2896E2" w:rsidR="008C2F41" w:rsidRPr="008C2F41" w:rsidRDefault="00F02279" w:rsidP="00F02279">
      <w:pPr>
        <w:ind w:firstLine="567"/>
        <w:jc w:val="right"/>
        <w:rPr>
          <w:rFonts w:asciiTheme="minorHAnsi" w:hAnsiTheme="minorHAnsi"/>
          <w:i/>
          <w:sz w:val="20"/>
          <w:szCs w:val="20"/>
          <w:lang w:val="pt-BR"/>
        </w:rPr>
      </w:pPr>
      <w:r w:rsidRPr="008C2F41">
        <w:rPr>
          <w:rFonts w:ascii="Sylfaen" w:hAnsi="Sylfaen" w:cs="Sylfaen"/>
          <w:sz w:val="20"/>
          <w:szCs w:val="20"/>
          <w:lang w:val="pt-BR"/>
        </w:rPr>
        <w:lastRenderedPageBreak/>
        <w:t>Հավելված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 N </w:t>
      </w:r>
      <w:r w:rsidR="008C2F41" w:rsidRPr="008C2F41">
        <w:rPr>
          <w:rFonts w:asciiTheme="minorHAnsi" w:hAnsiTheme="minorHAnsi" w:cs="Sylfaen"/>
          <w:sz w:val="20"/>
          <w:szCs w:val="20"/>
          <w:lang w:val="pt-BR"/>
        </w:rPr>
        <w:t>3</w:t>
      </w:r>
      <w:r w:rsidR="008C2F41" w:rsidRPr="008C2F41">
        <w:rPr>
          <w:rFonts w:ascii="Arial AM" w:hAnsi="Arial AM"/>
          <w:i/>
          <w:sz w:val="20"/>
          <w:szCs w:val="20"/>
          <w:lang w:val="pt-BR"/>
        </w:rPr>
        <w:t xml:space="preserve"> </w:t>
      </w:r>
    </w:p>
    <w:p w14:paraId="3211A5B3" w14:textId="77777777" w:rsidR="008C2F41" w:rsidRPr="008C2F41" w:rsidRDefault="008C2F41" w:rsidP="008C2F41">
      <w:pPr>
        <w:ind w:firstLine="567"/>
        <w:jc w:val="right"/>
        <w:rPr>
          <w:rFonts w:ascii="Arial AM" w:hAnsi="Arial AM" w:cs="Sylfaen"/>
          <w:sz w:val="20"/>
          <w:szCs w:val="20"/>
          <w:lang w:val="pt-BR"/>
        </w:rPr>
      </w:pPr>
      <w:r w:rsidRPr="008C2F41">
        <w:rPr>
          <w:rFonts w:ascii="Arial AM" w:hAnsi="Arial AM" w:cs="Sylfaen"/>
          <w:sz w:val="20"/>
          <w:szCs w:val="20"/>
          <w:lang w:val="pt-BR"/>
        </w:rPr>
        <w:t xml:space="preserve">                20</w:t>
      </w:r>
      <w:r w:rsidRPr="008C2F41">
        <w:rPr>
          <w:rFonts w:asciiTheme="minorHAnsi" w:hAnsiTheme="minorHAnsi" w:cs="Sylfaen"/>
          <w:sz w:val="20"/>
          <w:szCs w:val="20"/>
          <w:lang w:val="hy-AM"/>
        </w:rPr>
        <w:t>24</w:t>
      </w:r>
      <w:r w:rsidRPr="008C2F41">
        <w:rPr>
          <w:rFonts w:ascii="Sylfaen" w:hAnsi="Sylfaen" w:cs="Sylfaen"/>
          <w:sz w:val="20"/>
          <w:szCs w:val="20"/>
          <w:lang w:val="pt-BR"/>
        </w:rPr>
        <w:t>թ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. </w:t>
      </w:r>
      <w:r w:rsidRPr="008C2F41">
        <w:rPr>
          <w:rFonts w:ascii="Sylfaen" w:hAnsi="Sylfaen" w:cs="Sylfaen"/>
          <w:sz w:val="20"/>
          <w:szCs w:val="20"/>
          <w:lang w:val="pt-BR"/>
        </w:rPr>
        <w:t>կնքված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 </w:t>
      </w:r>
    </w:p>
    <w:p w14:paraId="43A91141" w14:textId="77777777" w:rsidR="008C2F41" w:rsidRPr="002528F7" w:rsidRDefault="008C2F41" w:rsidP="008C2F41">
      <w:pPr>
        <w:ind w:firstLine="567"/>
        <w:jc w:val="right"/>
        <w:rPr>
          <w:rFonts w:ascii="Arial AM" w:hAnsi="Arial AM" w:cs="Sylfaen"/>
          <w:i/>
          <w:sz w:val="20"/>
          <w:szCs w:val="20"/>
          <w:lang w:val="pt-BR"/>
        </w:rPr>
      </w:pPr>
      <w:r w:rsidRPr="008C2F41">
        <w:rPr>
          <w:rFonts w:ascii="Arial AM" w:hAnsi="Arial AM" w:cs="Sylfaen"/>
          <w:sz w:val="20"/>
          <w:szCs w:val="20"/>
          <w:lang w:val="pt-BR"/>
        </w:rPr>
        <w:t xml:space="preserve">                    </w:t>
      </w:r>
      <w:r w:rsidRPr="008C2F41">
        <w:rPr>
          <w:rFonts w:ascii="Sylfaen" w:hAnsi="Sylfaen" w:cs="Sylfaen"/>
          <w:sz w:val="18"/>
          <w:szCs w:val="18"/>
          <w:lang w:val="hy-AM"/>
        </w:rPr>
        <w:t>ԱՄԱՀ</w:t>
      </w:r>
      <w:r w:rsidRPr="008C2F41">
        <w:rPr>
          <w:rFonts w:ascii="Arial AM" w:hAnsi="Arial AM" w:cs="Sylfaen"/>
          <w:sz w:val="18"/>
          <w:szCs w:val="18"/>
          <w:lang w:val="hy-AM"/>
        </w:rPr>
        <w:t>-</w:t>
      </w:r>
      <w:r w:rsidRPr="008C2F41">
        <w:rPr>
          <w:rFonts w:ascii="Sylfaen" w:hAnsi="Sylfaen" w:cs="Sylfaen"/>
          <w:sz w:val="18"/>
          <w:szCs w:val="18"/>
          <w:lang w:val="hy-AM"/>
        </w:rPr>
        <w:t>ՃԳ</w:t>
      </w:r>
      <w:r w:rsidRPr="008C2F41">
        <w:rPr>
          <w:rFonts w:ascii="Arial AM" w:hAnsi="Arial AM" w:cs="Sylfaen"/>
          <w:sz w:val="18"/>
          <w:szCs w:val="18"/>
          <w:lang w:val="hy-AM"/>
        </w:rPr>
        <w:t>-</w:t>
      </w:r>
      <w:r w:rsidRPr="008C2F41">
        <w:rPr>
          <w:rFonts w:ascii="Sylfaen" w:hAnsi="Sylfaen" w:cs="Sylfaen"/>
          <w:sz w:val="18"/>
          <w:szCs w:val="18"/>
          <w:lang w:val="hy-AM"/>
        </w:rPr>
        <w:t>ԲՄԱՇՁԲ</w:t>
      </w:r>
      <w:r w:rsidRPr="008C2F41">
        <w:rPr>
          <w:rFonts w:ascii="Arial AM" w:hAnsi="Arial AM" w:cs="Sylfaen"/>
          <w:sz w:val="18"/>
          <w:szCs w:val="18"/>
          <w:lang w:val="hy-AM"/>
        </w:rPr>
        <w:t>-24/33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  </w:t>
      </w:r>
      <w:r w:rsidRPr="008C2F41">
        <w:rPr>
          <w:rFonts w:ascii="Sylfaen" w:hAnsi="Sylfaen" w:cs="Sylfaen"/>
          <w:sz w:val="20"/>
          <w:szCs w:val="20"/>
          <w:lang w:val="pt-BR"/>
        </w:rPr>
        <w:t>ծածկագրով</w:t>
      </w:r>
      <w:r w:rsidRPr="008C2F41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8C2F41">
        <w:rPr>
          <w:rFonts w:ascii="Sylfaen" w:hAnsi="Sylfaen" w:cs="Sylfaen"/>
          <w:sz w:val="20"/>
          <w:szCs w:val="20"/>
          <w:lang w:val="pt-BR"/>
        </w:rPr>
        <w:t>պայմանագրի</w:t>
      </w:r>
    </w:p>
    <w:p w14:paraId="4807C01B" w14:textId="77777777" w:rsidR="008C2F41" w:rsidRPr="002528F7" w:rsidRDefault="008C2F41" w:rsidP="008C2F41">
      <w:pPr>
        <w:tabs>
          <w:tab w:val="left" w:pos="9540"/>
        </w:tabs>
        <w:rPr>
          <w:rFonts w:ascii="Arial AM" w:hAnsi="Arial AM"/>
          <w:sz w:val="20"/>
          <w:lang w:val="pt-BR"/>
        </w:rPr>
      </w:pPr>
    </w:p>
    <w:p w14:paraId="223DB3CC" w14:textId="13598895" w:rsidR="008C2F41" w:rsidRPr="002528F7" w:rsidRDefault="00F02279" w:rsidP="008C2F41">
      <w:pPr>
        <w:ind w:firstLine="567"/>
        <w:jc w:val="right"/>
        <w:rPr>
          <w:rFonts w:ascii="Arial AM" w:hAnsi="Arial AM" w:cs="Sylfaen"/>
          <w:i/>
          <w:sz w:val="20"/>
          <w:szCs w:val="20"/>
          <w:lang w:val="pt-BR"/>
        </w:rPr>
      </w:pPr>
      <w:r w:rsidRPr="008C2F41">
        <w:rPr>
          <w:rFonts w:ascii="Arial AM" w:hAnsi="Arial AM" w:cs="Sylfaen"/>
          <w:sz w:val="20"/>
          <w:szCs w:val="20"/>
          <w:lang w:val="pt-BR"/>
        </w:rPr>
        <w:t xml:space="preserve">             </w:t>
      </w:r>
    </w:p>
    <w:p w14:paraId="34275581" w14:textId="6C61AF50" w:rsidR="00F02279" w:rsidRPr="002528F7" w:rsidRDefault="00F02279" w:rsidP="00F02279">
      <w:pPr>
        <w:ind w:firstLine="567"/>
        <w:jc w:val="right"/>
        <w:rPr>
          <w:rFonts w:ascii="Arial AM" w:hAnsi="Arial AM" w:cs="Sylfaen"/>
          <w:i/>
          <w:sz w:val="20"/>
          <w:szCs w:val="20"/>
          <w:lang w:val="pt-BR"/>
        </w:rPr>
      </w:pPr>
    </w:p>
    <w:p w14:paraId="3EE232A9" w14:textId="6CD97AD7" w:rsidR="00F02279" w:rsidRPr="002528F7" w:rsidRDefault="00F02279" w:rsidP="00F02279">
      <w:pPr>
        <w:jc w:val="center"/>
        <w:rPr>
          <w:rFonts w:ascii="Arial AM" w:hAnsi="Arial AM"/>
          <w:sz w:val="20"/>
          <w:lang w:val="pt-BR"/>
        </w:rPr>
      </w:pP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Arial AM" w:hAnsi="Arial AM" w:cs="Sylfaen"/>
          <w:b/>
          <w:sz w:val="22"/>
          <w:szCs w:val="22"/>
          <w:lang w:val="pt-BR"/>
        </w:rPr>
        <w:softHyphen/>
      </w:r>
      <w:r w:rsidRPr="002528F7">
        <w:rPr>
          <w:rFonts w:ascii="Sylfaen" w:hAnsi="Sylfaen" w:cs="Sylfaen"/>
          <w:sz w:val="20"/>
        </w:rPr>
        <w:t>ՎՃԱՐՄԱՆ</w:t>
      </w:r>
      <w:r w:rsidRPr="002528F7">
        <w:rPr>
          <w:rFonts w:ascii="Arial AM" w:hAnsi="Arial AM"/>
          <w:sz w:val="20"/>
          <w:lang w:val="pt-BR"/>
        </w:rPr>
        <w:t xml:space="preserve"> </w:t>
      </w:r>
      <w:r w:rsidRPr="002528F7">
        <w:rPr>
          <w:rFonts w:ascii="Sylfaen" w:hAnsi="Sylfaen" w:cs="Sylfaen"/>
          <w:sz w:val="20"/>
        </w:rPr>
        <w:t>ԺԱՄԱՆԱԿԱՑՈՒՅՑ</w:t>
      </w:r>
      <w:r w:rsidRPr="002528F7">
        <w:rPr>
          <w:rFonts w:ascii="Arial AM" w:hAnsi="Arial AM"/>
          <w:sz w:val="20"/>
          <w:lang w:val="pt-BR"/>
        </w:rPr>
        <w:t>*</w:t>
      </w:r>
    </w:p>
    <w:p w14:paraId="06BE4C13" w14:textId="77777777" w:rsidR="00F02279" w:rsidRPr="002528F7" w:rsidRDefault="00F02279" w:rsidP="00F02279">
      <w:pPr>
        <w:jc w:val="right"/>
        <w:rPr>
          <w:rFonts w:ascii="Arial AM" w:hAnsi="Arial AM"/>
          <w:sz w:val="20"/>
          <w:lang w:val="pt-BR"/>
        </w:rPr>
      </w:pPr>
      <w:r w:rsidRPr="002528F7">
        <w:rPr>
          <w:rFonts w:ascii="Arial AM" w:hAnsi="Arial AM"/>
          <w:sz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2528F7">
        <w:rPr>
          <w:rFonts w:ascii="Sylfaen" w:hAnsi="Sylfaen" w:cs="Sylfaen"/>
          <w:sz w:val="18"/>
        </w:rPr>
        <w:t>ՀՀ</w:t>
      </w:r>
      <w:r w:rsidRPr="002528F7">
        <w:rPr>
          <w:rFonts w:ascii="Arial AM" w:hAnsi="Arial AM" w:cs="Sylfaen"/>
          <w:sz w:val="18"/>
          <w:lang w:val="es-ES"/>
        </w:rPr>
        <w:t xml:space="preserve"> </w:t>
      </w:r>
      <w:r w:rsidRPr="002528F7">
        <w:rPr>
          <w:rFonts w:ascii="Sylfaen" w:hAnsi="Sylfaen" w:cs="Sylfaen"/>
          <w:sz w:val="18"/>
        </w:rPr>
        <w:t>դրամ</w:t>
      </w:r>
    </w:p>
    <w:tbl>
      <w:tblPr>
        <w:tblW w:w="106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1386"/>
        <w:gridCol w:w="1480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549"/>
        <w:gridCol w:w="549"/>
        <w:gridCol w:w="639"/>
        <w:gridCol w:w="988"/>
      </w:tblGrid>
      <w:tr w:rsidR="00F02279" w:rsidRPr="002528F7" w14:paraId="3A76B546" w14:textId="77777777" w:rsidTr="008F4AFC">
        <w:tc>
          <w:tcPr>
            <w:tcW w:w="10644" w:type="dxa"/>
            <w:gridSpan w:val="16"/>
          </w:tcPr>
          <w:p w14:paraId="4D791DBD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  <w:lang w:val="es-ES"/>
              </w:rPr>
              <w:t>Աշխատանքի</w:t>
            </w:r>
          </w:p>
        </w:tc>
      </w:tr>
      <w:tr w:rsidR="00F02279" w:rsidRPr="00CC539B" w14:paraId="0AE61309" w14:textId="77777777" w:rsidTr="008F4AFC">
        <w:tc>
          <w:tcPr>
            <w:tcW w:w="1259" w:type="dxa"/>
            <w:vAlign w:val="center"/>
          </w:tcPr>
          <w:p w14:paraId="7715218F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</w:rPr>
              <w:t>հրավերով</w:t>
            </w:r>
            <w:r w:rsidRPr="002528F7">
              <w:rPr>
                <w:rFonts w:ascii="Arial AM" w:hAnsi="Arial AM"/>
                <w:sz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նախատեսված</w:t>
            </w:r>
            <w:r w:rsidRPr="002528F7">
              <w:rPr>
                <w:rFonts w:ascii="Arial AM" w:hAnsi="Arial AM"/>
                <w:sz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չափաբաժնի</w:t>
            </w:r>
            <w:r w:rsidRPr="002528F7">
              <w:rPr>
                <w:rFonts w:ascii="Arial AM" w:hAnsi="Arial AM"/>
                <w:sz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համարը</w:t>
            </w:r>
          </w:p>
        </w:tc>
        <w:tc>
          <w:tcPr>
            <w:tcW w:w="1321" w:type="dxa"/>
            <w:vAlign w:val="center"/>
          </w:tcPr>
          <w:p w14:paraId="00B550B5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</w:rPr>
              <w:t>գնումների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պլանով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նախատեսված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միջանցիկ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ծածկագիրը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` </w:t>
            </w:r>
            <w:r w:rsidRPr="002528F7">
              <w:rPr>
                <w:rFonts w:ascii="Sylfaen" w:hAnsi="Sylfaen" w:cs="Sylfaen"/>
                <w:sz w:val="18"/>
              </w:rPr>
              <w:t>ըստ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ԳՄԱ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</w:rPr>
              <w:t>դասակարգման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(CPV)</w:t>
            </w:r>
          </w:p>
        </w:tc>
        <w:tc>
          <w:tcPr>
            <w:tcW w:w="1410" w:type="dxa"/>
            <w:vAlign w:val="center"/>
          </w:tcPr>
          <w:p w14:paraId="46E5D6A4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</w:rPr>
              <w:t>անվանումը</w:t>
            </w:r>
          </w:p>
        </w:tc>
        <w:tc>
          <w:tcPr>
            <w:tcW w:w="6654" w:type="dxa"/>
            <w:gridSpan w:val="13"/>
            <w:vAlign w:val="center"/>
          </w:tcPr>
          <w:p w14:paraId="7A6835D5" w14:textId="317E7A62" w:rsidR="00F02279" w:rsidRPr="002528F7" w:rsidRDefault="00F02279" w:rsidP="008C2F41">
            <w:pPr>
              <w:jc w:val="both"/>
              <w:rPr>
                <w:rFonts w:ascii="Arial AM" w:hAnsi="Arial AM"/>
                <w:sz w:val="18"/>
                <w:lang w:val="es-ES"/>
              </w:rPr>
            </w:pPr>
            <w:r w:rsidRPr="002528F7">
              <w:rPr>
                <w:rFonts w:ascii="Sylfaen" w:hAnsi="Sylfaen" w:cs="Sylfaen"/>
                <w:sz w:val="18"/>
                <w:lang w:val="es-ES"/>
              </w:rPr>
              <w:t>դիմաց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վճարումները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նախատեսվում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է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իրականացնել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20</w:t>
            </w:r>
            <w:r w:rsidR="004367D4">
              <w:rPr>
                <w:rFonts w:ascii="Arial AM" w:hAnsi="Arial AM"/>
                <w:sz w:val="18"/>
                <w:lang w:val="es-ES"/>
              </w:rPr>
              <w:t>24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թ</w:t>
            </w:r>
            <w:r w:rsidRPr="002528F7">
              <w:rPr>
                <w:rFonts w:ascii="Arial AM" w:hAnsi="Arial AM"/>
                <w:sz w:val="18"/>
                <w:lang w:val="es-ES"/>
              </w:rPr>
              <w:t>-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ին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`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ըստ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ամիսների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,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այդ</w:t>
            </w:r>
            <w:r w:rsidRPr="002528F7">
              <w:rPr>
                <w:rFonts w:ascii="Arial AM" w:hAnsi="Arial AM"/>
                <w:sz w:val="18"/>
                <w:lang w:val="es-ES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lang w:val="es-ES"/>
              </w:rPr>
              <w:t>թվում</w:t>
            </w:r>
            <w:r w:rsidRPr="002528F7">
              <w:rPr>
                <w:rFonts w:ascii="Arial AM" w:hAnsi="Arial AM"/>
                <w:sz w:val="18"/>
                <w:lang w:val="es-ES"/>
              </w:rPr>
              <w:t>**</w:t>
            </w:r>
          </w:p>
        </w:tc>
      </w:tr>
      <w:tr w:rsidR="008F4AFC" w:rsidRPr="002528F7" w14:paraId="4F3DCC93" w14:textId="77777777" w:rsidTr="008F4AFC">
        <w:trPr>
          <w:trHeight w:val="1538"/>
        </w:trPr>
        <w:tc>
          <w:tcPr>
            <w:tcW w:w="1259" w:type="dxa"/>
          </w:tcPr>
          <w:p w14:paraId="3774EE0D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lang w:val="es-ES"/>
              </w:rPr>
            </w:pPr>
          </w:p>
        </w:tc>
        <w:tc>
          <w:tcPr>
            <w:tcW w:w="1321" w:type="dxa"/>
          </w:tcPr>
          <w:p w14:paraId="1BDD41E4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lang w:val="es-ES"/>
              </w:rPr>
            </w:pPr>
          </w:p>
        </w:tc>
        <w:tc>
          <w:tcPr>
            <w:tcW w:w="1410" w:type="dxa"/>
          </w:tcPr>
          <w:p w14:paraId="12358127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0"/>
                <w:lang w:val="es-ES"/>
              </w:rPr>
            </w:pPr>
          </w:p>
        </w:tc>
        <w:tc>
          <w:tcPr>
            <w:tcW w:w="428" w:type="dxa"/>
            <w:textDirection w:val="btLr"/>
            <w:vAlign w:val="center"/>
          </w:tcPr>
          <w:p w14:paraId="29A866EC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428" w:type="dxa"/>
            <w:textDirection w:val="btLr"/>
            <w:vAlign w:val="center"/>
          </w:tcPr>
          <w:p w14:paraId="3C813697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 w:cs="Sylfaen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428" w:type="dxa"/>
            <w:textDirection w:val="btLr"/>
            <w:vAlign w:val="center"/>
          </w:tcPr>
          <w:p w14:paraId="441803F0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428" w:type="dxa"/>
            <w:textDirection w:val="btLr"/>
            <w:vAlign w:val="center"/>
          </w:tcPr>
          <w:p w14:paraId="685BFA28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 w:cs="Sylfaen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428" w:type="dxa"/>
            <w:textDirection w:val="btLr"/>
            <w:vAlign w:val="center"/>
          </w:tcPr>
          <w:p w14:paraId="2B98C6EB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428" w:type="dxa"/>
            <w:textDirection w:val="btLr"/>
            <w:vAlign w:val="center"/>
          </w:tcPr>
          <w:p w14:paraId="1F13FEEA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428" w:type="dxa"/>
            <w:textDirection w:val="btLr"/>
            <w:vAlign w:val="center"/>
          </w:tcPr>
          <w:p w14:paraId="5D270CCE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հուլիս</w:t>
            </w:r>
            <w:r w:rsidRPr="002528F7">
              <w:rPr>
                <w:rFonts w:ascii="Arial AM" w:hAnsi="Arial A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28" w:type="dxa"/>
            <w:textDirection w:val="btLr"/>
            <w:vAlign w:val="center"/>
          </w:tcPr>
          <w:p w14:paraId="3E2324B6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241" w:type="dxa"/>
            <w:textDirection w:val="btLr"/>
            <w:vAlign w:val="center"/>
          </w:tcPr>
          <w:p w14:paraId="654426D8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սեպտեմբեր</w:t>
            </w:r>
            <w:r w:rsidRPr="002528F7">
              <w:rPr>
                <w:rFonts w:ascii="Arial AM" w:hAnsi="Arial A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741" w:type="dxa"/>
            <w:textDirection w:val="btLr"/>
            <w:vAlign w:val="center"/>
          </w:tcPr>
          <w:p w14:paraId="02930650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652" w:type="dxa"/>
            <w:textDirection w:val="btLr"/>
            <w:vAlign w:val="center"/>
          </w:tcPr>
          <w:p w14:paraId="5D65D65F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Arial AM" w:hAnsi="Arial AM"/>
                <w:sz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652" w:type="dxa"/>
            <w:textDirection w:val="btLr"/>
            <w:vAlign w:val="center"/>
          </w:tcPr>
          <w:p w14:paraId="26DDD3E8" w14:textId="77777777" w:rsidR="00F02279" w:rsidRPr="002528F7" w:rsidRDefault="00F02279" w:rsidP="00545BDE">
            <w:pPr>
              <w:ind w:left="113" w:right="-7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944" w:type="dxa"/>
            <w:vAlign w:val="center"/>
          </w:tcPr>
          <w:p w14:paraId="27172A26" w14:textId="77777777" w:rsidR="00F02279" w:rsidRPr="002528F7" w:rsidRDefault="00F02279" w:rsidP="00545BDE">
            <w:pPr>
              <w:ind w:right="-1"/>
              <w:jc w:val="center"/>
              <w:rPr>
                <w:rFonts w:ascii="Arial AM" w:hAnsi="Arial AM"/>
                <w:sz w:val="18"/>
                <w:szCs w:val="22"/>
                <w:lang w:val="pt-BR"/>
              </w:rPr>
            </w:pPr>
            <w:r w:rsidRPr="002528F7">
              <w:rPr>
                <w:rFonts w:ascii="Sylfaen" w:hAnsi="Sylfaen" w:cs="Sylfaen"/>
                <w:sz w:val="18"/>
                <w:szCs w:val="22"/>
                <w:lang w:val="pt-BR"/>
              </w:rPr>
              <w:t>Ընդամենը</w:t>
            </w:r>
          </w:p>
          <w:p w14:paraId="3EB8B67E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lang w:val="es-ES"/>
              </w:rPr>
            </w:pPr>
          </w:p>
        </w:tc>
      </w:tr>
      <w:tr w:rsidR="008F4AFC" w:rsidRPr="002528F7" w14:paraId="3977B0D2" w14:textId="77777777" w:rsidTr="00107D36">
        <w:trPr>
          <w:trHeight w:val="1538"/>
        </w:trPr>
        <w:tc>
          <w:tcPr>
            <w:tcW w:w="1259" w:type="dxa"/>
            <w:vAlign w:val="center"/>
          </w:tcPr>
          <w:p w14:paraId="10DE0437" w14:textId="0D4D5683" w:rsidR="00F02279" w:rsidRPr="002528F7" w:rsidRDefault="004367D4" w:rsidP="004367D4">
            <w:pPr>
              <w:jc w:val="center"/>
              <w:rPr>
                <w:rFonts w:ascii="Arial AM" w:hAnsi="Arial AM"/>
                <w:sz w:val="20"/>
                <w:lang w:val="es-ES"/>
              </w:rPr>
            </w:pPr>
            <w:r>
              <w:rPr>
                <w:rFonts w:ascii="Arial AM" w:hAnsi="Arial AM"/>
                <w:sz w:val="20"/>
                <w:lang w:val="es-ES"/>
              </w:rPr>
              <w:t>1</w:t>
            </w:r>
          </w:p>
        </w:tc>
        <w:tc>
          <w:tcPr>
            <w:tcW w:w="1321" w:type="dxa"/>
            <w:vAlign w:val="center"/>
          </w:tcPr>
          <w:p w14:paraId="3054592B" w14:textId="4A052A3C" w:rsidR="00F02279" w:rsidRPr="002528F7" w:rsidRDefault="008F4AFC" w:rsidP="008F4AFC">
            <w:pPr>
              <w:jc w:val="center"/>
              <w:rPr>
                <w:rFonts w:ascii="Arial AM" w:hAnsi="Arial AM"/>
                <w:sz w:val="20"/>
                <w:lang w:val="es-ES"/>
              </w:rPr>
            </w:pPr>
            <w:r w:rsidRPr="00107D36">
              <w:rPr>
                <w:rFonts w:ascii="GHEA Grapalat" w:hAnsi="GHEA Grapalat"/>
                <w:sz w:val="16"/>
                <w:lang w:val="es-ES"/>
              </w:rPr>
              <w:t>45231187</w:t>
            </w:r>
          </w:p>
        </w:tc>
        <w:tc>
          <w:tcPr>
            <w:tcW w:w="1410" w:type="dxa"/>
          </w:tcPr>
          <w:p w14:paraId="2EEDA063" w14:textId="3D695777" w:rsidR="00F02279" w:rsidRPr="004367D4" w:rsidRDefault="004367D4" w:rsidP="00545BDE">
            <w:pPr>
              <w:jc w:val="center"/>
              <w:rPr>
                <w:rFonts w:ascii="Arial AM" w:hAnsi="Arial AM"/>
                <w:sz w:val="18"/>
                <w:szCs w:val="18"/>
                <w:lang w:val="es-ES"/>
              </w:rPr>
            </w:pPr>
            <w:r w:rsidRPr="004367D4">
              <w:rPr>
                <w:rFonts w:ascii="Sylfaen" w:hAnsi="Sylfaen" w:cs="Sylfaen"/>
                <w:i/>
                <w:sz w:val="18"/>
                <w:szCs w:val="18"/>
                <w:lang w:val="af-ZA"/>
              </w:rPr>
              <w:t>ՀՀ</w:t>
            </w:r>
            <w:r w:rsidRPr="004367D4">
              <w:rPr>
                <w:rFonts w:ascii="Arial AM" w:hAnsi="Arial AM"/>
                <w:i/>
                <w:sz w:val="18"/>
                <w:szCs w:val="18"/>
                <w:lang w:val="af-ZA"/>
              </w:rPr>
              <w:t xml:space="preserve"> </w:t>
            </w:r>
            <w:r w:rsidRPr="004367D4">
              <w:rPr>
                <w:rFonts w:ascii="Sylfaen" w:hAnsi="Sylfaen" w:cs="Sylfaen"/>
                <w:i/>
                <w:sz w:val="18"/>
                <w:szCs w:val="18"/>
                <w:lang w:val="af-ZA"/>
              </w:rPr>
              <w:t>Արմավիրի</w:t>
            </w:r>
            <w:r w:rsidRPr="004367D4">
              <w:rPr>
                <w:rFonts w:ascii="Arial AM" w:hAnsi="Arial AM"/>
                <w:i/>
                <w:sz w:val="18"/>
                <w:szCs w:val="18"/>
                <w:lang w:val="af-ZA"/>
              </w:rPr>
              <w:t xml:space="preserve"> </w:t>
            </w:r>
            <w:r w:rsidRPr="004367D4">
              <w:rPr>
                <w:rFonts w:ascii="Sylfaen" w:hAnsi="Sylfaen" w:cs="Sylfaen"/>
                <w:i/>
                <w:sz w:val="18"/>
                <w:szCs w:val="18"/>
                <w:lang w:val="af-ZA"/>
              </w:rPr>
              <w:t>մարզի</w:t>
            </w:r>
            <w:r w:rsidRPr="004367D4">
              <w:rPr>
                <w:rFonts w:ascii="Arial AM" w:hAnsi="Arial AM"/>
                <w:i/>
                <w:sz w:val="18"/>
                <w:szCs w:val="18"/>
                <w:lang w:val="af-ZA"/>
              </w:rPr>
              <w:t xml:space="preserve"> </w:t>
            </w:r>
            <w:r w:rsidRPr="004367D4">
              <w:rPr>
                <w:rFonts w:ascii="Sylfaen" w:hAnsi="Sylfaen" w:cs="Sylfaen"/>
                <w:i/>
                <w:sz w:val="18"/>
                <w:szCs w:val="18"/>
                <w:lang w:val="af-ZA"/>
              </w:rPr>
              <w:t>Արաքս</w:t>
            </w:r>
            <w:r w:rsidRPr="004367D4">
              <w:rPr>
                <w:rFonts w:ascii="Arial AM" w:hAnsi="Arial AM"/>
                <w:i/>
                <w:sz w:val="18"/>
                <w:szCs w:val="18"/>
                <w:lang w:val="af-ZA"/>
              </w:rPr>
              <w:t xml:space="preserve"> </w:t>
            </w:r>
            <w:r w:rsidRPr="004367D4">
              <w:rPr>
                <w:rFonts w:ascii="Sylfaen" w:hAnsi="Sylfaen" w:cs="Sylfaen"/>
                <w:i/>
                <w:sz w:val="18"/>
                <w:szCs w:val="18"/>
                <w:lang w:val="af-ZA"/>
              </w:rPr>
              <w:t>համայնքի</w:t>
            </w:r>
            <w:r w:rsidRPr="004367D4">
              <w:rPr>
                <w:rFonts w:ascii="Arial AM" w:hAnsi="Arial AM"/>
                <w:i/>
                <w:sz w:val="18"/>
                <w:szCs w:val="18"/>
                <w:lang w:val="af-ZA"/>
              </w:rPr>
              <w:t xml:space="preserve"> </w:t>
            </w:r>
            <w:r w:rsidRPr="004367D4">
              <w:rPr>
                <w:rFonts w:ascii="Sylfaen" w:hAnsi="Sylfaen" w:cs="Sylfaen"/>
                <w:i/>
                <w:sz w:val="18"/>
                <w:szCs w:val="18"/>
                <w:lang w:val="af-ZA"/>
              </w:rPr>
              <w:t xml:space="preserve">Գրիբոյեդով գյուղի կենտրոնական փողոցի ճանապարհի մի հատվածի հիմնանորոգման </w:t>
            </w:r>
            <w:r w:rsidRPr="004367D4">
              <w:rPr>
                <w:rFonts w:ascii="Arial AM" w:hAnsi="Arial AM"/>
                <w:i/>
                <w:sz w:val="18"/>
                <w:szCs w:val="18"/>
                <w:lang w:val="af-ZA"/>
              </w:rPr>
              <w:t xml:space="preserve"> </w:t>
            </w:r>
            <w:r w:rsidRPr="004367D4">
              <w:rPr>
                <w:rFonts w:ascii="Sylfaen" w:hAnsi="Sylfaen" w:cs="Sylfaen"/>
                <w:i/>
                <w:sz w:val="18"/>
                <w:szCs w:val="18"/>
                <w:lang w:val="af-ZA"/>
              </w:rPr>
              <w:t>աշխատանքներ</w:t>
            </w:r>
          </w:p>
        </w:tc>
        <w:tc>
          <w:tcPr>
            <w:tcW w:w="428" w:type="dxa"/>
            <w:vAlign w:val="center"/>
          </w:tcPr>
          <w:p w14:paraId="6D2EC0AA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35A23DA2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2C233DB4" w14:textId="77777777" w:rsidR="00F02279" w:rsidRPr="002528F7" w:rsidRDefault="00F02279" w:rsidP="00107D36">
            <w:pPr>
              <w:jc w:val="center"/>
              <w:rPr>
                <w:rFonts w:ascii="Arial AM" w:hAnsi="Arial AM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28" w:type="dxa"/>
            <w:vAlign w:val="center"/>
          </w:tcPr>
          <w:p w14:paraId="5F02F1AA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EFDE758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3DA0D39D" w14:textId="77777777" w:rsidR="00F02279" w:rsidRPr="002528F7" w:rsidRDefault="00F02279" w:rsidP="00107D36">
            <w:pPr>
              <w:jc w:val="center"/>
              <w:rPr>
                <w:rFonts w:ascii="Arial AM" w:hAnsi="Arial AM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28" w:type="dxa"/>
            <w:vAlign w:val="center"/>
          </w:tcPr>
          <w:p w14:paraId="5DE31429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6B8958D6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F21F1D2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28" w:type="dxa"/>
            <w:vAlign w:val="center"/>
          </w:tcPr>
          <w:p w14:paraId="2446C44E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9E5B4F5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C5C05EE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28" w:type="dxa"/>
            <w:vAlign w:val="center"/>
          </w:tcPr>
          <w:p w14:paraId="415C36A8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9A9918B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941320D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28" w:type="dxa"/>
            <w:vAlign w:val="center"/>
          </w:tcPr>
          <w:p w14:paraId="6529EB2C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142FD7A5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0A70948F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28" w:type="dxa"/>
            <w:vAlign w:val="center"/>
          </w:tcPr>
          <w:p w14:paraId="1BFFED98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44AAA2C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7F6F3E89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428" w:type="dxa"/>
            <w:vAlign w:val="center"/>
          </w:tcPr>
          <w:p w14:paraId="69BF04D4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60292AFB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2662C397" w14:textId="77777777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 %</w:t>
            </w:r>
          </w:p>
        </w:tc>
        <w:tc>
          <w:tcPr>
            <w:tcW w:w="241" w:type="dxa"/>
            <w:vAlign w:val="center"/>
          </w:tcPr>
          <w:p w14:paraId="35F63A9E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233932B" w14:textId="77777777" w:rsidR="00F02279" w:rsidRPr="002528F7" w:rsidRDefault="00F02279" w:rsidP="00107D36">
            <w:pPr>
              <w:jc w:val="center"/>
              <w:rPr>
                <w:rFonts w:ascii="Arial AM" w:hAnsi="Arial AM"/>
                <w:sz w:val="20"/>
                <w:lang w:val="pt-BR"/>
              </w:rPr>
            </w:pPr>
          </w:p>
          <w:p w14:paraId="4FA1B54F" w14:textId="380EA2DD" w:rsidR="00F02279" w:rsidRPr="002528F7" w:rsidRDefault="00F02279" w:rsidP="00107D36">
            <w:pPr>
              <w:jc w:val="center"/>
              <w:rPr>
                <w:rFonts w:ascii="Arial AM" w:hAnsi="Arial AM" w:cs="Arial"/>
                <w:sz w:val="18"/>
                <w:szCs w:val="18"/>
                <w:lang w:val="pt-BR"/>
              </w:rPr>
            </w:pPr>
            <w:r w:rsidRPr="002528F7">
              <w:rPr>
                <w:rFonts w:ascii="Arial AM" w:hAnsi="Arial AM"/>
                <w:sz w:val="20"/>
                <w:lang w:val="pt-BR"/>
              </w:rPr>
              <w:t>...</w:t>
            </w:r>
          </w:p>
        </w:tc>
        <w:tc>
          <w:tcPr>
            <w:tcW w:w="741" w:type="dxa"/>
            <w:vAlign w:val="center"/>
          </w:tcPr>
          <w:p w14:paraId="09B565A1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1EB4A711" w14:textId="77777777" w:rsidR="008F4AFC" w:rsidRPr="008C2F41" w:rsidRDefault="008F4AFC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5457CF9C" w14:textId="3E4A6DC2" w:rsidR="00F02279" w:rsidRPr="008C2F41" w:rsidRDefault="0061316B" w:rsidP="00107D36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  <w:r w:rsidRPr="008C2F41">
              <w:rPr>
                <w:rFonts w:ascii="Sylfaen" w:hAnsi="Sylfaen"/>
                <w:sz w:val="20"/>
                <w:lang w:val="pt-BR"/>
              </w:rPr>
              <w:t>45</w:t>
            </w:r>
            <w:r w:rsidR="008F4AFC" w:rsidRPr="008C2F41">
              <w:rPr>
                <w:rFonts w:ascii="Sylfaen" w:hAnsi="Sylfaen"/>
                <w:sz w:val="20"/>
                <w:lang w:val="pt-BR"/>
              </w:rPr>
              <w:t>%</w:t>
            </w:r>
          </w:p>
        </w:tc>
        <w:tc>
          <w:tcPr>
            <w:tcW w:w="652" w:type="dxa"/>
            <w:vAlign w:val="center"/>
          </w:tcPr>
          <w:p w14:paraId="47C4730E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567EC2B1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57FFDBA3" w14:textId="4C23BBFD" w:rsidR="00F02279" w:rsidRPr="008C2F41" w:rsidRDefault="008C2F41" w:rsidP="00107D36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  <w:r w:rsidRPr="008C2F41">
              <w:rPr>
                <w:rFonts w:ascii="Sylfaen" w:hAnsi="Sylfaen"/>
                <w:sz w:val="20"/>
                <w:lang w:val="ru-RU"/>
              </w:rPr>
              <w:t>45</w:t>
            </w:r>
            <w:r w:rsidR="008F4AFC" w:rsidRPr="008C2F41">
              <w:rPr>
                <w:rFonts w:ascii="Sylfaen" w:hAnsi="Sylfaen"/>
                <w:sz w:val="20"/>
                <w:lang w:val="pt-BR"/>
              </w:rPr>
              <w:t>%</w:t>
            </w:r>
          </w:p>
        </w:tc>
        <w:tc>
          <w:tcPr>
            <w:tcW w:w="652" w:type="dxa"/>
            <w:vAlign w:val="center"/>
          </w:tcPr>
          <w:p w14:paraId="0D99E62B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641FACF3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2E3AE25C" w14:textId="3EDA41CD" w:rsidR="00F02279" w:rsidRPr="008C2F41" w:rsidRDefault="008F4AFC" w:rsidP="00107D36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  <w:r w:rsidRPr="008C2F41">
              <w:rPr>
                <w:rFonts w:ascii="Sylfaen" w:hAnsi="Sylfaen"/>
                <w:sz w:val="20"/>
                <w:lang w:val="pt-BR"/>
              </w:rPr>
              <w:t>100%</w:t>
            </w:r>
          </w:p>
        </w:tc>
        <w:tc>
          <w:tcPr>
            <w:tcW w:w="944" w:type="dxa"/>
            <w:vAlign w:val="center"/>
          </w:tcPr>
          <w:p w14:paraId="240AB578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49E09276" w14:textId="77777777" w:rsidR="00F02279" w:rsidRPr="008C2F41" w:rsidRDefault="00F02279" w:rsidP="00107D36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14:paraId="475F98DA" w14:textId="69200894" w:rsidR="00F02279" w:rsidRPr="008C2F41" w:rsidRDefault="008F4AFC" w:rsidP="00107D36">
            <w:pPr>
              <w:jc w:val="center"/>
              <w:rPr>
                <w:rFonts w:ascii="Sylfaen" w:hAnsi="Sylfaen"/>
                <w:b/>
                <w:lang w:val="pt-BR"/>
              </w:rPr>
            </w:pPr>
            <w:r w:rsidRPr="008C2F41">
              <w:rPr>
                <w:rFonts w:ascii="Sylfaen" w:hAnsi="Sylfaen"/>
                <w:sz w:val="20"/>
                <w:lang w:val="pt-BR"/>
              </w:rPr>
              <w:t>100</w:t>
            </w:r>
            <w:r w:rsidR="00F02279" w:rsidRPr="008C2F41">
              <w:rPr>
                <w:rFonts w:ascii="Sylfaen" w:hAnsi="Sylfaen"/>
                <w:sz w:val="20"/>
                <w:lang w:val="pt-BR"/>
              </w:rPr>
              <w:t>. %</w:t>
            </w:r>
          </w:p>
        </w:tc>
      </w:tr>
    </w:tbl>
    <w:p w14:paraId="3FC74906" w14:textId="77777777" w:rsidR="00F02279" w:rsidRPr="002528F7" w:rsidRDefault="00F02279" w:rsidP="00F02279">
      <w:pPr>
        <w:rPr>
          <w:rFonts w:ascii="Arial AM" w:hAnsi="Arial AM"/>
          <w:i/>
          <w:sz w:val="18"/>
          <w:szCs w:val="18"/>
        </w:rPr>
      </w:pPr>
    </w:p>
    <w:p w14:paraId="5B4931C3" w14:textId="77777777" w:rsidR="00F02279" w:rsidRPr="002528F7" w:rsidRDefault="00F02279" w:rsidP="00F02279">
      <w:pPr>
        <w:jc w:val="both"/>
        <w:rPr>
          <w:rFonts w:ascii="Arial AM" w:hAnsi="Arial AM" w:cs="Sylfaen"/>
          <w:i/>
          <w:sz w:val="18"/>
          <w:szCs w:val="18"/>
          <w:lang w:val="pt-BR"/>
        </w:rPr>
      </w:pPr>
      <w:r w:rsidRPr="002528F7">
        <w:rPr>
          <w:rFonts w:ascii="Arial AM" w:hAnsi="Arial AM"/>
          <w:i/>
          <w:sz w:val="18"/>
          <w:szCs w:val="18"/>
        </w:rPr>
        <w:t xml:space="preserve">*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Վճարման</w:t>
      </w:r>
      <w:r w:rsidRPr="002528F7">
        <w:rPr>
          <w:rFonts w:ascii="Arial AM" w:hAnsi="Arial AM" w:cs="Times Armenian"/>
          <w:i/>
          <w:sz w:val="18"/>
          <w:szCs w:val="18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ենթակա</w:t>
      </w:r>
      <w:r w:rsidRPr="002528F7">
        <w:rPr>
          <w:rFonts w:ascii="Arial AM" w:hAnsi="Arial AM" w:cs="Times Armenian"/>
          <w:i/>
          <w:sz w:val="18"/>
          <w:szCs w:val="18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2528F7">
        <w:rPr>
          <w:rFonts w:ascii="Arial AM" w:hAnsi="Arial AM" w:cs="Times Armenian"/>
          <w:i/>
          <w:sz w:val="18"/>
          <w:szCs w:val="18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ներկայացվում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աճողական</w:t>
      </w:r>
      <w:r w:rsidRPr="002528F7">
        <w:rPr>
          <w:rFonts w:ascii="Arial AM" w:hAnsi="Arial AM" w:cs="Times Armenian"/>
          <w:i/>
          <w:sz w:val="18"/>
          <w:szCs w:val="18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կարգով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: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Եթե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"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Գնումների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մասին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"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ՀՀ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օրենքի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15-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հոդվածի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6-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րդ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հիման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վրա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ապա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սույն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ժամանակացույցը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լրացվում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և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ֆինանսական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միջոցներ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նախատեսվելու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դեպքում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կողմերի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միջև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կնքվող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համաձայնագրի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հետ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միաժամանակ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`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որպես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դրա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անբաժանելի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մաս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>:</w:t>
      </w:r>
    </w:p>
    <w:p w14:paraId="2206E3BA" w14:textId="77777777" w:rsidR="00F02279" w:rsidRPr="002528F7" w:rsidRDefault="00F02279" w:rsidP="00F02279">
      <w:pPr>
        <w:jc w:val="both"/>
        <w:rPr>
          <w:rFonts w:ascii="Arial AM" w:hAnsi="Arial AM"/>
          <w:i/>
          <w:sz w:val="18"/>
          <w:szCs w:val="18"/>
          <w:lang w:val="pt-BR"/>
        </w:rPr>
      </w:pP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**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հրավերում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նշվում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տոկոսով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,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իսկ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պայմանագիրը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կնքելիս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տոկոսի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փոխարեն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նշվում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է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կոնկրետ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գումարի</w:t>
      </w:r>
      <w:r w:rsidRPr="002528F7">
        <w:rPr>
          <w:rFonts w:ascii="Arial AM" w:hAnsi="Arial AM" w:cs="Sylfaen"/>
          <w:i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i/>
          <w:sz w:val="18"/>
          <w:szCs w:val="18"/>
          <w:lang w:val="pt-BR"/>
        </w:rPr>
        <w:t>չափ</w:t>
      </w:r>
    </w:p>
    <w:p w14:paraId="7D5B20E5" w14:textId="77777777" w:rsidR="00F02279" w:rsidRPr="002528F7" w:rsidRDefault="00F02279" w:rsidP="00F02279">
      <w:pPr>
        <w:jc w:val="center"/>
        <w:rPr>
          <w:rFonts w:ascii="Arial AM" w:hAnsi="Arial AM"/>
          <w:sz w:val="20"/>
          <w:lang w:val="es-ES"/>
        </w:rPr>
      </w:pPr>
    </w:p>
    <w:p w14:paraId="2C09F897" w14:textId="77777777" w:rsidR="00F02279" w:rsidRPr="002528F7" w:rsidRDefault="00F02279" w:rsidP="00F02279">
      <w:pPr>
        <w:jc w:val="right"/>
        <w:rPr>
          <w:rFonts w:ascii="Arial AM" w:hAnsi="Arial AM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02279" w:rsidRPr="002528F7" w14:paraId="616EDEAE" w14:textId="77777777" w:rsidTr="00545BDE">
        <w:trPr>
          <w:jc w:val="center"/>
        </w:trPr>
        <w:tc>
          <w:tcPr>
            <w:tcW w:w="4536" w:type="dxa"/>
          </w:tcPr>
          <w:p w14:paraId="15927507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nb-NO"/>
              </w:rPr>
            </w:pPr>
            <w:r w:rsidRPr="002528F7">
              <w:rPr>
                <w:rFonts w:ascii="Sylfaen" w:hAnsi="Sylfaen" w:cs="Sylfaen"/>
                <w:b/>
                <w:bCs/>
                <w:lang w:val="nb-NO"/>
              </w:rPr>
              <w:t>ՊԱՏՎԻՐԱՏՈՒ</w:t>
            </w:r>
          </w:p>
          <w:p w14:paraId="09703DB1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ՀՀ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Արմավիրի</w:t>
            </w:r>
            <w:r w:rsidRPr="00021E86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5F66EC">
              <w:rPr>
                <w:rFonts w:ascii="Sylfaen" w:hAnsi="Sylfaen"/>
                <w:sz w:val="20"/>
                <w:szCs w:val="20"/>
                <w:lang w:val="hy-AM"/>
              </w:rPr>
              <w:t>մարզի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Արաքսի </w:t>
            </w: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համայնքապետարան</w:t>
            </w:r>
          </w:p>
          <w:p w14:paraId="31FB7728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Արմավիրի մարզ գ. </w:t>
            </w:r>
            <w:r w:rsidRPr="00C43AA4">
              <w:rPr>
                <w:rFonts w:ascii="Sylfaen" w:hAnsi="Sylfaen"/>
                <w:sz w:val="20"/>
                <w:szCs w:val="20"/>
                <w:lang w:val="hy-AM"/>
              </w:rPr>
              <w:t>Գայ</w:t>
            </w:r>
          </w:p>
          <w:p w14:paraId="17171ACA" w14:textId="77777777" w:rsidR="00E27E97" w:rsidRPr="00CA4753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A4753">
              <w:rPr>
                <w:rFonts w:ascii="Sylfaen" w:hAnsi="Sylfaen"/>
                <w:sz w:val="20"/>
                <w:szCs w:val="20"/>
                <w:lang w:val="hy-AM"/>
              </w:rPr>
              <w:t>Ա. Խաչատրյան  1</w:t>
            </w:r>
          </w:p>
          <w:p w14:paraId="6C6B8861" w14:textId="179F67CE" w:rsidR="00E27E97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061B99">
              <w:rPr>
                <w:rFonts w:ascii="Sylfaen" w:hAnsi="Sylfaen"/>
                <w:sz w:val="20"/>
                <w:szCs w:val="20"/>
                <w:lang w:val="hy-AM"/>
              </w:rPr>
              <w:t>Հ</w:t>
            </w:r>
            <w:r w:rsidRPr="00156BF0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935E09">
              <w:rPr>
                <w:rFonts w:ascii="Sylfaen" w:hAnsi="Sylfaen"/>
                <w:sz w:val="20"/>
                <w:szCs w:val="20"/>
                <w:lang w:val="hy-AM"/>
              </w:rPr>
              <w:t>900322001190</w:t>
            </w:r>
          </w:p>
          <w:p w14:paraId="745BD8A3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nb-NO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ՀՎՀՀ  0444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 w:rsidRPr="008B738D">
              <w:rPr>
                <w:rFonts w:ascii="Sylfaen" w:hAnsi="Sylfaen"/>
                <w:sz w:val="20"/>
                <w:szCs w:val="20"/>
                <w:lang w:val="nb-NO"/>
              </w:rPr>
              <w:t>435</w:t>
            </w:r>
          </w:p>
          <w:p w14:paraId="0292D889" w14:textId="77777777" w:rsidR="00E27E97" w:rsidRPr="00C44EC4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u w:val="single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ՀՀ ֆին. նախ. գործ. վարչութ</w:t>
            </w:r>
          </w:p>
          <w:p w14:paraId="5689A1DC" w14:textId="77777777" w:rsidR="00E27E97" w:rsidRPr="00C44EC4" w:rsidRDefault="00E27E97" w:rsidP="00E27E97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9136790" w14:textId="77777777" w:rsidR="00E27E97" w:rsidRPr="008B738D" w:rsidRDefault="00E27E97" w:rsidP="00E27E9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--------------------</w:t>
            </w:r>
            <w:r w:rsidRPr="008B738D">
              <w:rPr>
                <w:rFonts w:ascii="Sylfaen" w:hAnsi="Sylfaen"/>
                <w:sz w:val="20"/>
                <w:szCs w:val="20"/>
                <w:lang w:val="hy-AM"/>
              </w:rPr>
              <w:t>Ղ.Ղազարյան</w:t>
            </w:r>
          </w:p>
          <w:p w14:paraId="2EA03B8D" w14:textId="7878ECB4" w:rsidR="00F02279" w:rsidRPr="002528F7" w:rsidRDefault="00E27E97" w:rsidP="00E27E97">
            <w:pPr>
              <w:rPr>
                <w:rFonts w:ascii="Arial AM" w:hAnsi="Arial AM"/>
                <w:sz w:val="22"/>
                <w:szCs w:val="22"/>
                <w:lang w:val="ru-RU"/>
              </w:rPr>
            </w:pPr>
            <w:r w:rsidRPr="00C44EC4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  <w:r w:rsidRPr="00C44EC4">
              <w:rPr>
                <w:rFonts w:ascii="Sylfaen" w:hAnsi="Sylfaen" w:cs="Sylfaen"/>
                <w:sz w:val="20"/>
                <w:szCs w:val="20"/>
                <w:lang w:val="hy-AM"/>
              </w:rPr>
              <w:t>ստորագրություն</w:t>
            </w:r>
          </w:p>
          <w:p w14:paraId="541957EE" w14:textId="77777777" w:rsidR="00F02279" w:rsidRPr="002528F7" w:rsidRDefault="00F02279" w:rsidP="00545BDE">
            <w:pPr>
              <w:rPr>
                <w:rFonts w:ascii="Arial AM" w:hAnsi="Arial AM"/>
                <w:lang w:val="ru-RU"/>
              </w:rPr>
            </w:pPr>
          </w:p>
          <w:p w14:paraId="6294FCEB" w14:textId="521DBD16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  <w:lang w:val="ru-RU"/>
              </w:rPr>
            </w:pPr>
          </w:p>
        </w:tc>
        <w:tc>
          <w:tcPr>
            <w:tcW w:w="760" w:type="dxa"/>
          </w:tcPr>
          <w:p w14:paraId="08B79E56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/>
                <w:lang w:val="ru-RU"/>
              </w:rPr>
            </w:pPr>
          </w:p>
        </w:tc>
        <w:tc>
          <w:tcPr>
            <w:tcW w:w="4343" w:type="dxa"/>
          </w:tcPr>
          <w:p w14:paraId="0742105A" w14:textId="77777777" w:rsidR="00F02279" w:rsidRPr="002528F7" w:rsidRDefault="00F02279" w:rsidP="00545BDE">
            <w:pPr>
              <w:spacing w:line="360" w:lineRule="auto"/>
              <w:jc w:val="center"/>
              <w:rPr>
                <w:rFonts w:ascii="Arial AM" w:hAnsi="Arial AM" w:cs="Sylfaen"/>
                <w:b/>
                <w:bCs/>
                <w:lang w:val="ru-RU"/>
              </w:rPr>
            </w:pPr>
            <w:r w:rsidRPr="002528F7">
              <w:rPr>
                <w:rFonts w:ascii="Sylfaen" w:hAnsi="Sylfaen" w:cs="Sylfaen"/>
                <w:b/>
                <w:bCs/>
                <w:lang w:val="pt-BR"/>
              </w:rPr>
              <w:t>ԿԱՊԱԼԱՌՈՒ</w:t>
            </w:r>
          </w:p>
          <w:p w14:paraId="0C7A0EA3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419030B2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</w:p>
          <w:p w14:paraId="53A90051" w14:textId="77777777" w:rsidR="00F02279" w:rsidRPr="002528F7" w:rsidRDefault="00F02279" w:rsidP="00545BDE">
            <w:pPr>
              <w:jc w:val="center"/>
              <w:rPr>
                <w:rFonts w:ascii="Arial AM" w:hAnsi="Arial AM"/>
                <w:lang w:val="ru-RU"/>
              </w:rPr>
            </w:pPr>
            <w:r w:rsidRPr="002528F7">
              <w:rPr>
                <w:rFonts w:ascii="Arial AM" w:hAnsi="Arial AM"/>
                <w:lang w:val="ru-RU"/>
              </w:rPr>
              <w:t>---------------------------------</w:t>
            </w:r>
          </w:p>
          <w:p w14:paraId="157E1399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  <w:p w14:paraId="20C284D7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22"/>
                <w:szCs w:val="22"/>
                <w:lang w:val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2528F7">
              <w:rPr>
                <w:rFonts w:ascii="Arial AM" w:hAnsi="Arial AM"/>
                <w:sz w:val="18"/>
                <w:szCs w:val="18"/>
                <w:lang w:val="ru-RU"/>
              </w:rPr>
              <w:t>.</w:t>
            </w:r>
            <w:r w:rsidRPr="002528F7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7561AA5A" w14:textId="77777777" w:rsidR="00F02279" w:rsidRPr="002528F7" w:rsidRDefault="00F02279" w:rsidP="00F02279">
      <w:pPr>
        <w:rPr>
          <w:rFonts w:ascii="Arial AM" w:hAnsi="Arial AM"/>
          <w:sz w:val="20"/>
          <w:lang w:val="ru-RU"/>
        </w:rPr>
        <w:sectPr w:rsidR="00F02279" w:rsidRPr="002528F7" w:rsidSect="003A71B3">
          <w:footnotePr>
            <w:pos w:val="beneathText"/>
          </w:footnotePr>
          <w:pgSz w:w="11906" w:h="16838" w:code="9"/>
          <w:pgMar w:top="567" w:right="567" w:bottom="567" w:left="567" w:header="561" w:footer="561" w:gutter="0"/>
          <w:cols w:space="720"/>
        </w:sectPr>
      </w:pPr>
    </w:p>
    <w:p w14:paraId="3ED1232D" w14:textId="77777777" w:rsidR="00F02279" w:rsidRPr="002528F7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lastRenderedPageBreak/>
        <w:t>Հավելված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թիվ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 4</w:t>
      </w:r>
    </w:p>
    <w:p w14:paraId="783F3F26" w14:textId="252FB117" w:rsidR="00F02279" w:rsidRPr="002528F7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Arial AM" w:hAnsi="Arial AM"/>
          <w:i/>
          <w:sz w:val="20"/>
          <w:szCs w:val="20"/>
          <w:lang w:val="ru-RU"/>
        </w:rPr>
        <w:t>«</w:t>
      </w:r>
      <w:r w:rsidRPr="002528F7">
        <w:rPr>
          <w:rFonts w:ascii="Arial AM" w:hAnsi="Arial AM"/>
          <w:i/>
          <w:sz w:val="20"/>
          <w:szCs w:val="20"/>
          <w:lang w:val="pt-BR"/>
        </w:rPr>
        <w:t xml:space="preserve">                             20  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թ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. </w:t>
      </w:r>
      <w:r w:rsidRPr="002528F7">
        <w:rPr>
          <w:rFonts w:ascii="Arial AM" w:hAnsi="Arial AM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կնքված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 </w:t>
      </w:r>
    </w:p>
    <w:p w14:paraId="2D6691C9" w14:textId="77777777" w:rsidR="00F02279" w:rsidRPr="002528F7" w:rsidRDefault="00F02279" w:rsidP="00F02279">
      <w:pPr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t>ծածկագրով</w:t>
      </w:r>
      <w:r w:rsidRPr="002528F7">
        <w:rPr>
          <w:rFonts w:ascii="Arial AM" w:hAnsi="Arial AM" w:cs="Sylfaen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պայմանագրի</w:t>
      </w:r>
    </w:p>
    <w:p w14:paraId="52F3A4F5" w14:textId="77777777" w:rsidR="00F02279" w:rsidRPr="002528F7" w:rsidRDefault="00F02279" w:rsidP="00F02279">
      <w:pPr>
        <w:ind w:firstLine="567"/>
        <w:jc w:val="right"/>
        <w:rPr>
          <w:rFonts w:ascii="Arial AM" w:hAnsi="Arial AM" w:cs="Sylfaen"/>
          <w:i/>
          <w:sz w:val="22"/>
          <w:szCs w:val="22"/>
          <w:lang w:val="pt-BR"/>
        </w:rPr>
      </w:pPr>
    </w:p>
    <w:p w14:paraId="680C3C25" w14:textId="77777777" w:rsidR="00F02279" w:rsidRPr="002528F7" w:rsidRDefault="00F02279" w:rsidP="00F02279">
      <w:pPr>
        <w:ind w:left="-142" w:firstLine="142"/>
        <w:jc w:val="center"/>
        <w:rPr>
          <w:rFonts w:ascii="Arial AM" w:hAnsi="Arial AM" w:cs="Sylfaen"/>
          <w:b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9"/>
        <w:gridCol w:w="5151"/>
      </w:tblGrid>
      <w:tr w:rsidR="00F02279" w:rsidRPr="00CC539B" w14:paraId="39BCD74B" w14:textId="77777777" w:rsidTr="00545BDE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386C3BEC" w14:textId="2B03B6C2" w:rsidR="00F02279" w:rsidRPr="002528F7" w:rsidRDefault="00AB7AF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CCF6CC" wp14:editId="564B8A41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5652D1DB" id="Rectangle 100" o:spid="_x0000_s1026" style="position:absolute;margin-left:189pt;margin-top:13.2pt;width:9pt;height:8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" stroked="f"/>
                  </w:pict>
                </mc:Fallback>
              </mc:AlternateContent>
            </w:r>
            <w:r w:rsidR="00F02279"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Պայմանագրի</w:t>
            </w:r>
            <w:r w:rsidR="00F02279"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F02279"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կողմ</w:t>
            </w:r>
            <w:r w:rsidR="00F02279"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2B439677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5AF022E1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4976EECD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գտնվելու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վայրը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72B3F8E0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հհ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7D5F915F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հվհհ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5658EE35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Պատվիրատու</w:t>
            </w:r>
          </w:p>
          <w:p w14:paraId="2CB75B78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113CD9DF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67EFA3B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գտնվելու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վայրը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30528872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հհ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69493D2D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հվհհ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1C9C19F6" w14:textId="77777777" w:rsidR="00F02279" w:rsidRPr="002528F7" w:rsidRDefault="00F02279" w:rsidP="00F02279">
      <w:pPr>
        <w:ind w:firstLine="375"/>
        <w:rPr>
          <w:rFonts w:ascii="Arial AM" w:hAnsi="Arial AM" w:cs="Arial"/>
          <w:iCs/>
          <w:color w:val="000000"/>
          <w:sz w:val="21"/>
          <w:szCs w:val="21"/>
          <w:lang w:val="pt-BR"/>
        </w:rPr>
      </w:pPr>
      <w:r w:rsidRPr="002528F7">
        <w:rPr>
          <w:rFonts w:ascii="Arial AM" w:hAnsi="Arial AM" w:cs="Arial"/>
          <w:iCs/>
          <w:color w:val="000000"/>
          <w:sz w:val="21"/>
          <w:szCs w:val="21"/>
          <w:lang w:val="pt-BR"/>
        </w:rPr>
        <w:t>  </w:t>
      </w:r>
    </w:p>
    <w:p w14:paraId="2B9CB14F" w14:textId="77777777" w:rsidR="00F02279" w:rsidRPr="002528F7" w:rsidRDefault="00F02279" w:rsidP="00F02279">
      <w:pPr>
        <w:ind w:firstLine="375"/>
        <w:rPr>
          <w:rFonts w:ascii="Arial AM" w:hAnsi="Arial AM"/>
          <w:iCs/>
          <w:color w:val="000000"/>
          <w:sz w:val="15"/>
          <w:szCs w:val="21"/>
          <w:lang w:val="pt-BR"/>
        </w:rPr>
      </w:pPr>
    </w:p>
    <w:p w14:paraId="354AED5B" w14:textId="77777777" w:rsidR="00F02279" w:rsidRPr="002528F7" w:rsidRDefault="00F02279" w:rsidP="00F02279">
      <w:pPr>
        <w:ind w:firstLine="375"/>
        <w:jc w:val="center"/>
        <w:rPr>
          <w:rFonts w:ascii="Arial AM" w:hAnsi="Arial AM"/>
          <w:iCs/>
          <w:color w:val="000000"/>
          <w:sz w:val="22"/>
          <w:szCs w:val="22"/>
          <w:lang w:val="pt-BR"/>
        </w:rPr>
      </w:pP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ԱՐՁԱՆԱԳՐՈՒԹՅՈՒՆ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14:paraId="168084BE" w14:textId="77777777" w:rsidR="00F02279" w:rsidRPr="002528F7" w:rsidRDefault="00F02279" w:rsidP="00F02279">
      <w:pPr>
        <w:ind w:firstLine="375"/>
        <w:jc w:val="center"/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</w:pP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ՊԱՅՄԱՆԱԳՐԻ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ԿԱՄ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ԴՐԱ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ՄԻ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ՄԱՍԻ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  <w:lang w:val="pt-BR"/>
        </w:rPr>
        <w:t>ԿԱՏԱՐՄԱՆ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14:paraId="5B7127D7" w14:textId="77777777" w:rsidR="00F02279" w:rsidRPr="002528F7" w:rsidRDefault="00F02279" w:rsidP="00F02279">
      <w:pPr>
        <w:ind w:firstLine="375"/>
        <w:jc w:val="center"/>
        <w:rPr>
          <w:rFonts w:ascii="Arial AM" w:hAnsi="Arial AM"/>
          <w:iCs/>
          <w:color w:val="000000"/>
          <w:sz w:val="22"/>
          <w:szCs w:val="22"/>
          <w:lang w:val="pt-BR"/>
        </w:rPr>
      </w:pP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ՀԱՆՁՆՄԱՆ</w:t>
      </w:r>
      <w:r w:rsidRPr="002528F7">
        <w:rPr>
          <w:rFonts w:ascii="Arial AM" w:hAnsi="Arial AM"/>
          <w:b/>
          <w:bCs/>
          <w:iCs/>
          <w:color w:val="000000"/>
          <w:sz w:val="22"/>
          <w:szCs w:val="22"/>
          <w:lang w:val="pt-BR"/>
        </w:rPr>
        <w:t>-</w:t>
      </w:r>
      <w:r w:rsidRPr="002528F7">
        <w:rPr>
          <w:rFonts w:ascii="Sylfaen" w:hAnsi="Sylfaen" w:cs="Sylfaen"/>
          <w:b/>
          <w:bCs/>
          <w:iCs/>
          <w:color w:val="000000"/>
          <w:sz w:val="22"/>
          <w:szCs w:val="22"/>
        </w:rPr>
        <w:t>ԸՆԴՈՒՆՄԱՆ</w:t>
      </w:r>
    </w:p>
    <w:p w14:paraId="1F125380" w14:textId="77777777" w:rsidR="00F02279" w:rsidRPr="002528F7" w:rsidRDefault="00F02279" w:rsidP="00F02279">
      <w:pPr>
        <w:pStyle w:val="a3"/>
        <w:spacing w:line="240" w:lineRule="auto"/>
        <w:ind w:firstLine="0"/>
        <w:jc w:val="center"/>
        <w:rPr>
          <w:rFonts w:ascii="Arial AM" w:hAnsi="Arial AM"/>
          <w:b/>
          <w:bCs/>
          <w:iCs/>
          <w:lang w:val="es-ES"/>
        </w:rPr>
      </w:pPr>
    </w:p>
    <w:p w14:paraId="1D1A1AA9" w14:textId="0EDB8EFD" w:rsidR="00F02279" w:rsidRPr="002528F7" w:rsidRDefault="00F02279" w:rsidP="00F02279">
      <w:pPr>
        <w:pStyle w:val="a3"/>
        <w:spacing w:line="240" w:lineRule="auto"/>
        <w:ind w:firstLine="540"/>
        <w:rPr>
          <w:rFonts w:ascii="Arial AM" w:hAnsi="Arial AM"/>
          <w:iCs/>
          <w:lang w:val="es-ES"/>
        </w:rPr>
      </w:pPr>
      <w:r w:rsidRPr="002528F7">
        <w:rPr>
          <w:rFonts w:ascii="Arial AM" w:hAnsi="Arial AM"/>
          <w:color w:val="000000"/>
          <w:sz w:val="21"/>
          <w:szCs w:val="21"/>
          <w:lang w:val="es-ES" w:eastAsia="ru-RU"/>
        </w:rPr>
        <w:t xml:space="preserve">«     </w:t>
      </w:r>
      <w:r w:rsidR="008C2F41" w:rsidRPr="00CC539B">
        <w:rPr>
          <w:rFonts w:asciiTheme="minorHAnsi" w:hAnsiTheme="minorHAnsi"/>
          <w:color w:val="000000"/>
          <w:sz w:val="21"/>
          <w:szCs w:val="21"/>
          <w:lang w:val="pt-BR" w:eastAsia="ru-RU"/>
        </w:rPr>
        <w:t xml:space="preserve">                           </w:t>
      </w:r>
      <w:r w:rsidRPr="002528F7">
        <w:rPr>
          <w:rFonts w:ascii="Arial AM" w:hAnsi="Arial AM"/>
          <w:iCs/>
          <w:lang w:val="es-ES"/>
        </w:rPr>
        <w:t xml:space="preserve">  </w:t>
      </w:r>
      <w:r w:rsidRPr="002528F7">
        <w:rPr>
          <w:rFonts w:ascii="Arial AM" w:hAnsi="Arial AM"/>
          <w:color w:val="000000"/>
          <w:sz w:val="21"/>
          <w:szCs w:val="21"/>
          <w:lang w:val="es-ES" w:eastAsia="ru-RU"/>
        </w:rPr>
        <w:t xml:space="preserve">20    </w:t>
      </w:r>
      <w:r w:rsidRPr="002528F7">
        <w:rPr>
          <w:rFonts w:ascii="Sylfaen" w:hAnsi="Sylfaen" w:cs="Sylfaen"/>
          <w:color w:val="000000"/>
          <w:sz w:val="21"/>
          <w:szCs w:val="21"/>
          <w:lang w:eastAsia="ru-RU"/>
        </w:rPr>
        <w:t>թ</w:t>
      </w:r>
      <w:r w:rsidRPr="002528F7">
        <w:rPr>
          <w:rFonts w:ascii="Arial AM" w:hAnsi="Arial AM"/>
          <w:color w:val="000000"/>
          <w:sz w:val="21"/>
          <w:szCs w:val="21"/>
          <w:lang w:val="es-ES" w:eastAsia="ru-RU"/>
        </w:rPr>
        <w:t>.</w:t>
      </w:r>
    </w:p>
    <w:p w14:paraId="0D7D91FA" w14:textId="77777777" w:rsidR="00F02279" w:rsidRPr="002528F7" w:rsidRDefault="00F02279" w:rsidP="00F02279">
      <w:pPr>
        <w:pStyle w:val="a3"/>
        <w:spacing w:line="240" w:lineRule="auto"/>
        <w:ind w:firstLine="0"/>
        <w:rPr>
          <w:rFonts w:ascii="Arial AM" w:hAnsi="Arial AM"/>
          <w:iCs/>
          <w:lang w:val="es-ES"/>
        </w:rPr>
      </w:pPr>
    </w:p>
    <w:p w14:paraId="2555C95D" w14:textId="77777777" w:rsidR="00F02279" w:rsidRPr="002528F7" w:rsidRDefault="00F02279" w:rsidP="00F02279">
      <w:pPr>
        <w:pStyle w:val="af4"/>
        <w:spacing w:before="0" w:beforeAutospacing="0" w:after="0" w:afterAutospacing="0"/>
        <w:rPr>
          <w:rFonts w:ascii="Arial AM" w:hAnsi="Arial AM"/>
          <w:color w:val="000000"/>
          <w:sz w:val="21"/>
          <w:szCs w:val="21"/>
          <w:lang w:val="es-ES"/>
        </w:rPr>
      </w:pPr>
      <w:r w:rsidRPr="002528F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/</w:t>
      </w:r>
      <w:r w:rsidRPr="002528F7">
        <w:rPr>
          <w:rFonts w:ascii="Sylfaen" w:hAnsi="Sylfaen" w:cs="Sylfaen"/>
          <w:color w:val="000000"/>
          <w:sz w:val="21"/>
          <w:szCs w:val="21"/>
        </w:rPr>
        <w:t>այսուհետ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` </w:t>
      </w:r>
      <w:r w:rsidRPr="002528F7">
        <w:rPr>
          <w:rFonts w:ascii="Sylfaen" w:hAnsi="Sylfaen" w:cs="Sylfaen"/>
          <w:color w:val="000000"/>
          <w:sz w:val="21"/>
          <w:szCs w:val="21"/>
        </w:rPr>
        <w:t>Պայմանագիր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/ </w:t>
      </w:r>
      <w:r w:rsidRPr="002528F7">
        <w:rPr>
          <w:rFonts w:ascii="Sylfaen" w:hAnsi="Sylfaen" w:cs="Sylfaen"/>
          <w:color w:val="000000"/>
          <w:sz w:val="21"/>
          <w:szCs w:val="21"/>
        </w:rPr>
        <w:t>անվանումը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671AA855" w14:textId="77777777" w:rsidR="00F02279" w:rsidRPr="002528F7" w:rsidRDefault="00F02279" w:rsidP="00F02279">
      <w:pPr>
        <w:pStyle w:val="af4"/>
        <w:spacing w:before="0" w:beforeAutospacing="0" w:after="0" w:afterAutospacing="0"/>
        <w:rPr>
          <w:rFonts w:ascii="Arial AM" w:hAnsi="Arial AM"/>
          <w:color w:val="000000"/>
          <w:sz w:val="21"/>
          <w:szCs w:val="21"/>
          <w:lang w:val="es-ES"/>
        </w:rPr>
      </w:pPr>
      <w:r w:rsidRPr="002528F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</w:rPr>
        <w:t>կնքման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</w:rPr>
        <w:t>ամսաթիվը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` «____» «__________________» 20 </w:t>
      </w:r>
      <w:r w:rsidRPr="002528F7">
        <w:rPr>
          <w:rFonts w:ascii="Sylfaen" w:hAnsi="Sylfaen" w:cs="Sylfaen"/>
          <w:color w:val="000000"/>
          <w:sz w:val="21"/>
          <w:szCs w:val="21"/>
        </w:rPr>
        <w:t>թ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>.</w:t>
      </w:r>
    </w:p>
    <w:p w14:paraId="04B8C3E3" w14:textId="77777777" w:rsidR="00F02279" w:rsidRPr="002528F7" w:rsidRDefault="00F02279" w:rsidP="00F02279">
      <w:pPr>
        <w:pStyle w:val="af4"/>
        <w:spacing w:before="0" w:beforeAutospacing="0" w:after="0" w:afterAutospacing="0"/>
        <w:rPr>
          <w:rFonts w:ascii="Arial AM" w:hAnsi="Arial AM"/>
          <w:color w:val="000000"/>
          <w:sz w:val="21"/>
          <w:szCs w:val="21"/>
          <w:lang w:val="es-ES"/>
        </w:rPr>
      </w:pPr>
      <w:r w:rsidRPr="002528F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</w:rPr>
        <w:t>համարը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>`    __________</w:t>
      </w:r>
    </w:p>
    <w:p w14:paraId="3F3F8A5F" w14:textId="31A97A66" w:rsidR="00F02279" w:rsidRPr="002528F7" w:rsidRDefault="00F02279" w:rsidP="00F02279">
      <w:pPr>
        <w:jc w:val="both"/>
        <w:rPr>
          <w:rFonts w:ascii="Arial AM" w:hAnsi="Arial AM" w:cs="Sylfaen"/>
          <w:iCs/>
          <w:lang w:val="es-ES"/>
        </w:rPr>
      </w:pPr>
      <w:proofErr w:type="gramStart"/>
      <w:r w:rsidRPr="002528F7">
        <w:rPr>
          <w:rFonts w:ascii="Sylfaen" w:hAnsi="Sylfaen" w:cs="Sylfaen"/>
          <w:iCs/>
          <w:color w:val="000000"/>
          <w:sz w:val="21"/>
          <w:szCs w:val="21"/>
        </w:rPr>
        <w:t>Պատվիրատուն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iCs/>
          <w:color w:val="000000"/>
          <w:sz w:val="21"/>
          <w:szCs w:val="21"/>
        </w:rPr>
        <w:t>և</w:t>
      </w:r>
      <w:proofErr w:type="gramEnd"/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</w:rPr>
        <w:t>կողմը՝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հիմք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ընդունելով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պայմանագրի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կատարման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վերաբերյալ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 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«  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»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 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«     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           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20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թ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.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դուրս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գրված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N ___  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հաշիվ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hy-AM"/>
        </w:rPr>
        <w:t>ապրանքագիրը</w:t>
      </w:r>
      <w:r w:rsidRPr="002528F7">
        <w:rPr>
          <w:rFonts w:ascii="Arial AM" w:hAnsi="Arial AM"/>
          <w:color w:val="000000"/>
          <w:sz w:val="21"/>
          <w:szCs w:val="21"/>
          <w:lang w:val="hy-AM"/>
        </w:rPr>
        <w:t xml:space="preserve">,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կազմեցին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սույն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արձանագրությունը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հետևյալի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մասին</w:t>
      </w:r>
      <w:r w:rsidRPr="002528F7">
        <w:rPr>
          <w:rFonts w:ascii="Arial AM" w:hAnsi="Arial AM"/>
          <w:color w:val="000000"/>
          <w:sz w:val="21"/>
          <w:szCs w:val="21"/>
          <w:lang w:val="es-ES"/>
        </w:rPr>
        <w:t>.</w:t>
      </w:r>
    </w:p>
    <w:p w14:paraId="03AC2D1E" w14:textId="77777777" w:rsidR="00F02279" w:rsidRPr="002528F7" w:rsidRDefault="00F02279" w:rsidP="00F02279">
      <w:pPr>
        <w:jc w:val="both"/>
        <w:rPr>
          <w:rFonts w:ascii="Arial AM" w:hAnsi="Arial AM"/>
          <w:iCs/>
          <w:color w:val="000000"/>
          <w:sz w:val="21"/>
          <w:szCs w:val="21"/>
          <w:lang w:val="hy-AM"/>
        </w:rPr>
      </w:pPr>
      <w:r w:rsidRPr="002528F7">
        <w:rPr>
          <w:rFonts w:ascii="Sylfaen" w:hAnsi="Sylfaen" w:cs="Sylfaen"/>
          <w:iCs/>
          <w:color w:val="000000"/>
          <w:sz w:val="21"/>
          <w:szCs w:val="21"/>
        </w:rPr>
        <w:t>Պայմանագրի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color w:val="000000"/>
          <w:sz w:val="21"/>
          <w:szCs w:val="21"/>
        </w:rPr>
        <w:t>շրջանակներում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gramStart"/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կողմը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կատարել</w:t>
      </w:r>
      <w:proofErr w:type="gramEnd"/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color w:val="000000"/>
          <w:sz w:val="21"/>
          <w:szCs w:val="21"/>
          <w:lang w:val="es-ES"/>
        </w:rPr>
        <w:t>է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color w:val="000000"/>
          <w:sz w:val="21"/>
          <w:szCs w:val="21"/>
          <w:lang w:val="es-ES"/>
        </w:rPr>
        <w:t>հետևյալ</w:t>
      </w:r>
      <w:r w:rsidRPr="002528F7">
        <w:rPr>
          <w:rFonts w:ascii="Arial AM" w:hAnsi="Arial AM"/>
          <w:iCs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color w:val="000000"/>
          <w:sz w:val="21"/>
          <w:szCs w:val="21"/>
          <w:lang w:val="es-ES"/>
        </w:rPr>
        <w:t>աշխատանքները</w:t>
      </w:r>
      <w:r w:rsidRPr="002528F7">
        <w:rPr>
          <w:rFonts w:ascii="Sylfaen" w:hAnsi="Sylfaen" w:cs="Sylfaen"/>
          <w:iCs/>
          <w:color w:val="000000"/>
          <w:sz w:val="21"/>
          <w:szCs w:val="21"/>
        </w:rPr>
        <w:t>՝</w:t>
      </w:r>
    </w:p>
    <w:p w14:paraId="7F4B79C3" w14:textId="77777777" w:rsidR="00F02279" w:rsidRPr="002528F7" w:rsidRDefault="00F02279" w:rsidP="00F02279">
      <w:pPr>
        <w:jc w:val="both"/>
        <w:rPr>
          <w:rFonts w:ascii="Arial AM" w:hAnsi="Arial AM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F02279" w:rsidRPr="002528F7" w14:paraId="309F34B2" w14:textId="77777777" w:rsidTr="00545BDE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0D8B31F1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Arial AM" w:hAnsi="Arial AM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3007A705" w14:textId="77777777" w:rsidR="00F02279" w:rsidRPr="002528F7" w:rsidRDefault="00F02279" w:rsidP="00545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Կատարված</w:t>
            </w:r>
            <w:r w:rsidRPr="002528F7">
              <w:rPr>
                <w:rFonts w:ascii="Arial AM" w:hAnsi="Arial AM" w:cs="Courier New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աշխատանքների</w:t>
            </w:r>
          </w:p>
        </w:tc>
      </w:tr>
      <w:tr w:rsidR="00F02279" w:rsidRPr="002528F7" w14:paraId="5BDDDF5D" w14:textId="77777777" w:rsidTr="00545BDE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66B56E3F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59536211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EE617B1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տեխնիկական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բնութագրի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համառոտ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0C27C243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քանակական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6C54399D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կատարման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76331B7E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/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հազար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դրամ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21B29A80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ժամկետը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/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  <w:r w:rsidRPr="002528F7">
              <w:rPr>
                <w:rFonts w:ascii="Arial AM" w:hAnsi="Arial AM"/>
                <w:sz w:val="18"/>
                <w:szCs w:val="18"/>
              </w:rPr>
              <w:t>/</w:t>
            </w:r>
          </w:p>
        </w:tc>
      </w:tr>
      <w:tr w:rsidR="00F02279" w:rsidRPr="002528F7" w14:paraId="73C5432D" w14:textId="77777777" w:rsidTr="00545BDE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CEDBD5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46D8B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B4E4D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7D3E3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8853A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BF323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գնման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B633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7A75EC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AAE15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F02279" w:rsidRPr="002528F7" w14:paraId="7AA853F9" w14:textId="77777777" w:rsidTr="00545BDE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71AF169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502D228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453BFF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31B7BF4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606F2312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2A144CE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94F75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6EC9ECF4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5394485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  <w:sz w:val="18"/>
                <w:szCs w:val="18"/>
              </w:rPr>
            </w:pPr>
          </w:p>
        </w:tc>
      </w:tr>
      <w:tr w:rsidR="00F02279" w:rsidRPr="002528F7" w14:paraId="59290C71" w14:textId="77777777" w:rsidTr="00545BDE">
        <w:trPr>
          <w:jc w:val="right"/>
        </w:trPr>
        <w:tc>
          <w:tcPr>
            <w:tcW w:w="357" w:type="dxa"/>
            <w:shd w:val="clear" w:color="auto" w:fill="auto"/>
          </w:tcPr>
          <w:p w14:paraId="26AA68E6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173" w:type="dxa"/>
            <w:shd w:val="clear" w:color="auto" w:fill="auto"/>
          </w:tcPr>
          <w:p w14:paraId="728719B1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440" w:type="dxa"/>
            <w:shd w:val="clear" w:color="auto" w:fill="auto"/>
          </w:tcPr>
          <w:p w14:paraId="43F188D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800" w:type="dxa"/>
            <w:shd w:val="clear" w:color="auto" w:fill="auto"/>
          </w:tcPr>
          <w:p w14:paraId="241BB5E4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116" w:type="dxa"/>
            <w:shd w:val="clear" w:color="auto" w:fill="auto"/>
          </w:tcPr>
          <w:p w14:paraId="561DA320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842" w:type="dxa"/>
            <w:shd w:val="clear" w:color="auto" w:fill="auto"/>
          </w:tcPr>
          <w:p w14:paraId="4A07DE69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134" w:type="dxa"/>
            <w:shd w:val="clear" w:color="auto" w:fill="auto"/>
          </w:tcPr>
          <w:p w14:paraId="2AEC4F8B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1168" w:type="dxa"/>
            <w:shd w:val="clear" w:color="auto" w:fill="auto"/>
          </w:tcPr>
          <w:p w14:paraId="46B44277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  <w:tc>
          <w:tcPr>
            <w:tcW w:w="675" w:type="dxa"/>
            <w:shd w:val="clear" w:color="auto" w:fill="auto"/>
          </w:tcPr>
          <w:p w14:paraId="0C66A733" w14:textId="77777777" w:rsidR="00F02279" w:rsidRPr="002528F7" w:rsidRDefault="00F02279" w:rsidP="00545BDE">
            <w:pPr>
              <w:pStyle w:val="af4"/>
              <w:spacing w:before="0" w:beforeAutospacing="0" w:after="0" w:afterAutospacing="0"/>
              <w:jc w:val="center"/>
              <w:rPr>
                <w:rFonts w:ascii="Arial AM" w:hAnsi="Arial AM"/>
              </w:rPr>
            </w:pPr>
          </w:p>
        </w:tc>
      </w:tr>
    </w:tbl>
    <w:p w14:paraId="16CF3EBE" w14:textId="77777777" w:rsidR="00F02279" w:rsidRPr="002528F7" w:rsidRDefault="00F02279" w:rsidP="00F02279">
      <w:pPr>
        <w:ind w:firstLine="375"/>
        <w:jc w:val="both"/>
        <w:rPr>
          <w:rFonts w:ascii="Arial AM" w:hAnsi="Arial AM" w:cs="Arial"/>
          <w:iCs/>
          <w:color w:val="000000"/>
          <w:sz w:val="21"/>
          <w:szCs w:val="21"/>
          <w:lang w:val="es-ES"/>
        </w:rPr>
      </w:pPr>
      <w:r w:rsidRPr="002528F7">
        <w:rPr>
          <w:rFonts w:ascii="Arial AM" w:hAnsi="Arial AM" w:cs="Arial"/>
          <w:iCs/>
          <w:color w:val="000000"/>
          <w:sz w:val="21"/>
          <w:szCs w:val="21"/>
          <w:lang w:val="es-ES"/>
        </w:rPr>
        <w:t> </w:t>
      </w:r>
    </w:p>
    <w:p w14:paraId="27A6C3E2" w14:textId="77777777" w:rsidR="00F02279" w:rsidRPr="002528F7" w:rsidRDefault="00F02279" w:rsidP="00F02279">
      <w:pPr>
        <w:ind w:firstLine="375"/>
        <w:jc w:val="both"/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</w:pPr>
      <w:r w:rsidRPr="002528F7">
        <w:rPr>
          <w:rFonts w:ascii="Arial AM" w:hAnsi="Arial AM" w:cs="Arial"/>
          <w:iCs/>
          <w:color w:val="000000"/>
          <w:sz w:val="21"/>
          <w:szCs w:val="21"/>
          <w:lang w:val="es-ES"/>
        </w:rPr>
        <w:t> 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Սույն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արձանագրության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երկկողմ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համար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հիմք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հաշիվ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ապրանքագիրը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</w:rPr>
        <w:t>և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hy-AM"/>
        </w:rPr>
        <w:t>դրական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2528F7">
        <w:rPr>
          <w:rFonts w:ascii="Sylfaen" w:hAnsi="Sylfaen" w:cs="Sylfaen"/>
          <w:color w:val="000000"/>
          <w:sz w:val="21"/>
          <w:szCs w:val="21"/>
          <w:lang w:val="es-ES"/>
        </w:rPr>
        <w:t>եզրակացությունը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սույն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մասը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և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կցվում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528F7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>:</w:t>
      </w:r>
    </w:p>
    <w:p w14:paraId="43B58C2B" w14:textId="77777777" w:rsidR="00F02279" w:rsidRPr="002528F7" w:rsidRDefault="00F02279" w:rsidP="00F02279">
      <w:pPr>
        <w:ind w:firstLine="375"/>
        <w:jc w:val="both"/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</w:pPr>
    </w:p>
    <w:p w14:paraId="26CF2A02" w14:textId="77777777" w:rsidR="00F02279" w:rsidRPr="002528F7" w:rsidRDefault="00F02279" w:rsidP="00F02279">
      <w:pPr>
        <w:ind w:firstLine="375"/>
        <w:jc w:val="both"/>
        <w:rPr>
          <w:rFonts w:ascii="Arial AM" w:hAnsi="Arial AM"/>
          <w:iCs/>
          <w:snapToGrid w:val="0"/>
          <w:color w:val="000000"/>
          <w:sz w:val="2"/>
          <w:szCs w:val="21"/>
          <w:lang w:val="es-ES"/>
        </w:rPr>
      </w:pPr>
    </w:p>
    <w:p w14:paraId="748B6724" w14:textId="77777777" w:rsidR="00F02279" w:rsidRPr="002528F7" w:rsidRDefault="00F02279" w:rsidP="00F02279">
      <w:pPr>
        <w:ind w:firstLine="375"/>
        <w:rPr>
          <w:rFonts w:ascii="Arial AM" w:hAnsi="Arial AM"/>
          <w:iCs/>
          <w:snapToGrid w:val="0"/>
          <w:color w:val="000000"/>
          <w:sz w:val="2"/>
          <w:szCs w:val="21"/>
          <w:lang w:val="es-ES"/>
        </w:rPr>
      </w:pPr>
      <w:r w:rsidRPr="002528F7">
        <w:rPr>
          <w:rFonts w:ascii="Arial AM" w:hAnsi="Arial AM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F02279" w:rsidRPr="002528F7" w14:paraId="43737A73" w14:textId="77777777" w:rsidTr="00545BDE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2300B6CF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Աշխատանքը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 xml:space="preserve">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հանձնեց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D71D7DF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color w:val="000000"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Աշխատանքը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 xml:space="preserve">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F02279" w:rsidRPr="002528F7" w14:paraId="7CCC4059" w14:textId="77777777" w:rsidTr="00545BDE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402D721B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sz w:val="21"/>
                <w:szCs w:val="21"/>
              </w:rPr>
              <w:t xml:space="preserve">___________________________ </w:t>
            </w:r>
          </w:p>
          <w:p w14:paraId="2A7F57F7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ստորագրություն</w:t>
            </w:r>
            <w:r w:rsidRPr="002528F7">
              <w:rPr>
                <w:rFonts w:ascii="Arial AM" w:hAnsi="Arial AM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725E769E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sz w:val="21"/>
                <w:szCs w:val="21"/>
              </w:rPr>
              <w:t>___________________________</w:t>
            </w:r>
          </w:p>
          <w:p w14:paraId="2CF98E13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ստորագրություն</w:t>
            </w:r>
            <w:r w:rsidRPr="002528F7">
              <w:rPr>
                <w:rFonts w:ascii="Arial AM" w:hAnsi="Arial AM"/>
                <w:iCs/>
                <w:sz w:val="15"/>
                <w:szCs w:val="15"/>
              </w:rPr>
              <w:t xml:space="preserve"> </w:t>
            </w:r>
          </w:p>
        </w:tc>
      </w:tr>
      <w:tr w:rsidR="00F02279" w:rsidRPr="002528F7" w14:paraId="74E62FC9" w14:textId="77777777" w:rsidTr="00545BDE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42CD812E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sz w:val="21"/>
                <w:szCs w:val="21"/>
              </w:rPr>
              <w:t xml:space="preserve">___________________________ </w:t>
            </w:r>
          </w:p>
          <w:p w14:paraId="60E19C73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ազգանուն</w:t>
            </w:r>
            <w:r w:rsidRPr="002528F7">
              <w:rPr>
                <w:rFonts w:ascii="Arial AM" w:hAnsi="Arial AM"/>
                <w:iCs/>
                <w:sz w:val="15"/>
                <w:szCs w:val="15"/>
              </w:rPr>
              <w:t xml:space="preserve">, </w:t>
            </w: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4A3BC058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sz w:val="21"/>
                <w:szCs w:val="21"/>
              </w:rPr>
              <w:t>___________________________</w:t>
            </w:r>
          </w:p>
          <w:p w14:paraId="714EBE44" w14:textId="77777777" w:rsidR="00F02279" w:rsidRPr="002528F7" w:rsidRDefault="00F02279" w:rsidP="00545BDE">
            <w:pPr>
              <w:jc w:val="center"/>
              <w:rPr>
                <w:rFonts w:ascii="Arial AM" w:hAnsi="Arial AM"/>
                <w:iCs/>
                <w:sz w:val="21"/>
                <w:szCs w:val="21"/>
              </w:rPr>
            </w:pP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ազգանուն</w:t>
            </w:r>
            <w:r w:rsidRPr="002528F7">
              <w:rPr>
                <w:rFonts w:ascii="Arial AM" w:hAnsi="Arial AM"/>
                <w:iCs/>
                <w:sz w:val="15"/>
                <w:szCs w:val="15"/>
              </w:rPr>
              <w:t xml:space="preserve">, </w:t>
            </w:r>
            <w:r w:rsidRPr="002528F7">
              <w:rPr>
                <w:rFonts w:ascii="Sylfaen" w:hAnsi="Sylfaen" w:cs="Sylfaen"/>
                <w:iCs/>
                <w:sz w:val="15"/>
                <w:szCs w:val="15"/>
              </w:rPr>
              <w:t>անուն</w:t>
            </w:r>
          </w:p>
        </w:tc>
      </w:tr>
      <w:tr w:rsidR="00F02279" w:rsidRPr="002528F7" w14:paraId="617AAABD" w14:textId="77777777" w:rsidTr="00545BDE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3DC4203D" w14:textId="77777777" w:rsidR="00F02279" w:rsidRPr="002528F7" w:rsidRDefault="00F02279" w:rsidP="00545BDE">
            <w:pPr>
              <w:rPr>
                <w:rFonts w:ascii="Arial AM" w:hAnsi="Arial AM"/>
                <w:iCs/>
                <w:color w:val="000000"/>
                <w:sz w:val="21"/>
                <w:szCs w:val="21"/>
              </w:rPr>
            </w:pP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>.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>.</w:t>
            </w:r>
            <w:r w:rsidRPr="002528F7">
              <w:rPr>
                <w:rFonts w:ascii="Arial AM" w:hAnsi="Arial AM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2815A57E" w14:textId="77777777" w:rsidR="00F02279" w:rsidRPr="002528F7" w:rsidRDefault="00F02279" w:rsidP="00545BDE">
            <w:pPr>
              <w:rPr>
                <w:rFonts w:ascii="Arial AM" w:hAnsi="Arial AM"/>
                <w:iCs/>
                <w:color w:val="000000"/>
                <w:sz w:val="21"/>
                <w:szCs w:val="21"/>
              </w:rPr>
            </w:pPr>
            <w:r w:rsidRPr="002528F7">
              <w:rPr>
                <w:rFonts w:ascii="Arial AM" w:hAnsi="Arial AM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>.</w:t>
            </w:r>
            <w:r w:rsidRPr="002528F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2528F7">
              <w:rPr>
                <w:rFonts w:ascii="Arial AM" w:hAnsi="Arial AM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14:paraId="39F4F7F1" w14:textId="77777777" w:rsidR="00F02279" w:rsidRPr="002528F7" w:rsidRDefault="00F02279" w:rsidP="00F02279">
      <w:pPr>
        <w:ind w:left="-142" w:firstLine="142"/>
        <w:jc w:val="center"/>
        <w:rPr>
          <w:rFonts w:ascii="Arial AM" w:hAnsi="Arial AM" w:cs="Sylfaen"/>
          <w:b/>
        </w:rPr>
      </w:pPr>
    </w:p>
    <w:p w14:paraId="05D8A5E1" w14:textId="77777777" w:rsidR="00F02279" w:rsidRPr="002528F7" w:rsidRDefault="00F02279" w:rsidP="00F02279">
      <w:pPr>
        <w:ind w:left="-142" w:firstLine="142"/>
        <w:jc w:val="center"/>
        <w:rPr>
          <w:rFonts w:ascii="Arial AM" w:hAnsi="Arial AM" w:cs="Sylfaen"/>
          <w:b/>
        </w:rPr>
      </w:pPr>
    </w:p>
    <w:p w14:paraId="63606D98" w14:textId="77777777" w:rsidR="00F02279" w:rsidRPr="002528F7" w:rsidRDefault="00F02279" w:rsidP="00F02279">
      <w:pPr>
        <w:ind w:left="-142" w:firstLine="142"/>
        <w:jc w:val="center"/>
        <w:rPr>
          <w:rFonts w:ascii="Arial AM" w:hAnsi="Arial AM" w:cs="Sylfaen"/>
          <w:b/>
        </w:rPr>
      </w:pPr>
    </w:p>
    <w:p w14:paraId="05595DA7" w14:textId="77777777" w:rsidR="00F02279" w:rsidRPr="002528F7" w:rsidRDefault="00F02279" w:rsidP="00F02279">
      <w:pPr>
        <w:ind w:firstLine="567"/>
        <w:jc w:val="right"/>
        <w:rPr>
          <w:rFonts w:ascii="Arial AM" w:hAnsi="Arial AM" w:cs="Sylfaen"/>
          <w:i/>
          <w:sz w:val="22"/>
          <w:szCs w:val="22"/>
          <w:lang w:val="pt-BR"/>
        </w:rPr>
      </w:pPr>
    </w:p>
    <w:p w14:paraId="506A85B1" w14:textId="77777777" w:rsidR="00F02279" w:rsidRPr="002528F7" w:rsidRDefault="00F02279" w:rsidP="00F02279">
      <w:pPr>
        <w:ind w:firstLine="567"/>
        <w:jc w:val="right"/>
        <w:rPr>
          <w:rFonts w:ascii="Arial AM" w:hAnsi="Arial AM" w:cs="Sylfaen"/>
          <w:i/>
          <w:sz w:val="20"/>
          <w:szCs w:val="20"/>
          <w:lang w:val="pt-BR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t>Հավելված</w:t>
      </w:r>
      <w:r w:rsidRPr="002528F7">
        <w:rPr>
          <w:rFonts w:ascii="Arial AM" w:hAnsi="Arial AM" w:cs="Sylfaen"/>
          <w:i/>
          <w:sz w:val="20"/>
          <w:szCs w:val="20"/>
          <w:lang w:val="pt-BR"/>
        </w:rPr>
        <w:t xml:space="preserve"> 4.1</w:t>
      </w:r>
    </w:p>
    <w:p w14:paraId="2197AFB8" w14:textId="77777777" w:rsidR="00F02279" w:rsidRPr="002528F7" w:rsidRDefault="00F02279" w:rsidP="00F02279">
      <w:pPr>
        <w:ind w:firstLine="567"/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Arial AM" w:hAnsi="Arial AM"/>
          <w:i/>
          <w:sz w:val="20"/>
          <w:szCs w:val="20"/>
          <w:lang w:val="pt-BR"/>
        </w:rPr>
        <w:t xml:space="preserve">«           »                  20  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թ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. </w:t>
      </w:r>
      <w:r w:rsidRPr="002528F7">
        <w:rPr>
          <w:rFonts w:ascii="Arial AM" w:hAnsi="Arial AM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կնքված</w:t>
      </w:r>
      <w:r w:rsidRPr="002528F7">
        <w:rPr>
          <w:rFonts w:ascii="Arial AM" w:hAnsi="Arial AM" w:cs="Arial"/>
          <w:i/>
          <w:sz w:val="20"/>
          <w:szCs w:val="20"/>
          <w:lang w:val="pt-BR"/>
        </w:rPr>
        <w:t xml:space="preserve"> </w:t>
      </w:r>
    </w:p>
    <w:p w14:paraId="533CE635" w14:textId="77777777" w:rsidR="00F02279" w:rsidRPr="002528F7" w:rsidRDefault="00F02279" w:rsidP="00F02279">
      <w:pPr>
        <w:jc w:val="right"/>
        <w:rPr>
          <w:rFonts w:ascii="Arial AM" w:hAnsi="Arial AM" w:cs="Arial"/>
          <w:i/>
          <w:sz w:val="20"/>
          <w:szCs w:val="20"/>
          <w:lang w:val="pt-BR"/>
        </w:rPr>
      </w:pPr>
      <w:r w:rsidRPr="002528F7">
        <w:rPr>
          <w:rFonts w:ascii="Sylfaen" w:hAnsi="Sylfaen" w:cs="Sylfaen"/>
          <w:i/>
          <w:sz w:val="20"/>
          <w:szCs w:val="20"/>
          <w:lang w:val="pt-BR"/>
        </w:rPr>
        <w:lastRenderedPageBreak/>
        <w:t>ծածկագրով</w:t>
      </w:r>
      <w:r w:rsidRPr="002528F7">
        <w:rPr>
          <w:rFonts w:ascii="Arial AM" w:hAnsi="Arial AM" w:cs="Sylfaen"/>
          <w:i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i/>
          <w:sz w:val="20"/>
          <w:szCs w:val="20"/>
          <w:lang w:val="pt-BR"/>
        </w:rPr>
        <w:t>պայմանագրի</w:t>
      </w:r>
    </w:p>
    <w:p w14:paraId="62585A37" w14:textId="77777777" w:rsidR="00F02279" w:rsidRPr="002528F7" w:rsidRDefault="00F02279" w:rsidP="00F02279">
      <w:pPr>
        <w:tabs>
          <w:tab w:val="left" w:pos="360"/>
          <w:tab w:val="left" w:pos="540"/>
        </w:tabs>
        <w:jc w:val="center"/>
        <w:rPr>
          <w:rFonts w:ascii="Arial AM" w:hAnsi="Arial AM" w:cs="Sylfaen"/>
          <w:b/>
          <w:bCs/>
          <w:sz w:val="20"/>
          <w:szCs w:val="20"/>
          <w:lang w:val="pt-BR"/>
        </w:rPr>
      </w:pPr>
    </w:p>
    <w:p w14:paraId="7289DD73" w14:textId="77777777" w:rsidR="00F02279" w:rsidRPr="002528F7" w:rsidRDefault="00F02279" w:rsidP="00F02279">
      <w:pPr>
        <w:tabs>
          <w:tab w:val="left" w:pos="360"/>
          <w:tab w:val="left" w:pos="540"/>
        </w:tabs>
        <w:jc w:val="center"/>
        <w:rPr>
          <w:rFonts w:ascii="Arial AM" w:hAnsi="Arial AM" w:cs="Sylfaen"/>
          <w:b/>
          <w:bCs/>
          <w:lang w:val="pt-BR"/>
        </w:rPr>
      </w:pPr>
    </w:p>
    <w:p w14:paraId="2E016D14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pt-BR"/>
        </w:rPr>
      </w:pPr>
    </w:p>
    <w:p w14:paraId="07C26C1D" w14:textId="77777777" w:rsidR="00F02279" w:rsidRPr="002528F7" w:rsidRDefault="00F02279" w:rsidP="00F02279">
      <w:pPr>
        <w:tabs>
          <w:tab w:val="left" w:pos="2250"/>
        </w:tabs>
        <w:spacing w:line="276" w:lineRule="auto"/>
        <w:jc w:val="center"/>
        <w:rPr>
          <w:rFonts w:ascii="Arial AM" w:hAnsi="Arial AM" w:cs="Sylfaen"/>
          <w:bCs/>
          <w:sz w:val="18"/>
          <w:szCs w:val="18"/>
          <w:lang w:val="pt-BR"/>
        </w:rPr>
      </w:pPr>
      <w:proofErr w:type="gramStart"/>
      <w:r w:rsidRPr="002528F7">
        <w:rPr>
          <w:rFonts w:ascii="Sylfaen" w:hAnsi="Sylfaen" w:cs="Sylfaen"/>
          <w:bCs/>
          <w:sz w:val="18"/>
          <w:szCs w:val="18"/>
        </w:rPr>
        <w:t>ԱԿՏ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 N</w:t>
      </w:r>
      <w:proofErr w:type="gramEnd"/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   </w:t>
      </w:r>
    </w:p>
    <w:p w14:paraId="48BA51D4" w14:textId="77777777" w:rsidR="00F02279" w:rsidRPr="002528F7" w:rsidRDefault="00F02279" w:rsidP="00F02279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Arial AM" w:hAnsi="Arial AM" w:cs="Sylfaen"/>
          <w:bCs/>
          <w:sz w:val="18"/>
          <w:szCs w:val="18"/>
          <w:lang w:val="pt-BR"/>
        </w:rPr>
      </w:pPr>
      <w:r w:rsidRPr="002528F7">
        <w:rPr>
          <w:rFonts w:ascii="Sylfaen" w:hAnsi="Sylfaen" w:cs="Sylfaen"/>
          <w:bCs/>
          <w:sz w:val="18"/>
          <w:szCs w:val="18"/>
        </w:rPr>
        <w:t>պայմանագրի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արդյունքը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Պատվիրատուին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հանձնելու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փաստը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ֆիքսելու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</w:t>
      </w:r>
      <w:r w:rsidRPr="002528F7">
        <w:rPr>
          <w:rFonts w:ascii="Sylfaen" w:hAnsi="Sylfaen" w:cs="Sylfaen"/>
          <w:bCs/>
          <w:sz w:val="18"/>
          <w:szCs w:val="18"/>
        </w:rPr>
        <w:t>վերաբերյալ</w:t>
      </w:r>
      <w:r w:rsidRPr="002528F7">
        <w:rPr>
          <w:rFonts w:ascii="Arial AM" w:hAnsi="Arial AM" w:cs="Sylfaen"/>
          <w:bCs/>
          <w:sz w:val="18"/>
          <w:szCs w:val="18"/>
          <w:lang w:val="pt-BR"/>
        </w:rPr>
        <w:t xml:space="preserve">                                                                                                                               </w:t>
      </w:r>
    </w:p>
    <w:p w14:paraId="2EE1FBD2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pt-BR"/>
        </w:rPr>
      </w:pPr>
    </w:p>
    <w:p w14:paraId="2E867DE8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pt-BR"/>
        </w:rPr>
      </w:pPr>
    </w:p>
    <w:p w14:paraId="78990638" w14:textId="77777777" w:rsidR="00F02279" w:rsidRPr="002528F7" w:rsidRDefault="00F02279" w:rsidP="00F02279">
      <w:pPr>
        <w:tabs>
          <w:tab w:val="left" w:pos="360"/>
          <w:tab w:val="left" w:pos="540"/>
        </w:tabs>
        <w:ind w:left="-540" w:firstLine="180"/>
        <w:jc w:val="both"/>
        <w:rPr>
          <w:rFonts w:ascii="Arial AM" w:hAnsi="Arial AM" w:cs="Sylfaen"/>
          <w:sz w:val="20"/>
          <w:szCs w:val="20"/>
          <w:lang w:val="pt-BR"/>
        </w:rPr>
      </w:pPr>
      <w:r w:rsidRPr="002528F7">
        <w:rPr>
          <w:rFonts w:ascii="Arial AM" w:hAnsi="Arial AM" w:cs="Sylfaen"/>
          <w:lang w:val="pt-BR"/>
        </w:rPr>
        <w:tab/>
      </w:r>
      <w:r w:rsidRPr="002528F7">
        <w:rPr>
          <w:rFonts w:ascii="Sylfaen" w:hAnsi="Sylfaen" w:cs="Sylfaen"/>
          <w:sz w:val="20"/>
          <w:szCs w:val="20"/>
          <w:lang w:val="hy-AM"/>
        </w:rPr>
        <w:t>Սույնով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արձանագրվում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որ</w:t>
      </w:r>
      <w:r w:rsidRPr="002528F7">
        <w:rPr>
          <w:rFonts w:ascii="Arial AM" w:hAnsi="Arial AM" w:cs="Sylfaen"/>
          <w:lang w:val="hy-AM"/>
        </w:rPr>
        <w:t xml:space="preserve"> </w:t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  <w:t xml:space="preserve">        </w:t>
      </w:r>
      <w:r w:rsidRPr="002528F7">
        <w:rPr>
          <w:rFonts w:ascii="Arial AM" w:hAnsi="Arial AM" w:cs="Sylfaen"/>
          <w:sz w:val="20"/>
          <w:lang w:val="pt-BR"/>
        </w:rPr>
        <w:t>-</w:t>
      </w:r>
      <w:r w:rsidRPr="002528F7">
        <w:rPr>
          <w:rFonts w:ascii="Sylfaen" w:hAnsi="Sylfaen" w:cs="Sylfaen"/>
          <w:sz w:val="20"/>
        </w:rPr>
        <w:t>ի</w:t>
      </w:r>
      <w:r w:rsidRPr="002528F7">
        <w:rPr>
          <w:rFonts w:ascii="Arial AM" w:hAnsi="Arial AM" w:cs="Sylfaen"/>
          <w:lang w:val="pt-BR"/>
        </w:rPr>
        <w:t xml:space="preserve"> </w:t>
      </w:r>
      <w:r w:rsidRPr="002528F7">
        <w:rPr>
          <w:rFonts w:ascii="Arial AM" w:hAnsi="Arial AM" w:cs="Sylfaen"/>
          <w:sz w:val="20"/>
          <w:szCs w:val="20"/>
          <w:lang w:val="pt-BR"/>
        </w:rPr>
        <w:t>(</w:t>
      </w:r>
      <w:r w:rsidRPr="002528F7">
        <w:rPr>
          <w:rFonts w:ascii="Sylfaen" w:hAnsi="Sylfaen" w:cs="Sylfaen"/>
          <w:sz w:val="20"/>
          <w:szCs w:val="20"/>
        </w:rPr>
        <w:t>այսուհետ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` </w:t>
      </w:r>
      <w:r w:rsidRPr="002528F7">
        <w:rPr>
          <w:rFonts w:ascii="Sylfaen" w:hAnsi="Sylfaen" w:cs="Sylfaen"/>
          <w:sz w:val="20"/>
          <w:szCs w:val="20"/>
        </w:rPr>
        <w:t>Պատվիրատու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)   </w:t>
      </w:r>
      <w:r w:rsidRPr="002528F7">
        <w:rPr>
          <w:rFonts w:ascii="Sylfaen" w:hAnsi="Sylfaen" w:cs="Sylfaen"/>
          <w:sz w:val="20"/>
          <w:szCs w:val="20"/>
        </w:rPr>
        <w:t>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  <w:t xml:space="preserve">        </w:t>
      </w:r>
      <w:r w:rsidRPr="002528F7">
        <w:rPr>
          <w:rFonts w:ascii="Arial AM" w:hAnsi="Arial AM" w:cs="Sylfaen"/>
          <w:sz w:val="20"/>
          <w:lang w:val="pt-BR"/>
        </w:rPr>
        <w:t>-</w:t>
      </w:r>
      <w:r w:rsidRPr="002528F7">
        <w:rPr>
          <w:rFonts w:ascii="Sylfaen" w:hAnsi="Sylfaen" w:cs="Sylfaen"/>
          <w:sz w:val="20"/>
        </w:rPr>
        <w:t>ի</w:t>
      </w:r>
    </w:p>
    <w:p w14:paraId="2190837D" w14:textId="77777777" w:rsidR="00F02279" w:rsidRPr="002528F7" w:rsidRDefault="00F02279" w:rsidP="00F02279">
      <w:pPr>
        <w:tabs>
          <w:tab w:val="left" w:pos="360"/>
          <w:tab w:val="left" w:pos="540"/>
        </w:tabs>
        <w:ind w:right="-360"/>
        <w:jc w:val="both"/>
        <w:rPr>
          <w:rFonts w:ascii="Arial AM" w:hAnsi="Arial AM" w:cs="Sylfaen"/>
          <w:sz w:val="12"/>
          <w:szCs w:val="12"/>
          <w:lang w:val="pt-BR"/>
        </w:rPr>
      </w:pPr>
      <w:r w:rsidRPr="002528F7">
        <w:rPr>
          <w:rFonts w:ascii="Arial AM" w:hAnsi="Arial AM" w:cs="Sylfaen"/>
          <w:lang w:val="pt-BR"/>
        </w:rPr>
        <w:t xml:space="preserve">                                           </w:t>
      </w:r>
      <w:r w:rsidRPr="002528F7">
        <w:rPr>
          <w:rFonts w:ascii="Sylfaen" w:hAnsi="Sylfaen" w:cs="Sylfaen"/>
          <w:sz w:val="12"/>
          <w:szCs w:val="12"/>
        </w:rPr>
        <w:t>Պատվիրատուի</w:t>
      </w:r>
      <w:r w:rsidRPr="002528F7">
        <w:rPr>
          <w:rFonts w:ascii="Arial AM" w:hAnsi="Arial AM" w:cs="Sylfaen"/>
          <w:sz w:val="12"/>
          <w:szCs w:val="12"/>
          <w:lang w:val="pt-BR"/>
        </w:rPr>
        <w:t xml:space="preserve"> </w:t>
      </w:r>
      <w:r w:rsidRPr="002528F7">
        <w:rPr>
          <w:rFonts w:ascii="Sylfaen" w:hAnsi="Sylfaen" w:cs="Sylfaen"/>
          <w:sz w:val="12"/>
          <w:szCs w:val="12"/>
        </w:rPr>
        <w:t>անունը</w:t>
      </w:r>
      <w:r w:rsidRPr="002528F7">
        <w:rPr>
          <w:rFonts w:ascii="Arial AM" w:hAnsi="Arial AM" w:cs="Sylfaen"/>
          <w:sz w:val="12"/>
          <w:szCs w:val="12"/>
          <w:lang w:val="pt-BR"/>
        </w:rPr>
        <w:t xml:space="preserve">                                                                                                 </w:t>
      </w:r>
      <w:r w:rsidRPr="002528F7">
        <w:rPr>
          <w:rFonts w:ascii="Sylfaen" w:hAnsi="Sylfaen" w:cs="Sylfaen"/>
          <w:sz w:val="12"/>
          <w:szCs w:val="12"/>
        </w:rPr>
        <w:t>Կապալառուի</w:t>
      </w:r>
      <w:r w:rsidRPr="002528F7">
        <w:rPr>
          <w:rFonts w:ascii="Arial AM" w:hAnsi="Arial AM" w:cs="Sylfaen"/>
          <w:sz w:val="12"/>
          <w:szCs w:val="12"/>
          <w:lang w:val="pt-BR"/>
        </w:rPr>
        <w:t xml:space="preserve"> </w:t>
      </w:r>
      <w:r w:rsidRPr="002528F7">
        <w:rPr>
          <w:rFonts w:ascii="Sylfaen" w:hAnsi="Sylfaen" w:cs="Sylfaen"/>
          <w:sz w:val="12"/>
          <w:szCs w:val="12"/>
        </w:rPr>
        <w:t>անունը</w:t>
      </w:r>
    </w:p>
    <w:p w14:paraId="401110AD" w14:textId="77777777" w:rsidR="00F02279" w:rsidRPr="002528F7" w:rsidRDefault="00F02279" w:rsidP="00F02279">
      <w:pPr>
        <w:tabs>
          <w:tab w:val="left" w:pos="360"/>
          <w:tab w:val="left" w:pos="540"/>
        </w:tabs>
        <w:ind w:right="-360"/>
        <w:jc w:val="both"/>
        <w:rPr>
          <w:rFonts w:ascii="Arial AM" w:hAnsi="Arial AM" w:cs="Sylfaen"/>
          <w:sz w:val="20"/>
          <w:u w:val="single"/>
          <w:lang w:val="hy-AM"/>
        </w:rPr>
      </w:pPr>
      <w:r w:rsidRPr="002528F7">
        <w:rPr>
          <w:rFonts w:ascii="Arial AM" w:hAnsi="Arial AM" w:cs="Sylfaen"/>
          <w:sz w:val="20"/>
          <w:szCs w:val="20"/>
          <w:lang w:val="hy-AM"/>
        </w:rPr>
        <w:t>(</w:t>
      </w:r>
      <w:r w:rsidRPr="002528F7">
        <w:rPr>
          <w:rFonts w:ascii="Sylfaen" w:hAnsi="Sylfaen" w:cs="Sylfaen"/>
          <w:sz w:val="20"/>
          <w:szCs w:val="20"/>
          <w:lang w:val="hy-AM"/>
        </w:rPr>
        <w:t>այսուհետ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` </w:t>
      </w:r>
      <w:r w:rsidRPr="002528F7">
        <w:rPr>
          <w:rFonts w:ascii="Sylfaen" w:hAnsi="Sylfaen" w:cs="Sylfaen"/>
          <w:sz w:val="20"/>
          <w:szCs w:val="20"/>
          <w:lang w:val="hy-AM"/>
        </w:rPr>
        <w:t>Կ</w:t>
      </w:r>
      <w:r w:rsidRPr="002528F7">
        <w:rPr>
          <w:rFonts w:ascii="Sylfaen" w:hAnsi="Sylfaen" w:cs="Sylfaen"/>
          <w:sz w:val="20"/>
          <w:szCs w:val="20"/>
        </w:rPr>
        <w:t>ապալառու</w:t>
      </w:r>
      <w:r w:rsidRPr="002528F7">
        <w:rPr>
          <w:rFonts w:ascii="Arial AM" w:hAnsi="Arial AM" w:cs="Sylfaen"/>
          <w:sz w:val="20"/>
          <w:szCs w:val="20"/>
          <w:lang w:val="hy-AM"/>
        </w:rPr>
        <w:t>)</w:t>
      </w:r>
      <w:r w:rsidRPr="002528F7">
        <w:rPr>
          <w:rFonts w:ascii="Arial AM" w:hAnsi="Arial AM" w:cs="Sylfaen"/>
          <w:sz w:val="20"/>
          <w:szCs w:val="20"/>
          <w:lang w:val="pt-BR"/>
        </w:rPr>
        <w:t xml:space="preserve"> </w:t>
      </w:r>
      <w:r w:rsidRPr="002528F7">
        <w:rPr>
          <w:rFonts w:ascii="Sylfaen" w:hAnsi="Sylfaen" w:cs="Sylfaen"/>
          <w:sz w:val="20"/>
          <w:szCs w:val="20"/>
        </w:rPr>
        <w:t>միջև</w:t>
      </w:r>
      <w:r w:rsidRPr="002528F7">
        <w:rPr>
          <w:rFonts w:ascii="Arial AM" w:hAnsi="Arial AM" w:cs="Sylfaen"/>
          <w:lang w:val="pt-BR"/>
        </w:rPr>
        <w:t xml:space="preserve"> </w:t>
      </w:r>
      <w:r w:rsidRPr="002528F7">
        <w:rPr>
          <w:rFonts w:ascii="Arial AM" w:hAnsi="Arial AM" w:cs="Sylfaen"/>
          <w:sz w:val="20"/>
          <w:lang w:val="pt-BR"/>
        </w:rPr>
        <w:t xml:space="preserve">20     </w:t>
      </w:r>
      <w:r w:rsidRPr="002528F7">
        <w:rPr>
          <w:rFonts w:ascii="Sylfaen" w:hAnsi="Sylfaen" w:cs="Sylfaen"/>
          <w:sz w:val="20"/>
        </w:rPr>
        <w:t>թ</w:t>
      </w:r>
      <w:r w:rsidRPr="002528F7">
        <w:rPr>
          <w:rFonts w:ascii="Arial AM" w:hAnsi="Arial AM" w:cs="Sylfaen"/>
          <w:sz w:val="20"/>
          <w:lang w:val="pt-BR"/>
        </w:rPr>
        <w:t xml:space="preserve">. </w:t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u w:val="single"/>
          <w:lang w:val="pt-BR"/>
        </w:rPr>
        <w:tab/>
      </w:r>
      <w:r w:rsidRPr="002528F7">
        <w:rPr>
          <w:rFonts w:ascii="Arial AM" w:hAnsi="Arial AM" w:cs="Sylfaen"/>
          <w:sz w:val="20"/>
          <w:lang w:val="hy-AM"/>
        </w:rPr>
        <w:t xml:space="preserve"> -</w:t>
      </w:r>
      <w:r w:rsidRPr="002528F7">
        <w:rPr>
          <w:rFonts w:ascii="Sylfaen" w:hAnsi="Sylfaen" w:cs="Sylfaen"/>
          <w:sz w:val="20"/>
          <w:lang w:val="hy-AM"/>
        </w:rPr>
        <w:t>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lang w:val="hy-AM"/>
        </w:rPr>
        <w:t>կնքված</w:t>
      </w:r>
      <w:r w:rsidRPr="002528F7">
        <w:rPr>
          <w:rFonts w:ascii="Arial AM" w:hAnsi="Arial AM" w:cs="Sylfaen"/>
          <w:sz w:val="20"/>
          <w:lang w:val="hy-AM"/>
        </w:rPr>
        <w:t xml:space="preserve"> N </w:t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</w:p>
    <w:p w14:paraId="69B99483" w14:textId="77777777" w:rsidR="00F02279" w:rsidRPr="002528F7" w:rsidRDefault="00F02279" w:rsidP="00F02279">
      <w:pPr>
        <w:tabs>
          <w:tab w:val="left" w:pos="360"/>
          <w:tab w:val="left" w:pos="540"/>
        </w:tabs>
        <w:ind w:right="-360"/>
        <w:jc w:val="both"/>
        <w:rPr>
          <w:rFonts w:ascii="Arial AM" w:hAnsi="Arial AM" w:cs="Sylfaen"/>
          <w:sz w:val="20"/>
          <w:u w:val="single"/>
          <w:lang w:val="hy-AM"/>
        </w:rPr>
      </w:pPr>
      <w:r w:rsidRPr="002528F7">
        <w:rPr>
          <w:rFonts w:ascii="Arial AM" w:hAnsi="Arial AM" w:cs="Sylfaen"/>
          <w:sz w:val="12"/>
          <w:szCs w:val="16"/>
          <w:lang w:val="hy-AM"/>
        </w:rPr>
        <w:t xml:space="preserve">                                                                                                </w:t>
      </w:r>
      <w:r w:rsidRPr="002528F7">
        <w:rPr>
          <w:rFonts w:ascii="Sylfaen" w:hAnsi="Sylfaen" w:cs="Sylfaen"/>
          <w:sz w:val="12"/>
          <w:szCs w:val="16"/>
          <w:lang w:val="hy-AM"/>
        </w:rPr>
        <w:t>պայմանագրի</w:t>
      </w:r>
      <w:r w:rsidRPr="002528F7">
        <w:rPr>
          <w:rFonts w:ascii="Arial AM" w:hAnsi="Arial AM" w:cs="Sylfaen"/>
          <w:sz w:val="12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2"/>
          <w:szCs w:val="16"/>
          <w:lang w:val="hy-AM"/>
        </w:rPr>
        <w:t>կնքման</w:t>
      </w:r>
      <w:r w:rsidRPr="002528F7">
        <w:rPr>
          <w:rFonts w:ascii="Arial AM" w:hAnsi="Arial AM" w:cs="Sylfaen"/>
          <w:sz w:val="12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2"/>
          <w:szCs w:val="16"/>
          <w:lang w:val="hy-AM"/>
        </w:rPr>
        <w:t>ամսաթիվը</w:t>
      </w:r>
      <w:r w:rsidRPr="002528F7">
        <w:rPr>
          <w:rFonts w:ascii="Arial AM" w:hAnsi="Arial AM" w:cs="Sylfaen"/>
          <w:sz w:val="12"/>
          <w:szCs w:val="16"/>
          <w:lang w:val="hy-AM"/>
        </w:rPr>
        <w:tab/>
      </w:r>
      <w:r w:rsidRPr="002528F7">
        <w:rPr>
          <w:rFonts w:ascii="Arial AM" w:hAnsi="Arial AM" w:cs="Sylfaen"/>
          <w:sz w:val="12"/>
          <w:szCs w:val="16"/>
          <w:lang w:val="hy-AM"/>
        </w:rPr>
        <w:tab/>
      </w:r>
      <w:r w:rsidRPr="002528F7">
        <w:rPr>
          <w:rFonts w:ascii="Arial AM" w:hAnsi="Arial AM" w:cs="Sylfaen"/>
          <w:sz w:val="12"/>
          <w:szCs w:val="16"/>
          <w:lang w:val="hy-AM"/>
        </w:rPr>
        <w:tab/>
        <w:t xml:space="preserve">                             </w:t>
      </w:r>
      <w:r w:rsidRPr="002528F7">
        <w:rPr>
          <w:rFonts w:ascii="Sylfaen" w:hAnsi="Sylfaen" w:cs="Sylfaen"/>
          <w:sz w:val="12"/>
          <w:szCs w:val="16"/>
          <w:lang w:val="hy-AM"/>
        </w:rPr>
        <w:t>պայմանագրի</w:t>
      </w:r>
      <w:r w:rsidRPr="002528F7">
        <w:rPr>
          <w:rFonts w:ascii="Arial AM" w:hAnsi="Arial AM" w:cs="Sylfaen"/>
          <w:sz w:val="12"/>
          <w:szCs w:val="16"/>
          <w:lang w:val="hy-AM"/>
        </w:rPr>
        <w:t xml:space="preserve"> </w:t>
      </w:r>
      <w:r w:rsidRPr="002528F7">
        <w:rPr>
          <w:rFonts w:ascii="Sylfaen" w:hAnsi="Sylfaen" w:cs="Sylfaen"/>
          <w:sz w:val="12"/>
          <w:szCs w:val="16"/>
          <w:lang w:val="hy-AM"/>
        </w:rPr>
        <w:t>համարը</w:t>
      </w:r>
    </w:p>
    <w:p w14:paraId="0F83535D" w14:textId="77777777" w:rsidR="00F02279" w:rsidRPr="002528F7" w:rsidRDefault="00F02279" w:rsidP="00F02279">
      <w:pPr>
        <w:tabs>
          <w:tab w:val="left" w:pos="360"/>
          <w:tab w:val="left" w:pos="540"/>
        </w:tabs>
        <w:spacing w:line="360" w:lineRule="auto"/>
        <w:jc w:val="both"/>
        <w:rPr>
          <w:rFonts w:ascii="Arial AM" w:hAnsi="Arial AM" w:cs="Sylfaen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գնման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շրջանակներում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Կապալառուն</w:t>
      </w:r>
      <w:r w:rsidRPr="002528F7">
        <w:rPr>
          <w:rFonts w:ascii="Arial AM" w:hAnsi="Arial AM" w:cs="Sylfaen"/>
          <w:lang w:val="hy-AM"/>
        </w:rPr>
        <w:t xml:space="preserve">  </w:t>
      </w:r>
      <w:r w:rsidRPr="002528F7">
        <w:rPr>
          <w:rFonts w:ascii="Arial AM" w:hAnsi="Arial AM" w:cs="Sylfaen"/>
          <w:sz w:val="20"/>
          <w:lang w:val="hy-AM"/>
        </w:rPr>
        <w:t xml:space="preserve">20  </w:t>
      </w:r>
      <w:r w:rsidRPr="002528F7">
        <w:rPr>
          <w:rFonts w:ascii="Sylfaen" w:hAnsi="Sylfaen" w:cs="Sylfaen"/>
          <w:sz w:val="20"/>
          <w:lang w:val="hy-AM"/>
        </w:rPr>
        <w:t>թ</w:t>
      </w:r>
      <w:r w:rsidRPr="002528F7">
        <w:rPr>
          <w:rFonts w:ascii="Arial AM" w:hAnsi="Arial AM" w:cs="Sylfaen"/>
          <w:sz w:val="20"/>
          <w:lang w:val="hy-AM"/>
        </w:rPr>
        <w:t xml:space="preserve">. </w:t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u w:val="single"/>
          <w:lang w:val="hy-AM"/>
        </w:rPr>
        <w:tab/>
      </w:r>
      <w:r w:rsidRPr="002528F7">
        <w:rPr>
          <w:rFonts w:ascii="Arial AM" w:hAnsi="Arial AM" w:cs="Sylfaen"/>
          <w:sz w:val="20"/>
          <w:lang w:val="hy-AM"/>
        </w:rPr>
        <w:t>-</w:t>
      </w:r>
      <w:r w:rsidRPr="002528F7">
        <w:rPr>
          <w:rFonts w:ascii="Sylfaen" w:hAnsi="Sylfaen" w:cs="Sylfaen"/>
          <w:sz w:val="20"/>
          <w:lang w:val="hy-AM"/>
        </w:rPr>
        <w:t>ին</w:t>
      </w:r>
      <w:r w:rsidRPr="002528F7">
        <w:rPr>
          <w:rFonts w:ascii="Arial AM" w:hAnsi="Arial AM" w:cs="Sylfaen"/>
          <w:sz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հանձնման</w:t>
      </w:r>
      <w:r w:rsidRPr="002528F7">
        <w:rPr>
          <w:rFonts w:ascii="Arial AM" w:hAnsi="Arial AM" w:cs="Sylfaen"/>
          <w:sz w:val="20"/>
          <w:szCs w:val="20"/>
          <w:lang w:val="hy-AM"/>
        </w:rPr>
        <w:t>-</w:t>
      </w:r>
      <w:r w:rsidRPr="002528F7">
        <w:rPr>
          <w:rFonts w:ascii="Sylfaen" w:hAnsi="Sylfaen" w:cs="Sylfaen"/>
          <w:sz w:val="20"/>
          <w:szCs w:val="20"/>
          <w:lang w:val="hy-AM"/>
        </w:rPr>
        <w:t>ընդունման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նպատակով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Պատվիրատուին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հանձնեց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ստորև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նշված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աշխատանքները</w:t>
      </w:r>
      <w:r w:rsidRPr="002528F7">
        <w:rPr>
          <w:rFonts w:ascii="Arial AM" w:hAnsi="Arial AM" w:cs="Sylfaen"/>
          <w:sz w:val="20"/>
          <w:szCs w:val="20"/>
          <w:lang w:val="hy-AM"/>
        </w:rPr>
        <w:t>.</w:t>
      </w:r>
    </w:p>
    <w:p w14:paraId="3C21CE3C" w14:textId="77777777" w:rsidR="00F02279" w:rsidRPr="002528F7" w:rsidRDefault="00F02279" w:rsidP="00F02279">
      <w:pPr>
        <w:tabs>
          <w:tab w:val="left" w:pos="360"/>
          <w:tab w:val="left" w:pos="540"/>
        </w:tabs>
        <w:ind w:left="-540" w:firstLine="180"/>
        <w:jc w:val="both"/>
        <w:rPr>
          <w:rFonts w:ascii="Arial AM" w:hAnsi="Arial AM" w:cs="Sylfaen"/>
          <w:lang w:val="hy-AM"/>
        </w:rPr>
      </w:pPr>
      <w:r w:rsidRPr="002528F7">
        <w:rPr>
          <w:rFonts w:ascii="Arial AM" w:hAnsi="Arial AM" w:cs="Sylfaen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F02279" w:rsidRPr="002528F7" w14:paraId="0A40BEB0" w14:textId="77777777" w:rsidTr="00545BDE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9728" w14:textId="77777777" w:rsidR="00F02279" w:rsidRPr="002528F7" w:rsidRDefault="00F02279" w:rsidP="00545BDE">
            <w:pPr>
              <w:jc w:val="center"/>
              <w:rPr>
                <w:rFonts w:ascii="Arial AM" w:hAnsi="Arial AM" w:cs="Sylfaen"/>
                <w:bCs/>
                <w:sz w:val="18"/>
                <w:szCs w:val="18"/>
                <w:lang w:val="ru-RU" w:eastAsia="ru-RU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Աշխատանքի</w:t>
            </w:r>
          </w:p>
        </w:tc>
      </w:tr>
      <w:tr w:rsidR="00F02279" w:rsidRPr="002528F7" w14:paraId="7A2F611E" w14:textId="77777777" w:rsidTr="00545BD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21CD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7DBAB2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չափման</w:t>
            </w:r>
            <w:r w:rsidRPr="002528F7">
              <w:rPr>
                <w:rFonts w:ascii="Arial AM" w:hAnsi="Arial AM" w:cs="Sylfaen"/>
                <w:sz w:val="18"/>
                <w:szCs w:val="18"/>
              </w:rPr>
              <w:t xml:space="preserve"> 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միավորը</w:t>
            </w:r>
            <w:r w:rsidRPr="002528F7">
              <w:rPr>
                <w:rFonts w:ascii="Arial AM" w:hAnsi="Arial AM" w:cs="Sylfaen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701701" w14:textId="77777777" w:rsidR="00F02279" w:rsidRPr="002528F7" w:rsidRDefault="00F02279" w:rsidP="00545BDE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2528F7">
              <w:rPr>
                <w:rFonts w:ascii="Sylfaen" w:hAnsi="Sylfaen" w:cs="Sylfaen"/>
                <w:sz w:val="18"/>
                <w:szCs w:val="18"/>
              </w:rPr>
              <w:t>քանակը</w:t>
            </w:r>
            <w:r w:rsidRPr="002528F7">
              <w:rPr>
                <w:rFonts w:ascii="Arial AM" w:hAnsi="Arial AM"/>
                <w:sz w:val="18"/>
                <w:szCs w:val="18"/>
              </w:rPr>
              <w:t xml:space="preserve"> (</w:t>
            </w:r>
            <w:r w:rsidRPr="002528F7">
              <w:rPr>
                <w:rFonts w:ascii="Sylfaen" w:hAnsi="Sylfaen" w:cs="Sylfaen"/>
                <w:sz w:val="18"/>
                <w:szCs w:val="18"/>
              </w:rPr>
              <w:t>փաստացի</w:t>
            </w:r>
            <w:r w:rsidRPr="002528F7">
              <w:rPr>
                <w:rFonts w:ascii="Arial AM" w:hAnsi="Arial AM"/>
                <w:sz w:val="18"/>
                <w:szCs w:val="18"/>
              </w:rPr>
              <w:t>)</w:t>
            </w:r>
          </w:p>
        </w:tc>
      </w:tr>
      <w:tr w:rsidR="00F02279" w:rsidRPr="002528F7" w14:paraId="49189031" w14:textId="77777777" w:rsidTr="00545BD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C159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DF3A23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C64381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</w:tr>
      <w:tr w:rsidR="00F02279" w:rsidRPr="002528F7" w14:paraId="3B9AAA50" w14:textId="77777777" w:rsidTr="00545BDE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89F5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9953E5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345480" w14:textId="77777777" w:rsidR="00F02279" w:rsidRPr="002528F7" w:rsidRDefault="00F02279" w:rsidP="00545BDE">
            <w:pPr>
              <w:rPr>
                <w:rFonts w:ascii="Arial AM" w:hAnsi="Arial AM" w:cs="Sylfaen"/>
                <w:sz w:val="18"/>
                <w:szCs w:val="18"/>
                <w:lang w:val="ru-RU" w:eastAsia="ru-RU"/>
              </w:rPr>
            </w:pPr>
          </w:p>
        </w:tc>
      </w:tr>
    </w:tbl>
    <w:p w14:paraId="3784838C" w14:textId="77777777" w:rsidR="00F02279" w:rsidRPr="002528F7" w:rsidRDefault="00F02279" w:rsidP="00F02279">
      <w:pPr>
        <w:tabs>
          <w:tab w:val="left" w:pos="360"/>
          <w:tab w:val="left" w:pos="540"/>
        </w:tabs>
        <w:jc w:val="both"/>
        <w:rPr>
          <w:rFonts w:ascii="Arial AM" w:hAnsi="Arial AM" w:cs="Sylfaen"/>
          <w:lang w:eastAsia="ru-RU"/>
        </w:rPr>
      </w:pPr>
    </w:p>
    <w:p w14:paraId="71B76C72" w14:textId="77777777" w:rsidR="00F02279" w:rsidRPr="002528F7" w:rsidRDefault="00F02279" w:rsidP="00F02279">
      <w:pPr>
        <w:tabs>
          <w:tab w:val="left" w:pos="360"/>
          <w:tab w:val="left" w:pos="540"/>
        </w:tabs>
        <w:jc w:val="both"/>
        <w:rPr>
          <w:rFonts w:ascii="Arial AM" w:hAnsi="Arial AM" w:cs="Sylfaen"/>
        </w:rPr>
      </w:pPr>
    </w:p>
    <w:p w14:paraId="24C84268" w14:textId="77777777" w:rsidR="00F02279" w:rsidRPr="002528F7" w:rsidRDefault="00F02279" w:rsidP="00F02279">
      <w:pPr>
        <w:tabs>
          <w:tab w:val="left" w:pos="360"/>
          <w:tab w:val="left" w:pos="540"/>
        </w:tabs>
        <w:jc w:val="both"/>
        <w:rPr>
          <w:rFonts w:ascii="Arial AM" w:hAnsi="Arial AM" w:cs="Sylfaen"/>
          <w:lang w:val="hy-AM"/>
        </w:rPr>
      </w:pPr>
    </w:p>
    <w:p w14:paraId="31A86653" w14:textId="77777777" w:rsidR="00F02279" w:rsidRPr="002528F7" w:rsidRDefault="00F02279" w:rsidP="00F02279">
      <w:pPr>
        <w:tabs>
          <w:tab w:val="left" w:pos="360"/>
          <w:tab w:val="left" w:pos="540"/>
        </w:tabs>
        <w:jc w:val="both"/>
        <w:rPr>
          <w:rFonts w:ascii="Arial AM" w:hAnsi="Arial AM" w:cs="Sylfaen"/>
          <w:sz w:val="20"/>
          <w:szCs w:val="20"/>
          <w:lang w:val="hy-AM"/>
        </w:rPr>
      </w:pPr>
      <w:r w:rsidRPr="002528F7">
        <w:rPr>
          <w:rFonts w:ascii="Sylfaen" w:hAnsi="Sylfaen" w:cs="Sylfaen"/>
          <w:sz w:val="20"/>
          <w:szCs w:val="20"/>
          <w:lang w:val="hy-AM"/>
        </w:rPr>
        <w:t>Սույն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ակտը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կազմված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2 </w:t>
      </w:r>
      <w:r w:rsidRPr="002528F7">
        <w:rPr>
          <w:rFonts w:ascii="Sylfaen" w:hAnsi="Sylfaen" w:cs="Sylfaen"/>
          <w:sz w:val="20"/>
          <w:szCs w:val="20"/>
          <w:lang w:val="hy-AM"/>
        </w:rPr>
        <w:t>օրինակից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, </w:t>
      </w:r>
      <w:r w:rsidRPr="002528F7">
        <w:rPr>
          <w:rFonts w:ascii="Sylfaen" w:hAnsi="Sylfaen" w:cs="Sylfaen"/>
          <w:sz w:val="20"/>
          <w:szCs w:val="20"/>
          <w:lang w:val="hy-AM"/>
        </w:rPr>
        <w:t>յուրաքանչյուր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կողմին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տրամադրվում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է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մեկական</w:t>
      </w:r>
      <w:r w:rsidRPr="002528F7">
        <w:rPr>
          <w:rFonts w:ascii="Arial AM" w:hAnsi="Arial AM" w:cs="Sylfaen"/>
          <w:sz w:val="20"/>
          <w:szCs w:val="20"/>
          <w:lang w:val="hy-AM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/>
        </w:rPr>
        <w:t>օրինակ</w:t>
      </w:r>
      <w:r w:rsidRPr="002528F7">
        <w:rPr>
          <w:rFonts w:ascii="Arial AM" w:hAnsi="Arial AM" w:cs="Sylfaen"/>
          <w:sz w:val="20"/>
          <w:szCs w:val="20"/>
          <w:lang w:val="hy-AM"/>
        </w:rPr>
        <w:t>:</w:t>
      </w:r>
    </w:p>
    <w:p w14:paraId="246A5020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hy-AM"/>
        </w:rPr>
      </w:pPr>
    </w:p>
    <w:p w14:paraId="1D90AA87" w14:textId="77777777" w:rsidR="00F02279" w:rsidRPr="002528F7" w:rsidRDefault="00F02279" w:rsidP="00F02279">
      <w:pPr>
        <w:jc w:val="center"/>
        <w:rPr>
          <w:rFonts w:ascii="Arial AM" w:hAnsi="Arial AM" w:cs="Sylfaen"/>
          <w:sz w:val="22"/>
          <w:szCs w:val="22"/>
          <w:lang w:val="hy-AM"/>
        </w:rPr>
      </w:pPr>
    </w:p>
    <w:p w14:paraId="51EABAC8" w14:textId="77777777" w:rsidR="00F02279" w:rsidRPr="002528F7" w:rsidRDefault="00F02279" w:rsidP="00F02279">
      <w:pPr>
        <w:jc w:val="center"/>
        <w:rPr>
          <w:rFonts w:ascii="Arial AM" w:hAnsi="Arial AM" w:cs="Sylfaen"/>
          <w:sz w:val="14"/>
          <w:szCs w:val="14"/>
          <w:lang w:val="hy-AM"/>
        </w:rPr>
      </w:pPr>
    </w:p>
    <w:p w14:paraId="350C7E46" w14:textId="77777777" w:rsidR="00F02279" w:rsidRPr="002528F7" w:rsidRDefault="00F02279" w:rsidP="00F02279">
      <w:pPr>
        <w:jc w:val="center"/>
        <w:rPr>
          <w:rFonts w:ascii="Arial AM" w:hAnsi="Arial AM" w:cs="Sylfaen"/>
          <w:sz w:val="22"/>
          <w:szCs w:val="22"/>
          <w:lang w:val="hy-AM"/>
        </w:rPr>
      </w:pPr>
    </w:p>
    <w:p w14:paraId="3B550152" w14:textId="77777777" w:rsidR="00F02279" w:rsidRPr="002528F7" w:rsidRDefault="00F02279" w:rsidP="00F02279">
      <w:pPr>
        <w:jc w:val="center"/>
        <w:rPr>
          <w:rFonts w:ascii="Arial AM" w:hAnsi="Arial AM" w:cs="Sylfaen"/>
          <w:sz w:val="22"/>
          <w:szCs w:val="22"/>
          <w:lang w:val="hy-AM"/>
        </w:rPr>
      </w:pPr>
      <w:r w:rsidRPr="002528F7">
        <w:rPr>
          <w:rFonts w:ascii="Sylfaen" w:hAnsi="Sylfaen" w:cs="Sylfaen"/>
          <w:sz w:val="22"/>
          <w:szCs w:val="22"/>
          <w:lang w:val="hy-AM"/>
        </w:rPr>
        <w:t>ԿՈՂՄԵՐԸ</w:t>
      </w:r>
    </w:p>
    <w:p w14:paraId="472081FA" w14:textId="77777777" w:rsidR="00F02279" w:rsidRPr="002528F7" w:rsidRDefault="00F02279" w:rsidP="00F02279">
      <w:pPr>
        <w:jc w:val="center"/>
        <w:rPr>
          <w:rFonts w:ascii="Arial AM" w:hAnsi="Arial AM" w:cs="Sylfaen"/>
          <w:sz w:val="22"/>
          <w:szCs w:val="22"/>
          <w:lang w:val="hy-AM"/>
        </w:rPr>
      </w:pPr>
    </w:p>
    <w:p w14:paraId="45272FD5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hy-AM"/>
        </w:rPr>
      </w:pPr>
    </w:p>
    <w:p w14:paraId="0B62DA52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2"/>
          <w:szCs w:val="22"/>
          <w:lang w:val="hy-AM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F02279" w:rsidRPr="002528F7" w14:paraId="7A87FA5E" w14:textId="77777777" w:rsidTr="00545BDE">
        <w:tc>
          <w:tcPr>
            <w:tcW w:w="4785" w:type="dxa"/>
          </w:tcPr>
          <w:p w14:paraId="6A5E2A64" w14:textId="77777777" w:rsidR="00F02279" w:rsidRPr="002528F7" w:rsidRDefault="00F02279" w:rsidP="00545BDE">
            <w:pPr>
              <w:tabs>
                <w:tab w:val="left" w:pos="360"/>
                <w:tab w:val="left" w:pos="540"/>
              </w:tabs>
              <w:jc w:val="center"/>
              <w:rPr>
                <w:rFonts w:ascii="Arial AM" w:hAnsi="Arial AM" w:cs="Sylfaen"/>
                <w:b/>
                <w:bCs/>
                <w:sz w:val="22"/>
                <w:szCs w:val="22"/>
                <w:lang w:val="hy-AM" w:eastAsia="ru-RU"/>
              </w:rPr>
            </w:pPr>
            <w:r w:rsidRPr="002528F7">
              <w:rPr>
                <w:rFonts w:ascii="Sylfaen" w:hAnsi="Sylfaen" w:cs="Sylfaen"/>
                <w:b/>
                <w:bCs/>
                <w:sz w:val="22"/>
                <w:szCs w:val="22"/>
                <w:lang w:val="hy-AM"/>
              </w:rPr>
              <w:t>Հանձնեց</w:t>
            </w:r>
          </w:p>
        </w:tc>
        <w:tc>
          <w:tcPr>
            <w:tcW w:w="5223" w:type="dxa"/>
          </w:tcPr>
          <w:p w14:paraId="398D3DC8" w14:textId="77777777" w:rsidR="00F02279" w:rsidRPr="002528F7" w:rsidRDefault="00F02279" w:rsidP="00545BDE">
            <w:pPr>
              <w:tabs>
                <w:tab w:val="left" w:pos="360"/>
                <w:tab w:val="left" w:pos="540"/>
              </w:tabs>
              <w:jc w:val="center"/>
              <w:rPr>
                <w:rFonts w:ascii="Arial AM" w:hAnsi="Arial AM" w:cs="Sylfaen"/>
                <w:b/>
                <w:bCs/>
                <w:sz w:val="22"/>
                <w:szCs w:val="22"/>
                <w:lang w:val="hy-AM" w:eastAsia="ru-RU"/>
              </w:rPr>
            </w:pPr>
            <w:r w:rsidRPr="002528F7">
              <w:rPr>
                <w:rFonts w:ascii="Arial AM" w:hAnsi="Arial AM" w:cs="Sylfaen"/>
                <w:b/>
                <w:bCs/>
                <w:sz w:val="22"/>
                <w:szCs w:val="22"/>
                <w:lang w:val="hy-AM"/>
              </w:rPr>
              <w:t xml:space="preserve">        </w:t>
            </w:r>
            <w:r w:rsidRPr="002528F7">
              <w:rPr>
                <w:rFonts w:ascii="Sylfaen" w:hAnsi="Sylfaen" w:cs="Sylfaen"/>
                <w:b/>
                <w:bCs/>
                <w:sz w:val="22"/>
                <w:szCs w:val="22"/>
                <w:lang w:val="hy-AM"/>
              </w:rPr>
              <w:t>Ընդունեց</w:t>
            </w:r>
          </w:p>
        </w:tc>
      </w:tr>
    </w:tbl>
    <w:p w14:paraId="4D9CEABF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0"/>
          <w:szCs w:val="20"/>
          <w:lang w:val="hy-AM" w:eastAsia="ru-RU"/>
        </w:rPr>
      </w:pPr>
      <w:r w:rsidRPr="002528F7">
        <w:rPr>
          <w:rFonts w:ascii="Arial AM" w:hAnsi="Arial AM" w:cs="Sylfaen"/>
          <w:sz w:val="20"/>
          <w:szCs w:val="20"/>
          <w:lang w:val="hy-AM" w:eastAsia="ru-RU"/>
        </w:rPr>
        <w:t xml:space="preserve">                                                                                                 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հայտը</w:t>
      </w:r>
      <w:r w:rsidRPr="002528F7">
        <w:rPr>
          <w:rFonts w:ascii="Arial AM" w:hAnsi="Arial AM" w:cs="Sylfaen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նախագծած</w:t>
      </w:r>
      <w:r w:rsidRPr="002528F7">
        <w:rPr>
          <w:rFonts w:ascii="Arial AM" w:hAnsi="Arial AM" w:cs="Sylfaen"/>
          <w:sz w:val="20"/>
          <w:szCs w:val="20"/>
          <w:lang w:val="hy-AM" w:eastAsia="ru-RU"/>
        </w:rPr>
        <w:t xml:space="preserve"> </w:t>
      </w:r>
      <w:r w:rsidRPr="002528F7">
        <w:rPr>
          <w:rFonts w:ascii="Sylfaen" w:hAnsi="Sylfaen" w:cs="Sylfaen"/>
          <w:sz w:val="20"/>
          <w:szCs w:val="20"/>
          <w:lang w:val="hy-AM" w:eastAsia="ru-RU"/>
        </w:rPr>
        <w:t>ներկայացուցիչ</w:t>
      </w:r>
      <w:r w:rsidRPr="002528F7">
        <w:rPr>
          <w:rFonts w:ascii="Arial AM" w:hAnsi="Arial AM" w:cs="Sylfaen"/>
          <w:sz w:val="20"/>
          <w:szCs w:val="20"/>
          <w:lang w:val="hy-AM" w:eastAsia="ru-RU"/>
        </w:rPr>
        <w:t>`</w:t>
      </w:r>
    </w:p>
    <w:p w14:paraId="17E6924E" w14:textId="77777777" w:rsidR="00F02279" w:rsidRPr="002528F7" w:rsidRDefault="00F02279" w:rsidP="00F02279">
      <w:pPr>
        <w:tabs>
          <w:tab w:val="left" w:pos="360"/>
          <w:tab w:val="left" w:pos="540"/>
        </w:tabs>
        <w:rPr>
          <w:rFonts w:ascii="Arial AM" w:hAnsi="Arial AM" w:cs="Sylfaen"/>
          <w:sz w:val="20"/>
          <w:szCs w:val="20"/>
          <w:lang w:val="hy-AM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F02279" w:rsidRPr="002528F7" w14:paraId="56AF37E3" w14:textId="77777777" w:rsidTr="00545BDE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38789EA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Arial AM" w:hAnsi="Arial A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01C285BE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528F7">
              <w:rPr>
                <w:rFonts w:ascii="Arial AM" w:hAnsi="Arial AM" w:cs="GHEA Grapalat"/>
                <w:color w:val="000000"/>
                <w:sz w:val="15"/>
                <w:szCs w:val="15"/>
              </w:rPr>
              <w:t xml:space="preserve">, </w:t>
            </w: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1E917230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Arial AM" w:hAnsi="Arial AM" w:cs="GHEA Grapalat"/>
                <w:color w:val="000000"/>
                <w:sz w:val="21"/>
                <w:szCs w:val="21"/>
              </w:rPr>
              <w:t>___________________________</w:t>
            </w:r>
          </w:p>
          <w:p w14:paraId="4CD65CB4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528F7">
              <w:rPr>
                <w:rFonts w:ascii="Arial AM" w:hAnsi="Arial AM" w:cs="GHEA Grapalat"/>
                <w:color w:val="000000"/>
                <w:sz w:val="15"/>
                <w:szCs w:val="15"/>
              </w:rPr>
              <w:t xml:space="preserve">, </w:t>
            </w: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</w:tr>
      <w:tr w:rsidR="00F02279" w:rsidRPr="002528F7" w14:paraId="0DFD35CC" w14:textId="77777777" w:rsidTr="00545BDE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1AFFD8C8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Arial AM" w:hAnsi="Arial A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642C37E9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0F69DBE2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Arial AM" w:hAnsi="Arial AM" w:cs="GHEA Grapalat"/>
                <w:color w:val="000000"/>
                <w:sz w:val="21"/>
                <w:szCs w:val="21"/>
              </w:rPr>
              <w:t>___________________________</w:t>
            </w:r>
          </w:p>
          <w:p w14:paraId="6B2538B4" w14:textId="77777777" w:rsidR="00F02279" w:rsidRPr="002528F7" w:rsidRDefault="00F02279" w:rsidP="00545BDE">
            <w:pPr>
              <w:jc w:val="center"/>
              <w:rPr>
                <w:rFonts w:ascii="Arial AM" w:hAnsi="Arial AM" w:cs="GHEA Grapalat"/>
                <w:color w:val="000000"/>
                <w:sz w:val="21"/>
                <w:szCs w:val="21"/>
                <w:lang w:val="ru-RU" w:eastAsia="ru-RU"/>
              </w:rPr>
            </w:pPr>
            <w:r w:rsidRPr="002528F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</w:tr>
    </w:tbl>
    <w:p w14:paraId="3A268A5A" w14:textId="429F265C" w:rsidR="00071D1C" w:rsidRPr="002528F7" w:rsidRDefault="00071D1C" w:rsidP="00FF0D1D">
      <w:pPr>
        <w:pStyle w:val="31"/>
        <w:spacing w:line="240" w:lineRule="auto"/>
        <w:ind w:firstLine="0"/>
        <w:rPr>
          <w:rFonts w:ascii="Arial AM" w:hAnsi="Arial AM"/>
        </w:rPr>
      </w:pPr>
    </w:p>
    <w:sectPr w:rsidR="00071D1C" w:rsidRPr="002528F7" w:rsidSect="00C8523E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6BD59" w14:textId="77777777" w:rsidR="00214533" w:rsidRDefault="00214533">
      <w:r>
        <w:separator/>
      </w:r>
    </w:p>
  </w:endnote>
  <w:endnote w:type="continuationSeparator" w:id="0">
    <w:p w14:paraId="4107DD11" w14:textId="77777777" w:rsidR="00214533" w:rsidRDefault="0021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7ABDA" w14:textId="77777777" w:rsidR="00214533" w:rsidRDefault="00214533">
      <w:r>
        <w:separator/>
      </w:r>
    </w:p>
  </w:footnote>
  <w:footnote w:type="continuationSeparator" w:id="0">
    <w:p w14:paraId="2BC7B89F" w14:textId="77777777" w:rsidR="00214533" w:rsidRDefault="00214533">
      <w:r>
        <w:continuationSeparator/>
      </w:r>
    </w:p>
  </w:footnote>
  <w:footnote w:id="1">
    <w:p w14:paraId="43D399FD" w14:textId="77777777" w:rsidR="008C2F41" w:rsidRPr="005D7B02" w:rsidRDefault="008C2F41" w:rsidP="000C51A3">
      <w:pPr>
        <w:pStyle w:val="af2"/>
        <w:jc w:val="both"/>
        <w:rPr>
          <w:rFonts w:ascii="GHEA Grapalat" w:hAnsi="GHEA Grapalat"/>
          <w:b/>
          <w:bCs/>
          <w:i/>
          <w:sz w:val="16"/>
          <w:szCs w:val="16"/>
          <w:lang w:val="af-ZA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b/>
          <w:bCs/>
          <w:i/>
          <w:sz w:val="16"/>
          <w:szCs w:val="16"/>
          <w:lang w:val="af-ZA"/>
        </w:rPr>
        <w:t>Եթե գնումն իրականացվում է գնանշման հարցման կամ հրատապության հիմքով պայմանավորված մեկ անձից գնման ձևով, ապա գնահատող հանձնաժողովի քարտուղարը սույն օրինակելի փաստաթղթի հիման վրա հայտարարության և հրավերի տեքստերի պատրաստման ընթացքում, բոլոր այն բաժիններում, կետերում և պարբերություններում, ներառյալ մասնակիցների կողմից ներկայացվելիք փաստաթղթերի օրինակելի ձևերում, որտե</w:t>
      </w:r>
      <w:r>
        <w:rPr>
          <w:rFonts w:ascii="GHEA Grapalat" w:hAnsi="GHEA Grapalat"/>
          <w:b/>
          <w:bCs/>
          <w:i/>
          <w:sz w:val="16"/>
          <w:szCs w:val="16"/>
          <w:lang w:val="hy-AM"/>
        </w:rPr>
        <w:t>ղ</w:t>
      </w:r>
      <w:r w:rsidRPr="005D7B02">
        <w:rPr>
          <w:rFonts w:ascii="GHEA Grapalat" w:hAnsi="GHEA Grapalat"/>
          <w:b/>
          <w:bCs/>
          <w:i/>
          <w:sz w:val="16"/>
          <w:szCs w:val="16"/>
          <w:lang w:val="af-ZA"/>
        </w:rPr>
        <w:t xml:space="preserve"> օգտագործված է «բաց մրցույթ» բառերը, փոխարինում է համապատասխանաբար «գնանշման հարցում» կամ «հրատապության հիմքով պայմանավորված մեկ անձից գնում» բառերով, իսկ ծածկագրում «ԲՄԱՇՁԲ» բառը՝ համապատասխանաբար «ԳՀԱՇՁԲ» կամ «ՀՄԱԱՇՁԲ» բառերով.</w:t>
      </w:r>
    </w:p>
    <w:p w14:paraId="54DCBEF3" w14:textId="2641C29C" w:rsidR="008C2F41" w:rsidRPr="000C51A3" w:rsidRDefault="008C2F41">
      <w:pPr>
        <w:pStyle w:val="af2"/>
        <w:rPr>
          <w:rFonts w:asciiTheme="minorHAnsi" w:hAnsiTheme="minorHAnsi"/>
          <w:lang w:val="hy-AM"/>
        </w:rPr>
      </w:pPr>
    </w:p>
  </w:footnote>
  <w:footnote w:id="2">
    <w:p w14:paraId="437259C2" w14:textId="6746B3FA" w:rsidR="008C2F41" w:rsidRPr="000C51A3" w:rsidRDefault="008C2F41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16"/>
          <w:lang w:val="af-ZA"/>
        </w:rPr>
        <w:t>Եթե գնման գինը չի գերազանցում Առևտրի համաշխարհային կազմակերպության պետական գնումների համաձայնագրով սահմանված շեմերը, ապա սույն նախադասությունը հայտարարությունից հանվում է:</w:t>
      </w:r>
    </w:p>
  </w:footnote>
  <w:footnote w:id="3">
    <w:p w14:paraId="607CC234" w14:textId="77777777" w:rsidR="008C2F41" w:rsidRPr="00015CC3" w:rsidRDefault="008C2F41" w:rsidP="006C1D25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af-ZA"/>
        </w:rPr>
      </w:pPr>
      <w:r w:rsidRPr="005D7B02">
        <w:rPr>
          <w:rStyle w:val="af6"/>
        </w:rPr>
        <w:footnoteRef/>
      </w:r>
      <w:r w:rsidRPr="005D7B02"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Կետը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ինչպես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նաև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հրավերի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1-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ին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մասի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7-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րդ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բաժինը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հրավերից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հանվում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է</w:t>
      </w:r>
      <w:r w:rsidRPr="00015CC3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0C51A3">
        <w:rPr>
          <w:rFonts w:ascii="GHEA Grapalat" w:hAnsi="GHEA Grapalat" w:cs="Sylfaen"/>
          <w:i/>
          <w:sz w:val="16"/>
          <w:szCs w:val="16"/>
          <w:lang w:val="hy-AM"/>
        </w:rPr>
        <w:t>եթե՝</w:t>
      </w:r>
    </w:p>
    <w:p w14:paraId="2D333369" w14:textId="1598C7E7" w:rsidR="008C2F41" w:rsidRPr="00265A5A" w:rsidRDefault="008C2F41" w:rsidP="006C1D25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af-ZA"/>
        </w:rPr>
      </w:pP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-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ընթացակարգը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կազմակերպվում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է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“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Գնումների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մասին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”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ՀՀ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օրենքի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15-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րդ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հոդվածի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6-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րդ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մասի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1-ին կետի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հիման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վրա</w:t>
      </w:r>
    </w:p>
    <w:p w14:paraId="204819EA" w14:textId="2E13F188" w:rsidR="008C2F41" w:rsidRPr="00265A5A" w:rsidRDefault="008C2F41" w:rsidP="006C1D25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af-ZA"/>
        </w:rPr>
      </w:pP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-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գնման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հայտով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տվյալ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ընթացակարգի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շրջանակում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գնվելիք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աշխատանքների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գինը </w:t>
      </w:r>
      <w:r w:rsidRPr="005D0EFA">
        <w:rPr>
          <w:rFonts w:ascii="GHEA Grapalat" w:hAnsi="GHEA Grapalat" w:cs="Sylfaen"/>
          <w:i/>
          <w:sz w:val="16"/>
          <w:szCs w:val="16"/>
          <w:lang w:val="af-ZA"/>
        </w:rPr>
        <w:t>(</w:t>
      </w:r>
      <w:r w:rsidRPr="00093CF4">
        <w:rPr>
          <w:rFonts w:ascii="GHEA Grapalat" w:hAnsi="GHEA Grapalat" w:cs="Sylfaen"/>
          <w:i/>
          <w:sz w:val="16"/>
          <w:szCs w:val="16"/>
          <w:lang w:val="hy-AM"/>
        </w:rPr>
        <w:t xml:space="preserve">պլանավորված (կանխատեսվող) գնման ընդհանուր  </w:t>
      </w:r>
      <w:r w:rsidRPr="00A86963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գինը</w:t>
      </w:r>
      <w:r w:rsidRPr="005D0EFA">
        <w:rPr>
          <w:rFonts w:ascii="GHEA Grapalat" w:hAnsi="GHEA Grapalat" w:cs="Sylfaen"/>
          <w:i/>
          <w:sz w:val="16"/>
          <w:szCs w:val="16"/>
          <w:lang w:val="af-ZA"/>
        </w:rPr>
        <w:t>)</w:t>
      </w:r>
      <w:r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չի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գերազանցում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25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մլն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.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ՀՀ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դրամը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>.</w:t>
      </w:r>
    </w:p>
    <w:p w14:paraId="0916E686" w14:textId="77777777" w:rsidR="008C2F41" w:rsidRPr="00265A5A" w:rsidRDefault="008C2F41" w:rsidP="006C1D25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af-ZA"/>
        </w:rPr>
      </w:pP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-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գնումն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իրականացվում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է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հրատապության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հիմքով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պայմանավորված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մեկ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անձից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գնման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ձևով</w:t>
      </w:r>
      <w:r w:rsidRPr="00265A5A">
        <w:rPr>
          <w:rFonts w:ascii="GHEA Grapalat" w:hAnsi="GHEA Grapalat" w:cs="Sylfaen"/>
          <w:i/>
          <w:sz w:val="16"/>
          <w:szCs w:val="16"/>
          <w:lang w:val="af-ZA"/>
        </w:rPr>
        <w:t>:</w:t>
      </w:r>
    </w:p>
    <w:p w14:paraId="4E966537" w14:textId="1A186F38" w:rsidR="008C2F41" w:rsidRPr="00FF0D1D" w:rsidRDefault="008C2F41" w:rsidP="006C1D25">
      <w:pPr>
        <w:pStyle w:val="af2"/>
        <w:jc w:val="both"/>
        <w:rPr>
          <w:lang w:val="af-ZA"/>
        </w:rPr>
      </w:pPr>
      <w:r w:rsidRPr="005D7B02">
        <w:rPr>
          <w:rFonts w:ascii="GHEA Grapalat" w:hAnsi="GHEA Grapalat" w:cs="Sylfaen"/>
          <w:i/>
          <w:sz w:val="16"/>
          <w:szCs w:val="16"/>
          <w:lang w:val="en-US"/>
        </w:rPr>
        <w:t>Սույն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պայմանի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կիրառման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դեպքում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խմբագրվում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են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հրավերի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կետերը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բաժինները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և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դրանց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կատարված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en-US"/>
        </w:rPr>
        <w:t>հ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ղումները</w:t>
      </w:r>
      <w:r w:rsidRPr="00FF0D1D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4">
    <w:p w14:paraId="17CEF094" w14:textId="77777777" w:rsidR="008C2F41" w:rsidRPr="00265A5A" w:rsidRDefault="008C2F41" w:rsidP="00916EDA">
      <w:pPr>
        <w:jc w:val="both"/>
        <w:rPr>
          <w:rFonts w:ascii="GHEA Grapalat" w:hAnsi="GHEA Grapalat" w:cs="Sylfaen"/>
          <w:i/>
          <w:sz w:val="16"/>
          <w:szCs w:val="16"/>
          <w:lang w:val="af-ZA" w:eastAsia="ru-RU"/>
        </w:rPr>
      </w:pPr>
      <w:r>
        <w:rPr>
          <w:rStyle w:val="af6"/>
        </w:rPr>
        <w:footnoteRef/>
      </w:r>
      <w:r w:rsidRPr="00916EDA">
        <w:rPr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Եթե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գնումն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իրականացվում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հրատապության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հիմքով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պայմանավորված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անձից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գնման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ձևով</w:t>
      </w:r>
      <w:r w:rsidRPr="00265A5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ապա՝</w:t>
      </w:r>
    </w:p>
    <w:p w14:paraId="78F01536" w14:textId="77777777" w:rsidR="008C2F41" w:rsidRPr="005D7B02" w:rsidRDefault="008C2F41" w:rsidP="00916EDA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- 3.1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կետի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2-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րդ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պարբերությունը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խմբագրությամբ՝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«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Մասնակիցն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իրավունք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ունի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հանձնաժողովից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պահանջելու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հրավերի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պարզաբանում։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Ընդ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որում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պահանջվել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մինչև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ժամը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17:00-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(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Երևանի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ժամանակով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):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Հանձնաժողովը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մասնակցին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տրամադրում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ստանալու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օրվան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հաջորդող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ընթացքում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բայց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ոչ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ուշ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քան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ընթացակարգի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3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ժամ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մասնակիցը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ներկայացնում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Հարցման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պարզաբանումն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ուղարկվում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հրավերով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նախատեսված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փոստից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մասնակցի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ստացված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r w:rsidRPr="005D0EFA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5D7B02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2D6AA258" w14:textId="77777777" w:rsidR="008C2F41" w:rsidRPr="005D7B02" w:rsidRDefault="008C2F41" w:rsidP="00916EDA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- 3.4 կետը շարադրվում է հետևյալ խմբագրությամբ՝ 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«3.4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են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կատարվել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փոփոխություններ։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հայտարարություն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հրապարակվում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5D7B02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6EE2C8D5" w14:textId="77777777" w:rsidR="008C2F41" w:rsidRPr="005D7B02" w:rsidRDefault="008C2F41" w:rsidP="00916EDA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- 3.6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կետը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խմբագրությամբ՝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 «3.6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կատարվելու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դեպքում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հայտերը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ներկայացնելու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հաշվվում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այդ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փոփոխությունների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հայտարարության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հրապարակման</w:t>
      </w:r>
      <w:r w:rsidRPr="005D7B02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>օրվանից։</w:t>
      </w:r>
      <w:r w:rsidRPr="005D7B02">
        <w:rPr>
          <w:rFonts w:ascii="GHEA Grapalat" w:hAnsi="GHEA Grapalat"/>
          <w:i/>
          <w:sz w:val="16"/>
          <w:szCs w:val="16"/>
          <w:lang w:val="af-ZA"/>
        </w:rPr>
        <w:t>»</w:t>
      </w:r>
      <w:r w:rsidRPr="005D7B02">
        <w:rPr>
          <w:rFonts w:ascii="GHEA Grapalat" w:hAnsi="GHEA Grapalat" w:cs="Sylfaen"/>
          <w:i/>
          <w:sz w:val="16"/>
          <w:szCs w:val="16"/>
          <w:lang w:eastAsia="ru-RU"/>
        </w:rPr>
        <w:t xml:space="preserve"> </w:t>
      </w:r>
    </w:p>
    <w:p w14:paraId="59728487" w14:textId="23268527" w:rsidR="008C2F41" w:rsidRPr="00916EDA" w:rsidRDefault="008C2F41">
      <w:pPr>
        <w:pStyle w:val="af2"/>
        <w:rPr>
          <w:rFonts w:asciiTheme="minorHAnsi" w:hAnsiTheme="minorHAnsi"/>
        </w:rPr>
      </w:pPr>
    </w:p>
  </w:footnote>
  <w:footnote w:id="5">
    <w:p w14:paraId="1A4F7D36" w14:textId="77777777" w:rsidR="008C2F41" w:rsidRPr="005D7B02" w:rsidRDefault="008C2F41" w:rsidP="00916EDA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Գնումը մրցույթով կամ գնանշման հարցման ձևով կազմակերպելու դեպքում սույն նախադասությունը հանվում է հրավերից, եթե`</w:t>
      </w:r>
    </w:p>
    <w:p w14:paraId="76834792" w14:textId="77777777" w:rsidR="008C2F41" w:rsidRPr="005D7B02" w:rsidRDefault="008C2F41" w:rsidP="00916EDA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- ընթացակարգը կազմակերպվում է Օրենքի 15-րդ հոդվածի 6-րդ մասի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1-ին կետի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հիման վրա, </w:t>
      </w:r>
    </w:p>
    <w:p w14:paraId="08CFA071" w14:textId="2C9C9733" w:rsidR="008C2F41" w:rsidRPr="00916EDA" w:rsidRDefault="008C2F41" w:rsidP="00916EDA">
      <w:pPr>
        <w:pStyle w:val="af2"/>
        <w:jc w:val="both"/>
        <w:rPr>
          <w:rFonts w:asciiTheme="minorHAnsi" w:hAnsiTheme="minorHAnsi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 - գնման հայտով տվյալ ընթացակարգի շրջանակում գնվելիք աշխատանքի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գինը </w:t>
      </w:r>
      <w:r>
        <w:rPr>
          <w:rFonts w:ascii="GHEA Grapalat" w:hAnsi="GHEA Grapalat" w:cs="Sylfaen"/>
          <w:i/>
          <w:sz w:val="16"/>
          <w:szCs w:val="16"/>
          <w:lang w:val="en-US"/>
        </w:rPr>
        <w:t>(</w:t>
      </w:r>
      <w:r w:rsidRPr="00093CF4">
        <w:rPr>
          <w:rFonts w:ascii="GHEA Grapalat" w:hAnsi="GHEA Grapalat" w:cs="Sylfaen"/>
          <w:i/>
          <w:sz w:val="16"/>
          <w:szCs w:val="16"/>
          <w:lang w:val="hy-AM"/>
        </w:rPr>
        <w:t xml:space="preserve">պլանավորված (կանխատեսվող) գնման ընդհանուր 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>գինը</w:t>
      </w:r>
      <w:r>
        <w:rPr>
          <w:rFonts w:ascii="GHEA Grapalat" w:hAnsi="GHEA Grapalat" w:cs="Sylfaen"/>
          <w:i/>
          <w:sz w:val="16"/>
          <w:szCs w:val="16"/>
          <w:lang w:val="en-US"/>
        </w:rPr>
        <w:t>)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 չի գերազանցում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25</w:t>
      </w:r>
      <w:r w:rsidRPr="005D7B02">
        <w:rPr>
          <w:rFonts w:ascii="GHEA Grapalat" w:hAnsi="GHEA Grapalat" w:cs="Sylfaen"/>
          <w:i/>
          <w:sz w:val="16"/>
          <w:szCs w:val="16"/>
          <w:lang w:val="en-US"/>
        </w:rPr>
        <w:t xml:space="preserve"> մլն. ՀՀ դրամը</w:t>
      </w:r>
      <w:r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6">
    <w:p w14:paraId="347D4AF3" w14:textId="2979D9CE" w:rsidR="008C2F41" w:rsidRPr="00D70570" w:rsidRDefault="008C2F41" w:rsidP="00D70570">
      <w:pPr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 w:rsidRPr="00D70570">
        <w:rPr>
          <w:lang w:val="hy-AM"/>
        </w:rPr>
        <w:t xml:space="preserve"> </w:t>
      </w:r>
      <w:r w:rsidRPr="004E79EC">
        <w:rPr>
          <w:rFonts w:ascii="GHEA Grapalat" w:hAnsi="GHEA Grapalat"/>
          <w:i/>
          <w:sz w:val="16"/>
          <w:szCs w:val="16"/>
          <w:lang w:val="af-ZA"/>
        </w:rPr>
        <w:t>ՀՀ ռեզիդենտ հանդիսացող մասնակիցների դեպքում հրապարակվում է դիմում հայտարարության մեջ նշված</w:t>
      </w:r>
      <w:r w:rsidRPr="00962AC7">
        <w:rPr>
          <w:rFonts w:ascii="GHEA Grapalat" w:hAnsi="GHEA Grapalat"/>
          <w:i/>
          <w:sz w:val="16"/>
          <w:szCs w:val="16"/>
          <w:lang w:val="hy-AM"/>
        </w:rPr>
        <w:t>՝</w:t>
      </w:r>
      <w:r w:rsidRPr="004E79EC">
        <w:rPr>
          <w:rFonts w:ascii="GHEA Grapalat" w:hAnsi="GHEA Grapalat"/>
          <w:i/>
          <w:sz w:val="16"/>
          <w:szCs w:val="16"/>
          <w:lang w:val="af-ZA"/>
        </w:rPr>
        <w:t xml:space="preserve"> իրական շահառուների վերաբերյալ տեղեկություններ պարունակող կայքէջի հղմամբ հրապարակված հայտարարագիրը:</w:t>
      </w:r>
    </w:p>
  </w:footnote>
  <w:footnote w:id="7">
    <w:p w14:paraId="29736977" w14:textId="778FAD39" w:rsidR="008C2F41" w:rsidRPr="005C4375" w:rsidRDefault="008C2F41">
      <w:pPr>
        <w:pStyle w:val="af2"/>
        <w:rPr>
          <w:lang w:val="hy-AM"/>
        </w:rPr>
      </w:pPr>
      <w:r>
        <w:rPr>
          <w:rStyle w:val="af6"/>
        </w:rPr>
        <w:footnoteRef/>
      </w:r>
      <w:r>
        <w:t xml:space="preserve"> </w:t>
      </w:r>
      <w:r w:rsidRPr="00D70570">
        <w:rPr>
          <w:rFonts w:ascii="GHEA Grapalat" w:hAnsi="GHEA Grapalat" w:cs="Sylfaen"/>
          <w:i/>
          <w:sz w:val="16"/>
          <w:szCs w:val="16"/>
          <w:lang w:val="hy-AM"/>
        </w:rPr>
        <w:t>Ենթակետը հանվում է, եթե հայտի ապահովման պահանջ սահմանված չէ:</w:t>
      </w:r>
    </w:p>
  </w:footnote>
  <w:footnote w:id="8">
    <w:p w14:paraId="629E03DE" w14:textId="6C84E5A3" w:rsidR="008C2F41" w:rsidRPr="00263447" w:rsidRDefault="008C2F41" w:rsidP="00263447">
      <w:pPr>
        <w:pStyle w:val="af2"/>
        <w:jc w:val="both"/>
        <w:rPr>
          <w:rFonts w:ascii="GHEA Grapalat" w:hAnsi="GHEA Grapalat"/>
          <w:sz w:val="16"/>
          <w:szCs w:val="16"/>
          <w:vertAlign w:val="superscript"/>
          <w:lang w:val="hy-AM"/>
        </w:rPr>
      </w:pPr>
      <w:r>
        <w:rPr>
          <w:rStyle w:val="af6"/>
        </w:rPr>
        <w:footnoteRef/>
      </w:r>
      <w:r>
        <w:t xml:space="preserve"> </w:t>
      </w:r>
      <w:r w:rsidRPr="00401C4E">
        <w:rPr>
          <w:rFonts w:ascii="GHEA Grapalat" w:hAnsi="GHEA Grapalat" w:cs="Sylfaen"/>
          <w:i/>
          <w:sz w:val="16"/>
          <w:szCs w:val="16"/>
        </w:rPr>
        <w:t xml:space="preserve">7.1 կետի </w:t>
      </w:r>
      <w:r>
        <w:rPr>
          <w:rFonts w:ascii="GHEA Grapalat" w:hAnsi="GHEA Grapalat" w:cs="Sylfaen"/>
          <w:i/>
          <w:sz w:val="16"/>
          <w:szCs w:val="16"/>
          <w:lang w:val="hy-AM"/>
        </w:rPr>
        <w:t>նախա</w:t>
      </w:r>
      <w:r w:rsidRPr="00401C4E">
        <w:rPr>
          <w:rFonts w:ascii="GHEA Grapalat" w:hAnsi="GHEA Grapalat" w:cs="Sylfaen"/>
          <w:i/>
          <w:sz w:val="16"/>
          <w:szCs w:val="16"/>
        </w:rPr>
        <w:t xml:space="preserve">վերջին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պարբերությունը </w:t>
      </w:r>
      <w:r w:rsidRPr="00401C4E">
        <w:rPr>
          <w:rFonts w:ascii="GHEA Grapalat" w:hAnsi="GHEA Grapalat" w:cs="Sylfaen"/>
          <w:i/>
          <w:sz w:val="16"/>
          <w:szCs w:val="16"/>
        </w:rPr>
        <w:t xml:space="preserve">հանվում </w:t>
      </w:r>
      <w:r>
        <w:rPr>
          <w:rFonts w:ascii="GHEA Grapalat" w:hAnsi="GHEA Grapalat" w:cs="Sylfaen"/>
          <w:i/>
          <w:sz w:val="16"/>
          <w:szCs w:val="16"/>
          <w:lang w:val="hy-AM"/>
        </w:rPr>
        <w:t>է</w:t>
      </w:r>
      <w:r w:rsidRPr="00401C4E">
        <w:rPr>
          <w:rFonts w:ascii="GHEA Grapalat" w:hAnsi="GHEA Grapalat" w:cs="Sylfaen"/>
          <w:i/>
          <w:sz w:val="16"/>
          <w:szCs w:val="16"/>
        </w:rPr>
        <w:t xml:space="preserve">, եթե գնման ընթացակարգը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չի </w:t>
      </w:r>
      <w:r w:rsidRPr="00401C4E">
        <w:rPr>
          <w:rFonts w:ascii="GHEA Grapalat" w:hAnsi="GHEA Grapalat" w:cs="Sylfaen"/>
          <w:i/>
          <w:sz w:val="16"/>
          <w:szCs w:val="16"/>
        </w:rPr>
        <w:t>կազմակերպվում</w:t>
      </w:r>
      <w:r>
        <w:rPr>
          <w:rFonts w:ascii="GHEA Grapalat" w:hAnsi="GHEA Grapalat" w:cs="Sylfaen"/>
          <w:i/>
          <w:sz w:val="16"/>
          <w:szCs w:val="16"/>
        </w:rPr>
        <w:t xml:space="preserve">  </w:t>
      </w:r>
      <w:r>
        <w:rPr>
          <w:rFonts w:ascii="GHEA Grapalat" w:hAnsi="GHEA Grapalat" w:cs="Sylfaen"/>
          <w:i/>
          <w:sz w:val="16"/>
          <w:szCs w:val="16"/>
          <w:lang w:val="hy-AM"/>
        </w:rPr>
        <w:t>Օ</w:t>
      </w:r>
      <w:r w:rsidRPr="00401C4E">
        <w:rPr>
          <w:rFonts w:ascii="GHEA Grapalat" w:hAnsi="GHEA Grapalat" w:cs="Sylfaen"/>
          <w:i/>
          <w:sz w:val="16"/>
          <w:szCs w:val="16"/>
        </w:rPr>
        <w:t>րենքի 15-րդ հոդվածի 6-րդ մասի 2-րդ կետի հիման վրա</w:t>
      </w:r>
      <w:r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9">
    <w:p w14:paraId="68F70CA5" w14:textId="77777777" w:rsidR="008C2F41" w:rsidRDefault="008C2F41" w:rsidP="00263447">
      <w:pPr>
        <w:pStyle w:val="af2"/>
        <w:jc w:val="both"/>
        <w:rPr>
          <w:rFonts w:ascii="GHEA Grapalat" w:hAnsi="GHEA Grapalat" w:cs="Sylfaen"/>
          <w:i/>
          <w:sz w:val="16"/>
          <w:szCs w:val="16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 xml:space="preserve">Սույն </w:t>
      </w:r>
      <w:r w:rsidRPr="00FF0D1D">
        <w:rPr>
          <w:rFonts w:ascii="GHEA Grapalat" w:hAnsi="GHEA Grapalat" w:cs="Sylfaen"/>
          <w:i/>
          <w:sz w:val="16"/>
          <w:szCs w:val="16"/>
          <w:lang w:val="hy-AM"/>
        </w:rPr>
        <w:t>կետ</w:t>
      </w:r>
      <w:r w:rsidRPr="005D7B02">
        <w:rPr>
          <w:rFonts w:ascii="GHEA Grapalat" w:hAnsi="GHEA Grapalat" w:cs="Sylfaen"/>
          <w:i/>
          <w:sz w:val="16"/>
          <w:szCs w:val="16"/>
        </w:rPr>
        <w:t>ը հրավերից հանվում է, եթե գնման ընթացակարգը չի կազմակերպվում չափաբաժիններով:</w:t>
      </w:r>
    </w:p>
    <w:p w14:paraId="4415582B" w14:textId="2E5B87C3" w:rsidR="008C2F41" w:rsidRPr="00263447" w:rsidRDefault="008C2F41">
      <w:pPr>
        <w:pStyle w:val="af2"/>
        <w:rPr>
          <w:rFonts w:asciiTheme="minorHAnsi" w:hAnsiTheme="minorHAnsi"/>
          <w:lang w:val="hy-AM"/>
        </w:rPr>
      </w:pPr>
    </w:p>
  </w:footnote>
  <w:footnote w:id="10">
    <w:p w14:paraId="325BBE88" w14:textId="26108755" w:rsidR="008C2F41" w:rsidRPr="00263447" w:rsidRDefault="008C2F41" w:rsidP="00263447">
      <w:pPr>
        <w:pStyle w:val="af2"/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 Եթե </w:t>
      </w:r>
      <w:r>
        <w:rPr>
          <w:rFonts w:ascii="GHEA Grapalat" w:hAnsi="GHEA Grapalat" w:cs="Sylfaen"/>
          <w:i/>
          <w:sz w:val="16"/>
          <w:szCs w:val="16"/>
          <w:lang w:val="hy-AM"/>
        </w:rPr>
        <w:t>ընթացակարգը կազմակերպվում է “Գնումների մասին” ՀՀ օրենքի 15-րդ հոդվածի 6-րդ մասի  2-րդ կետի հիման վրա և գնման հայտով տվյալ ընթացակարգի շրջանակում գնվելիք աշխատանքների պլանավորված (կանխատեսվող) գնման ընդհանուր  գինը  գերազանցում է 25 մլն. ՀՀ դրամը, ապա  7.4 կետում « 90 (իննսուն) աշխատանքային օր» բառերը փոխարինվում են «մեկ հարյուր քսան աշխատանքային  օր» բառերով:</w:t>
      </w:r>
    </w:p>
  </w:footnote>
  <w:footnote w:id="11">
    <w:p w14:paraId="781B6D98" w14:textId="4A668820" w:rsidR="008C2F41" w:rsidRPr="00263447" w:rsidRDefault="008C2F41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 xml:space="preserve">Սահմանվում է </w:t>
      </w:r>
      <w:r w:rsidRPr="00FF0D1D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5D7B02">
        <w:rPr>
          <w:rFonts w:ascii="GHEA Grapalat" w:hAnsi="GHEA Grapalat" w:cs="Sylfaen"/>
          <w:i/>
          <w:sz w:val="16"/>
          <w:szCs w:val="16"/>
        </w:rPr>
        <w:t>ատվիրատուի կողմից:</w:t>
      </w:r>
    </w:p>
  </w:footnote>
  <w:footnote w:id="12">
    <w:p w14:paraId="658C025A" w14:textId="596B21C2" w:rsidR="008C2F41" w:rsidRPr="00F84B2C" w:rsidRDefault="008C2F41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>Սույն նախադասությունը հրավերից հանվում է, եթե գնման ընթացակարգը չի կազմակերպվում չափաբաժիններով:</w:t>
      </w:r>
    </w:p>
  </w:footnote>
  <w:footnote w:id="13">
    <w:p w14:paraId="0219C460" w14:textId="1CE1F111" w:rsidR="008C2F41" w:rsidRPr="004B72E3" w:rsidRDefault="008C2F41" w:rsidP="00F84B2C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10․1  կետից հանվում է   &lt;&lt; Եթե ապահովումը ներկայացվում է բանկային երաշխիքի ձևով, ապա սույն կետով նախատեսված ժամկետը սահմանվում է 10 աշխատանքային օր։&gt;&gt; նախադասությունը,</w:t>
      </w:r>
    </w:p>
    <w:p w14:paraId="318F476E" w14:textId="77777777" w:rsidR="008C2F41" w:rsidRPr="004B72E3" w:rsidRDefault="008C2F41" w:rsidP="00F84B2C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4B72E3">
        <w:rPr>
          <w:rFonts w:ascii="GHEA Grapalat" w:hAnsi="GHEA Grapalat" w:cs="Sylfaen"/>
          <w:i/>
          <w:sz w:val="16"/>
          <w:szCs w:val="16"/>
          <w:lang w:val="hy-AM"/>
        </w:rPr>
        <w:t>-ե</w:t>
      </w:r>
      <w:r w:rsidRPr="00EF774D">
        <w:rPr>
          <w:rFonts w:ascii="GHEA Grapalat" w:hAnsi="GHEA Grapalat" w:cs="Sylfaen"/>
          <w:i/>
          <w:sz w:val="16"/>
          <w:szCs w:val="16"/>
          <w:lang w:val="hy-AM"/>
        </w:rPr>
        <w:t>թ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ե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գնման հայտով տվյալ չափաբաժնի գնման գինը չի գերազանցում գնումների բազային միավորի քսանհինգապատիկը և նախատեսված չէ կանխավճար</w:t>
      </w:r>
    </w:p>
    <w:p w14:paraId="60B41569" w14:textId="77777777" w:rsidR="008C2F41" w:rsidRPr="004B72E3" w:rsidRDefault="008C2F41" w:rsidP="00F84B2C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EF774D">
        <w:rPr>
          <w:rFonts w:ascii="GHEA Grapalat" w:hAnsi="GHEA Grapalat" w:cs="Sylfaen"/>
          <w:i/>
          <w:sz w:val="16"/>
          <w:szCs w:val="16"/>
          <w:lang w:val="hy-AM"/>
        </w:rPr>
        <w:t xml:space="preserve">- ընթացակարգը կազմակերպվում է </w:t>
      </w:r>
      <w:r>
        <w:rPr>
          <w:rFonts w:ascii="GHEA Grapalat" w:hAnsi="GHEA Grapalat" w:cs="Sylfaen"/>
          <w:i/>
          <w:sz w:val="16"/>
          <w:szCs w:val="16"/>
          <w:lang w:val="hy-AM"/>
        </w:rPr>
        <w:t>«</w:t>
      </w:r>
      <w:r w:rsidRPr="00EF774D">
        <w:rPr>
          <w:rFonts w:ascii="GHEA Grapalat" w:hAnsi="GHEA Grapalat" w:cs="Sylfaen"/>
          <w:i/>
          <w:sz w:val="16"/>
          <w:szCs w:val="16"/>
          <w:lang w:val="hy-AM"/>
        </w:rPr>
        <w:t>Գնումների մասին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»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 xml:space="preserve">ՀՀ օրենքի 15-րդ հոդվածի 6-րդ մասի հիման վրա, բացառությամբ այն դեպքի, երբ ընթացակարգը կազմակերպելու համար անհրաժեշտ գնման հայտը հաստատվելու օրվա դրությամբ նախատեսված ֆինանսական միջոցների չափը գերազանցում է 25 մլն. ՀՀ դրամը և կնքվելիք պայմանագրի ամբողջական կատարման համար հետագայում ևս պահանջվելու են ֆինանսական միջոցներ, </w:t>
      </w:r>
      <w:r>
        <w:rPr>
          <w:rFonts w:ascii="GHEA Grapalat" w:hAnsi="GHEA Grapalat" w:cs="Sylfaen"/>
          <w:i/>
          <w:sz w:val="16"/>
          <w:szCs w:val="16"/>
          <w:lang w:val="hy-AM"/>
        </w:rPr>
        <w:t>կամ երբ</w:t>
      </w:r>
      <w:r w:rsidRPr="006B12CF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4B72E3">
        <w:rPr>
          <w:rFonts w:ascii="GHEA Grapalat" w:hAnsi="GHEA Grapalat" w:cs="Sylfaen"/>
          <w:i/>
          <w:sz w:val="16"/>
          <w:szCs w:val="16"/>
          <w:lang w:val="hy-AM"/>
        </w:rPr>
        <w:t>գնման հայտը հաստատվելու օրվա դրությամբ նախատեսված ֆինանսական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միջոցների շրջանակում նախատեսվում է կանխավճարի տրամադրում</w:t>
      </w:r>
    </w:p>
    <w:p w14:paraId="16BE7D87" w14:textId="1CD3BD81" w:rsidR="008C2F41" w:rsidRPr="00F84B2C" w:rsidRDefault="008C2F41">
      <w:pPr>
        <w:pStyle w:val="af2"/>
        <w:rPr>
          <w:rFonts w:asciiTheme="minorHAnsi" w:hAnsiTheme="minorHAnsi"/>
          <w:lang w:val="hy-AM"/>
        </w:rPr>
      </w:pPr>
    </w:p>
  </w:footnote>
  <w:footnote w:id="14">
    <w:p w14:paraId="04CE74F7" w14:textId="77777777" w:rsidR="008C2F41" w:rsidRPr="005D7B02" w:rsidRDefault="008C2F41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 xml:space="preserve">Եթե գնման հայտով տվյալ չափաբաժնի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գնման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գինը․</w:t>
      </w:r>
    </w:p>
    <w:p w14:paraId="7F69D908" w14:textId="77777777" w:rsidR="008C2F41" w:rsidRPr="005D7B02" w:rsidRDefault="008C2F41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>- չի գերազանցում գնումների բազային միավորի քսանհինգապատիկը,ապա սույն պարբերությունից հանվում են &lt;&lt; կամ բանկերի կողմից տրամադրված երաշխիքների &gt;&gt; բառերը․</w:t>
      </w:r>
    </w:p>
    <w:p w14:paraId="1AB7F5AE" w14:textId="77777777" w:rsidR="008C2F41" w:rsidRPr="005D7B02" w:rsidRDefault="008C2F41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 xml:space="preserve">-- չի գերազանցում գնումների բազային միավորի </w:t>
      </w:r>
      <w:r>
        <w:rPr>
          <w:rFonts w:ascii="GHEA Grapalat" w:hAnsi="GHEA Grapalat" w:cs="Sylfaen"/>
          <w:i/>
          <w:sz w:val="16"/>
          <w:szCs w:val="16"/>
          <w:lang w:val="hy-AM"/>
        </w:rPr>
        <w:t>ութսունապատիկը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, բայց ավելի է քսանհինգապատիկից, ապա սույն պարբերությունից հանվում են &lt;&lt; տուժանքի (հավելված 4․2) կամ &gt;&gt; բառերը, իսկ &lt;&lt;20&gt;&gt; թիվը փոխարինվում է &lt;&lt;90&gt;&gt; թվով,</w:t>
      </w:r>
    </w:p>
    <w:p w14:paraId="1E47CB4A" w14:textId="6202B0FF" w:rsidR="008C2F41" w:rsidRPr="00D70570" w:rsidRDefault="008C2F41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>- գերազանցում է գնումների բազային միավորի</w:t>
      </w:r>
      <w:r>
        <w:rPr>
          <w:rFonts w:ascii="GHEA Grapalat" w:hAnsi="GHEA Grapalat" w:cs="Sylfaen"/>
          <w:i/>
          <w:sz w:val="16"/>
          <w:szCs w:val="16"/>
          <w:lang w:val="hy-AM"/>
        </w:rPr>
        <w:t>ութսունապատիկը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, ապա սույն պարբերությունից հանվում է &lt;&lt; տուժանքի (հավելված 4․2) կամ &gt;&gt; բառերը, &lt;&lt;15&gt;&gt; թիվը փոխարինվում է &lt;&lt;30&gt;&gt; թվով, իսկ &lt;&lt;20&gt;&gt; թիվը՝ &lt;&lt;90&gt;&gt; թվով,</w:t>
      </w:r>
    </w:p>
  </w:footnote>
  <w:footnote w:id="15">
    <w:p w14:paraId="2AC3BE96" w14:textId="25E54823" w:rsidR="008C2F41" w:rsidRPr="005D7B02" w:rsidRDefault="008C2F41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Եթե ՝</w:t>
      </w:r>
    </w:p>
    <w:p w14:paraId="32733970" w14:textId="77777777" w:rsidR="008C2F41" w:rsidRPr="005D7B02" w:rsidRDefault="008C2F41" w:rsidP="00D90E1A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>-  տվյալ ընթացակարգի շրջանակում չի կիրառվում 10.2 կետի 4-րդ պարբերությամբ սահմանված կարգավորումը, ապա տվյալ պարբերությունը հանվում է հրավերից, իսկ 5-րդ պարբերությունից հանվում է “կամ հավելված 4.1” բառերը.</w:t>
      </w:r>
    </w:p>
    <w:p w14:paraId="39EE085B" w14:textId="51F57009" w:rsidR="008C2F41" w:rsidRPr="00D70570" w:rsidRDefault="008C2F41" w:rsidP="00D70570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5D7B02">
        <w:rPr>
          <w:rFonts w:ascii="GHEA Grapalat" w:hAnsi="GHEA Grapalat" w:cs="Sylfaen"/>
          <w:i/>
          <w:sz w:val="16"/>
          <w:szCs w:val="16"/>
          <w:lang w:val="hy-AM"/>
        </w:rPr>
        <w:t>- տվյալ ընթացակարգի շրջանակում կիրառվում է 10.2 կետի 4-րդ պարբերությամբ սահմանված կարգավորումը, ապա 4-րդ և 5-րդ պարբերությունների փոխարեն սահմանվում է հետևյալ  պայմանը՝ “Պայմանագրի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</w:t>
      </w:r>
      <w:r w:rsidRPr="005D7B02" w:rsidDel="00864B45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: Երաշխիքի ձևով որակավորման ապահովումը ընտրված մասնակիցը ներկայացնում է 4.1 հավելվածի համաձայն: ” , իսկ հավելված 4-ը հրավերից հանվում է :</w:t>
      </w:r>
    </w:p>
  </w:footnote>
  <w:footnote w:id="16">
    <w:p w14:paraId="338986DE" w14:textId="21DD107F" w:rsidR="008C2F41" w:rsidRPr="005D7B02" w:rsidRDefault="008C2F41" w:rsidP="00D90E1A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Եթե գնման հայտով գնվելիք աշխատանքի գինը չի գերազանցում 25 մլն. ՀՀ դրամը, ապա</w:t>
      </w:r>
      <w:r w:rsidRPr="005D7B02">
        <w:rPr>
          <w:rFonts w:ascii="Times New Roman" w:hAnsi="Times New Roman"/>
          <w:lang w:val="hy-AM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“բանկային երաշխիքի կամ կանխիկ փողի ձևով” բառերը փոխարիվում են “միակողմանի հաստատված հայտարարության՝ տուժանքի (հավելված 5.1) կամ կանխիկ փողի ձևով” բառերով իսկ 3-րդ պարբերության մեջ նշված &lt;&lt;90&gt;&gt; թիվը փոխարինվում է &lt;&lt;20 &gt;&gt; թվով:</w:t>
      </w:r>
    </w:p>
    <w:p w14:paraId="3E07D315" w14:textId="77777777" w:rsidR="008C2F41" w:rsidRPr="005D7B02" w:rsidRDefault="008C2F41" w:rsidP="00D90E1A">
      <w:pPr>
        <w:pStyle w:val="af2"/>
        <w:rPr>
          <w:rFonts w:ascii="Times New Roman" w:hAnsi="Times New Roman"/>
          <w:vertAlign w:val="superscript"/>
          <w:lang w:val="hy-AM"/>
        </w:rPr>
      </w:pPr>
    </w:p>
    <w:p w14:paraId="3D87C98A" w14:textId="781E0A99" w:rsidR="008C2F41" w:rsidRPr="00D90E1A" w:rsidRDefault="008C2F41">
      <w:pPr>
        <w:pStyle w:val="af2"/>
        <w:rPr>
          <w:rFonts w:asciiTheme="minorHAnsi" w:hAnsiTheme="minorHAnsi"/>
          <w:lang w:val="hy-AM"/>
        </w:rPr>
      </w:pPr>
    </w:p>
  </w:footnote>
  <w:footnote w:id="17">
    <w:p w14:paraId="485DB318" w14:textId="47C5660D" w:rsidR="008C2F41" w:rsidRPr="000E08D1" w:rsidRDefault="008C2F41" w:rsidP="000E08D1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 xml:space="preserve">Սույն կետը խմբագրվում է ըստ համապատասխան </w:t>
      </w:r>
      <w:r w:rsidRPr="00FF0D1D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5D7B02">
        <w:rPr>
          <w:rFonts w:ascii="GHEA Grapalat" w:hAnsi="GHEA Grapalat" w:cs="Sylfaen"/>
          <w:i/>
          <w:sz w:val="16"/>
          <w:szCs w:val="16"/>
        </w:rPr>
        <w:t>ատվիրատուի:</w:t>
      </w:r>
    </w:p>
  </w:footnote>
  <w:footnote w:id="18">
    <w:p w14:paraId="5739448E" w14:textId="627EAE0A" w:rsidR="008C2F41" w:rsidRPr="003B5430" w:rsidRDefault="008C2F41" w:rsidP="003B5430">
      <w:pPr>
        <w:pStyle w:val="af2"/>
        <w:jc w:val="both"/>
        <w:rPr>
          <w:rFonts w:ascii="Sylfaen" w:hAnsi="Sylfaen" w:cs="Sylfaen"/>
          <w:lang w:val="af-ZA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5D7B02">
        <w:rPr>
          <w:rFonts w:ascii="GHEA Grapalat" w:hAnsi="GHEA Grapalat" w:cs="Sylfaen"/>
          <w:i/>
          <w:sz w:val="16"/>
          <w:szCs w:val="16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19">
    <w:p w14:paraId="6F1F1003" w14:textId="31887DED" w:rsidR="008C2F41" w:rsidRPr="000E08D1" w:rsidRDefault="008C2F41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Եթե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հրավերով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հայտի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ապահովման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ներկայացման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պահանջ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սահմանված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չէ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ապա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սույն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կետը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հրավերից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հանվում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0E08D1">
        <w:rPr>
          <w:rFonts w:ascii="GHEA Grapalat" w:hAnsi="GHEA Grapalat" w:cs="Sylfaen"/>
          <w:i/>
          <w:sz w:val="16"/>
          <w:szCs w:val="16"/>
          <w:lang w:val="hy-AM"/>
        </w:rPr>
        <w:t>է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20">
    <w:p w14:paraId="6E745683" w14:textId="1A126D32" w:rsidR="008C2F41" w:rsidRDefault="008C2F41">
      <w:pPr>
        <w:pStyle w:val="af2"/>
        <w:rPr>
          <w:rFonts w:ascii="GHEA Grapalat" w:hAnsi="GHEA Grapalat" w:cs="Sylfaen"/>
          <w:i/>
          <w:sz w:val="16"/>
          <w:szCs w:val="16"/>
          <w:lang w:val="af-ZA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vertAlign w:val="superscript"/>
          <w:lang w:val="af-ZA"/>
        </w:rPr>
        <w:t xml:space="preserve"> </w:t>
      </w:r>
      <w:r w:rsidRPr="005D7B02">
        <w:rPr>
          <w:rFonts w:ascii="GHEA Grapalat" w:hAnsi="GHEA Grapalat" w:cs="Sylfaen"/>
          <w:i/>
          <w:sz w:val="16"/>
          <w:szCs w:val="16"/>
        </w:rPr>
        <w:t>Կետը հանվում է, եթե գնման առարկան չի հանդիսանում շինարարական աշխատանքներ</w:t>
      </w:r>
      <w:r w:rsidRPr="005D7B02">
        <w:rPr>
          <w:rFonts w:ascii="GHEA Grapalat" w:hAnsi="GHEA Grapalat" w:cs="Sylfaen"/>
          <w:i/>
          <w:sz w:val="16"/>
          <w:szCs w:val="16"/>
          <w:lang w:val="af-ZA"/>
        </w:rPr>
        <w:t>:</w:t>
      </w:r>
    </w:p>
    <w:p w14:paraId="4FF3C4F2" w14:textId="77777777" w:rsidR="008C2F41" w:rsidRPr="000E08D1" w:rsidRDefault="008C2F41">
      <w:pPr>
        <w:pStyle w:val="af2"/>
        <w:rPr>
          <w:rFonts w:asciiTheme="minorHAnsi" w:hAnsiTheme="minorHAnsi"/>
          <w:lang w:val="hy-AM"/>
        </w:rPr>
      </w:pPr>
    </w:p>
  </w:footnote>
  <w:footnote w:id="21">
    <w:p w14:paraId="3BF927C1" w14:textId="2292DCFF" w:rsidR="008C2F41" w:rsidRPr="00F1088F" w:rsidRDefault="008C2F41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Սույն հավելվածը հրավերից հանվում է, եթե գնման առարկա  չեն հանդիսանում շինարարական աշխատանքները:</w:t>
      </w:r>
    </w:p>
  </w:footnote>
  <w:footnote w:id="22">
    <w:p w14:paraId="43514DD3" w14:textId="620877B8" w:rsidR="008C2F41" w:rsidRPr="00F1088F" w:rsidRDefault="008C2F41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գնման առարկա հանդիսացող շինարարական ծրագիրը պահանջում է նախագծային փաստաթղթեր:</w:t>
      </w:r>
    </w:p>
  </w:footnote>
  <w:footnote w:id="23">
    <w:p w14:paraId="6E2FDFB7" w14:textId="20705865" w:rsidR="008C2F41" w:rsidRPr="00F1088F" w:rsidRDefault="008C2F41">
      <w:pPr>
        <w:pStyle w:val="af2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կիրառելի չէ:</w:t>
      </w:r>
    </w:p>
  </w:footnote>
  <w:footnote w:id="24">
    <w:p w14:paraId="3B5FAD36" w14:textId="1344F420" w:rsidR="008C2F41" w:rsidRPr="003024A2" w:rsidRDefault="008C2F41" w:rsidP="00F1088F">
      <w:pPr>
        <w:pStyle w:val="af2"/>
        <w:rPr>
          <w:vertAlign w:val="superscript"/>
          <w:lang w:val="hy-AM"/>
        </w:rPr>
      </w:pPr>
      <w:r>
        <w:rPr>
          <w:rStyle w:val="af6"/>
        </w:rPr>
        <w:footnoteRef/>
      </w:r>
      <w:r>
        <w:t xml:space="preserve"> </w:t>
      </w:r>
      <w:r w:rsidRPr="003024A2">
        <w:rPr>
          <w:rFonts w:ascii="GHEA Grapalat" w:hAnsi="GHEA Grapalat"/>
          <w:i/>
          <w:sz w:val="16"/>
          <w:szCs w:val="24"/>
          <w:lang w:val="hy-AM" w:eastAsia="en-US"/>
        </w:rPr>
        <w:t>4.1 կետի 2-րդ պարբերությունը հանվում է պայմանագրի նախագծից, եթե գնման առարկա չի հանդիսանում շինարարական ծրագիրը:</w:t>
      </w:r>
    </w:p>
    <w:p w14:paraId="38A4024A" w14:textId="0905B78F" w:rsidR="008C2F41" w:rsidRPr="00F1088F" w:rsidRDefault="008C2F41">
      <w:pPr>
        <w:pStyle w:val="af2"/>
        <w:rPr>
          <w:rFonts w:asciiTheme="minorHAnsi" w:hAnsiTheme="minorHAnsi"/>
          <w:lang w:val="hy-AM"/>
        </w:rPr>
      </w:pPr>
    </w:p>
  </w:footnote>
  <w:footnote w:id="25">
    <w:p w14:paraId="318B9E10" w14:textId="77777777" w:rsidR="008C2F41" w:rsidRDefault="008C2F41" w:rsidP="00033ABD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Եթե Կապալառուի կողմից գնային առաջարկը ներկայացվել է առանց ԱԱՀ-ի, ապա պայմանագիրը կնքելիս սույն կետից հանվում են «որից -------- (----------) ՀՀ դրամը` ԱԱՀ-ն» բառերը:</w:t>
      </w:r>
    </w:p>
    <w:p w14:paraId="03DB297B" w14:textId="7ED50C6D" w:rsidR="008C2F41" w:rsidRPr="00033ABD" w:rsidRDefault="008C2F41">
      <w:pPr>
        <w:pStyle w:val="af2"/>
        <w:rPr>
          <w:rFonts w:asciiTheme="minorHAnsi" w:hAnsiTheme="minorHAnsi"/>
          <w:lang w:val="hy-AM"/>
        </w:rPr>
      </w:pPr>
    </w:p>
  </w:footnote>
  <w:footnote w:id="26">
    <w:p w14:paraId="13AEB849" w14:textId="01C90975" w:rsidR="008C2F41" w:rsidRPr="00C754B2" w:rsidRDefault="008C2F41" w:rsidP="00C754B2">
      <w:pPr>
        <w:rPr>
          <w:rFonts w:ascii="GHEA Grapalat" w:hAnsi="GHEA Grapalat"/>
          <w:i/>
          <w:sz w:val="16"/>
          <w:lang w:val="hy-AM"/>
        </w:rPr>
      </w:pPr>
      <w:r>
        <w:rPr>
          <w:rStyle w:val="af6"/>
        </w:rPr>
        <w:footnoteRef/>
      </w:r>
      <w:r w:rsidRPr="00C754B2">
        <w:rPr>
          <w:lang w:val="hy-AM"/>
        </w:rPr>
        <w:t xml:space="preserve"> </w:t>
      </w:r>
      <w:r w:rsidRPr="00385051">
        <w:rPr>
          <w:rFonts w:ascii="GHEA Grapalat" w:hAnsi="GHEA Grapalat"/>
          <w:i/>
          <w:sz w:val="16"/>
          <w:lang w:val="hy-AM"/>
        </w:rPr>
        <w:t>Գանձապետարանում հաշիվներ չունեցող պատվիրատուների դեպքում սույն կետի վերջին պարբերությունը խմբագրվում է հետևյալ բովանդակությամբ. «Ընդ որում գնման դիմաց վճարումն իրականացվում է սույն պայմանագրի վճարման ժամանակացույցով սահմանված ժամկետում, հինգ աշխատանքային օրվա ընթացքում:»</w:t>
      </w:r>
    </w:p>
  </w:footnote>
  <w:footnote w:id="27">
    <w:p w14:paraId="6D5959C2" w14:textId="302EEA58" w:rsidR="008C2F41" w:rsidRPr="005D7B02" w:rsidRDefault="008C2F41" w:rsidP="00C754B2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2A5B5584" w14:textId="12E0F269" w:rsidR="008C2F41" w:rsidRPr="00C754B2" w:rsidRDefault="008C2F41" w:rsidP="00C754B2">
      <w:pPr>
        <w:pStyle w:val="af2"/>
        <w:rPr>
          <w:rFonts w:asciiTheme="minorHAnsi" w:hAnsiTheme="minorHAnsi"/>
          <w:lang w:val="hy-AM"/>
        </w:rPr>
      </w:pPr>
      <w:r w:rsidRPr="005D7B02">
        <w:rPr>
          <w:rFonts w:ascii="GHEA Grapalat" w:hAnsi="GHEA Grapalat"/>
          <w:i/>
          <w:sz w:val="16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</w:t>
      </w:r>
      <w:r>
        <w:rPr>
          <w:rFonts w:ascii="GHEA Grapalat" w:hAnsi="GHEA Grapalat"/>
          <w:i/>
          <w:sz w:val="16"/>
          <w:lang w:val="hy-AM"/>
        </w:rPr>
        <w:t>:</w:t>
      </w:r>
    </w:p>
  </w:footnote>
  <w:footnote w:id="28">
    <w:p w14:paraId="40F0770B" w14:textId="2D91A0FD" w:rsidR="008C2F41" w:rsidRPr="005D7B02" w:rsidRDefault="008C2F41" w:rsidP="00742B5B">
      <w:pPr>
        <w:pStyle w:val="af2"/>
        <w:jc w:val="both"/>
        <w:rPr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/>
          <w:i/>
          <w:sz w:val="16"/>
          <w:lang w:val="hy-AM"/>
        </w:rPr>
        <w:t xml:space="preserve">Եթե գնման առարկան չի հանդիսանում շինարարական ծրագիր 6.5.1 կետը հանվում է պայմանագրի  նախագծից, իսկ 1.2 կետից հանվում են «և հաստատված </w:t>
      </w:r>
      <w:r w:rsidRPr="003024A2">
        <w:rPr>
          <w:rFonts w:ascii="GHEA Grapalat" w:hAnsi="GHEA Grapalat"/>
          <w:i/>
          <w:sz w:val="16"/>
          <w:lang w:val="hy-AM"/>
        </w:rPr>
        <w:t>նախագծանախահա</w:t>
      </w:r>
      <w:r w:rsidRPr="00742929">
        <w:rPr>
          <w:rFonts w:ascii="GHEA Grapalat" w:hAnsi="GHEA Grapalat"/>
          <w:i/>
          <w:sz w:val="16"/>
          <w:lang w:val="hy-AM"/>
        </w:rPr>
        <w:t xml:space="preserve">շվային </w:t>
      </w:r>
      <w:r>
        <w:rPr>
          <w:rFonts w:ascii="GHEA Grapalat" w:hAnsi="GHEA Grapalat"/>
          <w:i/>
          <w:sz w:val="16"/>
          <w:lang w:val="hy-AM"/>
        </w:rPr>
        <w:t>» բառերը և 6.4 կետից հանվում է 6.5.1 կետին կատարված հղումը:</w:t>
      </w:r>
    </w:p>
    <w:p w14:paraId="7940E070" w14:textId="16FB4771" w:rsidR="008C2F41" w:rsidRPr="00742B5B" w:rsidRDefault="008C2F41">
      <w:pPr>
        <w:pStyle w:val="af2"/>
        <w:rPr>
          <w:rFonts w:asciiTheme="minorHAnsi" w:hAnsiTheme="minorHAnsi"/>
          <w:lang w:val="hy-AM"/>
        </w:rPr>
      </w:pPr>
    </w:p>
  </w:footnote>
  <w:footnote w:id="29">
    <w:p w14:paraId="7A48E533" w14:textId="77777777" w:rsidR="008C2F41" w:rsidRDefault="008C2F41" w:rsidP="00742B5B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  <w:p w14:paraId="0FD1AB27" w14:textId="7DD54870" w:rsidR="008C2F41" w:rsidRPr="00742B5B" w:rsidRDefault="008C2F41">
      <w:pPr>
        <w:pStyle w:val="af2"/>
        <w:rPr>
          <w:rFonts w:asciiTheme="minorHAnsi" w:hAnsiTheme="minorHAnsi"/>
          <w:lang w:val="hy-AM"/>
        </w:rPr>
      </w:pPr>
    </w:p>
  </w:footnote>
  <w:footnote w:id="30">
    <w:p w14:paraId="5D807A2E" w14:textId="0F2E345D" w:rsidR="008C2F41" w:rsidRPr="00742B5B" w:rsidRDefault="008C2F41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 w:rsidRPr="005D7B02">
        <w:rPr>
          <w:vertAlign w:val="superscript"/>
          <w:lang w:val="hy-AM"/>
        </w:rP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 xml:space="preserve">Սույն կետը հանվում է պայմանագրից, եթե պայմանագիրը չի իրականացվում </w:t>
      </w:r>
      <w:r w:rsidRPr="005D7B02">
        <w:rPr>
          <w:rFonts w:ascii="GHEA Grapalat" w:hAnsi="GHEA Grapalat"/>
          <w:i/>
          <w:sz w:val="16"/>
          <w:lang w:val="hy-AM"/>
        </w:rPr>
        <w:t>ենթակապալի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 xml:space="preserve"> պայմանագիր կնքելու միջոցով:</w:t>
      </w:r>
    </w:p>
  </w:footnote>
  <w:footnote w:id="31">
    <w:p w14:paraId="224427CA" w14:textId="47023627" w:rsidR="008C2F41" w:rsidRPr="00742B5B" w:rsidRDefault="008C2F41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միջոցով:</w:t>
      </w:r>
    </w:p>
  </w:footnote>
  <w:footnote w:id="32">
    <w:p w14:paraId="614ECBE2" w14:textId="77B23518" w:rsidR="008C2F41" w:rsidRPr="00742B5B" w:rsidRDefault="008C2F41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5D7B02">
        <w:rPr>
          <w:rFonts w:ascii="GHEA Grapalat" w:hAnsi="GHEA Grapalat"/>
          <w:i/>
          <w:sz w:val="16"/>
          <w:lang w:val="hy-AM"/>
        </w:rPr>
        <w:t xml:space="preserve">Եթե պայմանագիրը կնքվում է "Գնումների մասին" ՀՀ օրենքի 15-րդ հոդվածի 6-րդ մասի հիման վրա և պայմանագրի գինը չի գերազանցում գնումների բազային միավորի քսանհինգապատիկը, ապա սույն կետը </w:t>
      </w:r>
      <w:r>
        <w:rPr>
          <w:rFonts w:ascii="GHEA Grapalat" w:hAnsi="GHEA Grapalat"/>
          <w:i/>
          <w:sz w:val="16"/>
          <w:lang w:val="hy-AM"/>
        </w:rPr>
        <w:t>խմբագրվում է` վերջինից հանելով 4-րդ նախադասությունը, իսկ 5-</w:t>
      </w:r>
      <w:r w:rsidRPr="005D7B02">
        <w:rPr>
          <w:rFonts w:ascii="GHEA Grapalat" w:hAnsi="GHEA Grapalat"/>
          <w:i/>
          <w:sz w:val="16"/>
          <w:lang w:val="hy-AM"/>
        </w:rPr>
        <w:t>րդ նախադասությունը խմբագրվում է` «, իսկ տուժանքի ձևով ներկայացված որակավորման և պայմանագրի ապահովումների փոխարինման դեպքում նաև նոր ապահովումները» բառերը փոխարինելով «և» բառով:</w:t>
      </w:r>
      <w:r w:rsidRPr="005D7B02">
        <w:rPr>
          <w:rFonts w:ascii="GHEA Grapalat" w:hAnsi="GHEA Grapalat"/>
          <w:lang w:val="hy-AM"/>
        </w:rPr>
        <w:t xml:space="preserve"> </w:t>
      </w:r>
      <w:r w:rsidRPr="005D7B02">
        <w:rPr>
          <w:rFonts w:ascii="GHEA Grapalat" w:hAnsi="GHEA Grapalat"/>
          <w:i/>
          <w:sz w:val="16"/>
          <w:lang w:val="hy-AM"/>
        </w:rPr>
        <w:t>Սույն կետը հանվում է պայմանագրից, եթե պայմանագիրը չի կնքվում "Գնումների մասին" ՀՀ օրենքի 15-րդ հոդվածի 6-րդ մասի հիման վրա: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2A92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7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6"/>
  </w:num>
  <w:num w:numId="12">
    <w:abstractNumId w:val="26"/>
  </w:num>
  <w:num w:numId="13">
    <w:abstractNumId w:val="23"/>
  </w:num>
  <w:num w:numId="14">
    <w:abstractNumId w:val="10"/>
  </w:num>
  <w:num w:numId="15">
    <w:abstractNumId w:val="24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7"/>
  </w:num>
  <w:num w:numId="22">
    <w:abstractNumId w:val="25"/>
  </w:num>
  <w:num w:numId="23">
    <w:abstractNumId w:val="21"/>
  </w:num>
  <w:num w:numId="24">
    <w:abstractNumId w:val="0"/>
  </w:num>
  <w:num w:numId="25">
    <w:abstractNumId w:val="12"/>
  </w:num>
  <w:num w:numId="26">
    <w:abstractNumId w:val="15"/>
  </w:num>
  <w:num w:numId="27">
    <w:abstractNumId w:val="19"/>
  </w:num>
  <w:num w:numId="28">
    <w:abstractNumId w:val="9"/>
  </w:num>
  <w:num w:numId="29">
    <w:abstractNumId w:val="8"/>
  </w:num>
  <w:num w:numId="30">
    <w:abstractNumId w:val="11"/>
  </w:num>
  <w:num w:numId="31">
    <w:abstractNumId w:val="18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ergey Shahnazaryan">
    <w15:presenceInfo w15:providerId="None" w15:userId="Sergey Shahnazar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908"/>
    <w:rsid w:val="00002C23"/>
    <w:rsid w:val="00002C9C"/>
    <w:rsid w:val="000031E3"/>
    <w:rsid w:val="000033BC"/>
    <w:rsid w:val="00003DF0"/>
    <w:rsid w:val="00003DF9"/>
    <w:rsid w:val="000058CF"/>
    <w:rsid w:val="00005D30"/>
    <w:rsid w:val="00006873"/>
    <w:rsid w:val="000076A1"/>
    <w:rsid w:val="0000776B"/>
    <w:rsid w:val="000117CC"/>
    <w:rsid w:val="000122D2"/>
    <w:rsid w:val="00012347"/>
    <w:rsid w:val="00012E2C"/>
    <w:rsid w:val="00013093"/>
    <w:rsid w:val="000132F3"/>
    <w:rsid w:val="00013C24"/>
    <w:rsid w:val="00014775"/>
    <w:rsid w:val="000149F3"/>
    <w:rsid w:val="00015CC3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75BF"/>
    <w:rsid w:val="00030D40"/>
    <w:rsid w:val="00030D6D"/>
    <w:rsid w:val="000312D9"/>
    <w:rsid w:val="000313A6"/>
    <w:rsid w:val="000330A3"/>
    <w:rsid w:val="00033946"/>
    <w:rsid w:val="00033ABD"/>
    <w:rsid w:val="00033B20"/>
    <w:rsid w:val="0003466E"/>
    <w:rsid w:val="00034CED"/>
    <w:rsid w:val="000356CC"/>
    <w:rsid w:val="00037DDE"/>
    <w:rsid w:val="000408D8"/>
    <w:rsid w:val="00042A30"/>
    <w:rsid w:val="0004387F"/>
    <w:rsid w:val="000462E9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EA7"/>
    <w:rsid w:val="00060FB1"/>
    <w:rsid w:val="0006220B"/>
    <w:rsid w:val="0006311D"/>
    <w:rsid w:val="00065C3B"/>
    <w:rsid w:val="000677B2"/>
    <w:rsid w:val="0007004B"/>
    <w:rsid w:val="000704B9"/>
    <w:rsid w:val="00070DBB"/>
    <w:rsid w:val="00071D1C"/>
    <w:rsid w:val="00072497"/>
    <w:rsid w:val="00073430"/>
    <w:rsid w:val="000735B0"/>
    <w:rsid w:val="00073A04"/>
    <w:rsid w:val="00073A09"/>
    <w:rsid w:val="00075997"/>
    <w:rsid w:val="00077062"/>
    <w:rsid w:val="00077A27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4E87"/>
    <w:rsid w:val="00085931"/>
    <w:rsid w:val="00086481"/>
    <w:rsid w:val="000878DB"/>
    <w:rsid w:val="00087A30"/>
    <w:rsid w:val="0009109F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37CE"/>
    <w:rsid w:val="000A5226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641"/>
    <w:rsid w:val="000B7C54"/>
    <w:rsid w:val="000C0396"/>
    <w:rsid w:val="000C062F"/>
    <w:rsid w:val="000C0A9D"/>
    <w:rsid w:val="000C108E"/>
    <w:rsid w:val="000C165F"/>
    <w:rsid w:val="000C36C6"/>
    <w:rsid w:val="000C51A3"/>
    <w:rsid w:val="000C5A09"/>
    <w:rsid w:val="000C6F81"/>
    <w:rsid w:val="000C760E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50A0"/>
    <w:rsid w:val="000D52A5"/>
    <w:rsid w:val="000D5766"/>
    <w:rsid w:val="000D590A"/>
    <w:rsid w:val="000D6A89"/>
    <w:rsid w:val="000D6C21"/>
    <w:rsid w:val="000D701E"/>
    <w:rsid w:val="000D77C1"/>
    <w:rsid w:val="000E08D1"/>
    <w:rsid w:val="000E1C31"/>
    <w:rsid w:val="000E21E6"/>
    <w:rsid w:val="000E22D2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C08"/>
    <w:rsid w:val="000E7612"/>
    <w:rsid w:val="000E79BD"/>
    <w:rsid w:val="000E7C02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5E8"/>
    <w:rsid w:val="000F7AE0"/>
    <w:rsid w:val="0010050E"/>
    <w:rsid w:val="00100688"/>
    <w:rsid w:val="001010E0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07D36"/>
    <w:rsid w:val="00110D13"/>
    <w:rsid w:val="00112726"/>
    <w:rsid w:val="00113F0D"/>
    <w:rsid w:val="00115905"/>
    <w:rsid w:val="001159FA"/>
    <w:rsid w:val="0011611E"/>
    <w:rsid w:val="00116E47"/>
    <w:rsid w:val="00117020"/>
    <w:rsid w:val="00117964"/>
    <w:rsid w:val="00117DAA"/>
    <w:rsid w:val="00120F8A"/>
    <w:rsid w:val="001242C4"/>
    <w:rsid w:val="00124461"/>
    <w:rsid w:val="001276C9"/>
    <w:rsid w:val="00130202"/>
    <w:rsid w:val="001305C6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544"/>
    <w:rsid w:val="0014472E"/>
    <w:rsid w:val="00144F73"/>
    <w:rsid w:val="001458D6"/>
    <w:rsid w:val="00145CC3"/>
    <w:rsid w:val="00146F8D"/>
    <w:rsid w:val="00147CD0"/>
    <w:rsid w:val="00147F14"/>
    <w:rsid w:val="00150CBE"/>
    <w:rsid w:val="001514D1"/>
    <w:rsid w:val="001515DE"/>
    <w:rsid w:val="001516D3"/>
    <w:rsid w:val="00151E1B"/>
    <w:rsid w:val="001522CE"/>
    <w:rsid w:val="00152564"/>
    <w:rsid w:val="00153A85"/>
    <w:rsid w:val="00153C87"/>
    <w:rsid w:val="0015453B"/>
    <w:rsid w:val="001557AE"/>
    <w:rsid w:val="0015583C"/>
    <w:rsid w:val="0015589E"/>
    <w:rsid w:val="00155C35"/>
    <w:rsid w:val="001561A5"/>
    <w:rsid w:val="001561BB"/>
    <w:rsid w:val="001578A1"/>
    <w:rsid w:val="001578D4"/>
    <w:rsid w:val="001600C2"/>
    <w:rsid w:val="001600FF"/>
    <w:rsid w:val="0016055A"/>
    <w:rsid w:val="001609F6"/>
    <w:rsid w:val="00160AE4"/>
    <w:rsid w:val="00160BB4"/>
    <w:rsid w:val="0016111C"/>
    <w:rsid w:val="00161428"/>
    <w:rsid w:val="00161441"/>
    <w:rsid w:val="00161FE4"/>
    <w:rsid w:val="001635B8"/>
    <w:rsid w:val="00164BBC"/>
    <w:rsid w:val="0016519F"/>
    <w:rsid w:val="001657A2"/>
    <w:rsid w:val="001669C1"/>
    <w:rsid w:val="001679A6"/>
    <w:rsid w:val="001724D7"/>
    <w:rsid w:val="00172BD7"/>
    <w:rsid w:val="001732FB"/>
    <w:rsid w:val="00174744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2F3"/>
    <w:rsid w:val="00183004"/>
    <w:rsid w:val="0018301A"/>
    <w:rsid w:val="001830FF"/>
    <w:rsid w:val="00183FEA"/>
    <w:rsid w:val="00184749"/>
    <w:rsid w:val="00184D18"/>
    <w:rsid w:val="00184F17"/>
    <w:rsid w:val="00185684"/>
    <w:rsid w:val="0018591C"/>
    <w:rsid w:val="00185DF9"/>
    <w:rsid w:val="00185FEC"/>
    <w:rsid w:val="00186C1B"/>
    <w:rsid w:val="00191D5F"/>
    <w:rsid w:val="00192606"/>
    <w:rsid w:val="00192A1F"/>
    <w:rsid w:val="001932A7"/>
    <w:rsid w:val="00193871"/>
    <w:rsid w:val="0019419E"/>
    <w:rsid w:val="00194598"/>
    <w:rsid w:val="00194C6E"/>
    <w:rsid w:val="00194DBD"/>
    <w:rsid w:val="00195835"/>
    <w:rsid w:val="00195E9D"/>
    <w:rsid w:val="00195F24"/>
    <w:rsid w:val="00196487"/>
    <w:rsid w:val="001968ED"/>
    <w:rsid w:val="001A0A5F"/>
    <w:rsid w:val="001A1BF1"/>
    <w:rsid w:val="001A23A6"/>
    <w:rsid w:val="001A2579"/>
    <w:rsid w:val="001A2F72"/>
    <w:rsid w:val="001A3FEC"/>
    <w:rsid w:val="001A43A4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57A7"/>
    <w:rsid w:val="001B6FCF"/>
    <w:rsid w:val="001B7698"/>
    <w:rsid w:val="001C07C6"/>
    <w:rsid w:val="001C0849"/>
    <w:rsid w:val="001C0B2D"/>
    <w:rsid w:val="001C302C"/>
    <w:rsid w:val="001C3D83"/>
    <w:rsid w:val="001C3F6C"/>
    <w:rsid w:val="001C6C36"/>
    <w:rsid w:val="001C76F7"/>
    <w:rsid w:val="001C7C1A"/>
    <w:rsid w:val="001D1139"/>
    <w:rsid w:val="001D1D00"/>
    <w:rsid w:val="001D2074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412B"/>
    <w:rsid w:val="001E55B2"/>
    <w:rsid w:val="001E5866"/>
    <w:rsid w:val="001E7733"/>
    <w:rsid w:val="001F0335"/>
    <w:rsid w:val="001F0371"/>
    <w:rsid w:val="001F1DF0"/>
    <w:rsid w:val="001F25A9"/>
    <w:rsid w:val="001F3237"/>
    <w:rsid w:val="001F386B"/>
    <w:rsid w:val="001F5FDE"/>
    <w:rsid w:val="001F6578"/>
    <w:rsid w:val="001F760C"/>
    <w:rsid w:val="001F7800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37E6"/>
    <w:rsid w:val="00213EB8"/>
    <w:rsid w:val="00214533"/>
    <w:rsid w:val="00216417"/>
    <w:rsid w:val="00217530"/>
    <w:rsid w:val="00217710"/>
    <w:rsid w:val="0021795E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52B"/>
    <w:rsid w:val="002330D0"/>
    <w:rsid w:val="0023354E"/>
    <w:rsid w:val="0023571C"/>
    <w:rsid w:val="00236B75"/>
    <w:rsid w:val="0024027D"/>
    <w:rsid w:val="00240289"/>
    <w:rsid w:val="0024041A"/>
    <w:rsid w:val="0024186B"/>
    <w:rsid w:val="0024205E"/>
    <w:rsid w:val="00242553"/>
    <w:rsid w:val="0024433C"/>
    <w:rsid w:val="00244642"/>
    <w:rsid w:val="00244B38"/>
    <w:rsid w:val="00246F46"/>
    <w:rsid w:val="00250215"/>
    <w:rsid w:val="0025145E"/>
    <w:rsid w:val="00251E84"/>
    <w:rsid w:val="002528F7"/>
    <w:rsid w:val="00252C9C"/>
    <w:rsid w:val="002542AE"/>
    <w:rsid w:val="00254A36"/>
    <w:rsid w:val="002559B9"/>
    <w:rsid w:val="00257773"/>
    <w:rsid w:val="00260569"/>
    <w:rsid w:val="00260E64"/>
    <w:rsid w:val="00260EEB"/>
    <w:rsid w:val="00260FA1"/>
    <w:rsid w:val="00261272"/>
    <w:rsid w:val="0026158D"/>
    <w:rsid w:val="00263035"/>
    <w:rsid w:val="00263094"/>
    <w:rsid w:val="00263447"/>
    <w:rsid w:val="00263D72"/>
    <w:rsid w:val="00263E28"/>
    <w:rsid w:val="0026426F"/>
    <w:rsid w:val="0026557B"/>
    <w:rsid w:val="00265A5A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0F4A"/>
    <w:rsid w:val="00281740"/>
    <w:rsid w:val="00281D16"/>
    <w:rsid w:val="00283198"/>
    <w:rsid w:val="00283E26"/>
    <w:rsid w:val="00283F0A"/>
    <w:rsid w:val="002846B1"/>
    <w:rsid w:val="00285376"/>
    <w:rsid w:val="00285D2B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880"/>
    <w:rsid w:val="002A5F5B"/>
    <w:rsid w:val="002A7293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4C1"/>
    <w:rsid w:val="002B5F87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2C6F"/>
    <w:rsid w:val="002C38F4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4481"/>
    <w:rsid w:val="002D4575"/>
    <w:rsid w:val="002D5CF0"/>
    <w:rsid w:val="002D601F"/>
    <w:rsid w:val="002E0768"/>
    <w:rsid w:val="002E0877"/>
    <w:rsid w:val="002E0966"/>
    <w:rsid w:val="002E11D1"/>
    <w:rsid w:val="002E3165"/>
    <w:rsid w:val="002E4305"/>
    <w:rsid w:val="002E530A"/>
    <w:rsid w:val="002E531D"/>
    <w:rsid w:val="002E57FD"/>
    <w:rsid w:val="002E67D3"/>
    <w:rsid w:val="002E7EE1"/>
    <w:rsid w:val="002F10CF"/>
    <w:rsid w:val="002F1AB3"/>
    <w:rsid w:val="002F2AD2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21A1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2510"/>
    <w:rsid w:val="003141B6"/>
    <w:rsid w:val="00316381"/>
    <w:rsid w:val="003169A4"/>
    <w:rsid w:val="003173E0"/>
    <w:rsid w:val="0032071C"/>
    <w:rsid w:val="00321A56"/>
    <w:rsid w:val="00321B20"/>
    <w:rsid w:val="00323B33"/>
    <w:rsid w:val="00324445"/>
    <w:rsid w:val="00325546"/>
    <w:rsid w:val="003257F0"/>
    <w:rsid w:val="003259C5"/>
    <w:rsid w:val="00325CC0"/>
    <w:rsid w:val="00325E65"/>
    <w:rsid w:val="00326507"/>
    <w:rsid w:val="00327436"/>
    <w:rsid w:val="003275D4"/>
    <w:rsid w:val="003278BB"/>
    <w:rsid w:val="003319E2"/>
    <w:rsid w:val="00333314"/>
    <w:rsid w:val="00334564"/>
    <w:rsid w:val="00334B2F"/>
    <w:rsid w:val="0033571F"/>
    <w:rsid w:val="00335C2A"/>
    <w:rsid w:val="00336F9A"/>
    <w:rsid w:val="00340083"/>
    <w:rsid w:val="003414F9"/>
    <w:rsid w:val="0034164E"/>
    <w:rsid w:val="00341A74"/>
    <w:rsid w:val="00341D7A"/>
    <w:rsid w:val="00341ED4"/>
    <w:rsid w:val="003427DF"/>
    <w:rsid w:val="003436A5"/>
    <w:rsid w:val="00344062"/>
    <w:rsid w:val="00345909"/>
    <w:rsid w:val="003468B8"/>
    <w:rsid w:val="00347499"/>
    <w:rsid w:val="0034777A"/>
    <w:rsid w:val="00350018"/>
    <w:rsid w:val="003500D1"/>
    <w:rsid w:val="00350C85"/>
    <w:rsid w:val="00352DB8"/>
    <w:rsid w:val="00353890"/>
    <w:rsid w:val="00355533"/>
    <w:rsid w:val="0035555B"/>
    <w:rsid w:val="003572A0"/>
    <w:rsid w:val="003579C1"/>
    <w:rsid w:val="00357A33"/>
    <w:rsid w:val="00357AA2"/>
    <w:rsid w:val="00357C32"/>
    <w:rsid w:val="00357D48"/>
    <w:rsid w:val="00357E1B"/>
    <w:rsid w:val="003610B1"/>
    <w:rsid w:val="00361308"/>
    <w:rsid w:val="00362238"/>
    <w:rsid w:val="0036230B"/>
    <w:rsid w:val="00362394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1A15"/>
    <w:rsid w:val="00372C2B"/>
    <w:rsid w:val="00372C67"/>
    <w:rsid w:val="00372FAD"/>
    <w:rsid w:val="0037329F"/>
    <w:rsid w:val="003738F3"/>
    <w:rsid w:val="00373EC9"/>
    <w:rsid w:val="003755FD"/>
    <w:rsid w:val="00375AC9"/>
    <w:rsid w:val="00375D38"/>
    <w:rsid w:val="00375FD2"/>
    <w:rsid w:val="003760B7"/>
    <w:rsid w:val="0037615C"/>
    <w:rsid w:val="00376D5B"/>
    <w:rsid w:val="00380721"/>
    <w:rsid w:val="00381658"/>
    <w:rsid w:val="0038317B"/>
    <w:rsid w:val="00383A89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2695"/>
    <w:rsid w:val="00392B56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1B3"/>
    <w:rsid w:val="003A7A32"/>
    <w:rsid w:val="003A7FC7"/>
    <w:rsid w:val="003B0939"/>
    <w:rsid w:val="003B0D6E"/>
    <w:rsid w:val="003B1FC0"/>
    <w:rsid w:val="003B392D"/>
    <w:rsid w:val="003B3A13"/>
    <w:rsid w:val="003B4A74"/>
    <w:rsid w:val="003B5430"/>
    <w:rsid w:val="003B585C"/>
    <w:rsid w:val="003B5AE9"/>
    <w:rsid w:val="003B60D5"/>
    <w:rsid w:val="003B6791"/>
    <w:rsid w:val="003B681E"/>
    <w:rsid w:val="003B7086"/>
    <w:rsid w:val="003B7D9D"/>
    <w:rsid w:val="003C0674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BB7"/>
    <w:rsid w:val="003D1CF4"/>
    <w:rsid w:val="003D1FE3"/>
    <w:rsid w:val="003D2C36"/>
    <w:rsid w:val="003D39F7"/>
    <w:rsid w:val="003D4374"/>
    <w:rsid w:val="003D56A5"/>
    <w:rsid w:val="003D5E7F"/>
    <w:rsid w:val="003D6DCF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2C3B"/>
    <w:rsid w:val="003E316E"/>
    <w:rsid w:val="003E3996"/>
    <w:rsid w:val="003E3B26"/>
    <w:rsid w:val="003E3FD0"/>
    <w:rsid w:val="003E4184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73D"/>
    <w:rsid w:val="003F6CF8"/>
    <w:rsid w:val="003F79B4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652"/>
    <w:rsid w:val="004068F5"/>
    <w:rsid w:val="00406C77"/>
    <w:rsid w:val="004072C8"/>
    <w:rsid w:val="0040761D"/>
    <w:rsid w:val="004076DD"/>
    <w:rsid w:val="0040799E"/>
    <w:rsid w:val="00407F37"/>
    <w:rsid w:val="004107A0"/>
    <w:rsid w:val="00410869"/>
    <w:rsid w:val="00410B68"/>
    <w:rsid w:val="00410FAF"/>
    <w:rsid w:val="004110AC"/>
    <w:rsid w:val="00411D9D"/>
    <w:rsid w:val="00412D6A"/>
    <w:rsid w:val="004134BB"/>
    <w:rsid w:val="004136CF"/>
    <w:rsid w:val="00413A8A"/>
    <w:rsid w:val="00415953"/>
    <w:rsid w:val="00416F1E"/>
    <w:rsid w:val="00417553"/>
    <w:rsid w:val="004175B6"/>
    <w:rsid w:val="0042084B"/>
    <w:rsid w:val="00424EFE"/>
    <w:rsid w:val="00425F49"/>
    <w:rsid w:val="00427EAA"/>
    <w:rsid w:val="004303CA"/>
    <w:rsid w:val="004306D6"/>
    <w:rsid w:val="00431998"/>
    <w:rsid w:val="004320F2"/>
    <w:rsid w:val="00433F39"/>
    <w:rsid w:val="00434D1C"/>
    <w:rsid w:val="0043558D"/>
    <w:rsid w:val="004361D6"/>
    <w:rsid w:val="0043641B"/>
    <w:rsid w:val="004367D4"/>
    <w:rsid w:val="00436DA1"/>
    <w:rsid w:val="00436DF8"/>
    <w:rsid w:val="00437CDB"/>
    <w:rsid w:val="00440390"/>
    <w:rsid w:val="00441C20"/>
    <w:rsid w:val="00441CC1"/>
    <w:rsid w:val="00441D04"/>
    <w:rsid w:val="00443208"/>
    <w:rsid w:val="00443B7A"/>
    <w:rsid w:val="00444069"/>
    <w:rsid w:val="00444EBF"/>
    <w:rsid w:val="004454D8"/>
    <w:rsid w:val="0044556F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5D7"/>
    <w:rsid w:val="00460CA5"/>
    <w:rsid w:val="00460FF1"/>
    <w:rsid w:val="004613D6"/>
    <w:rsid w:val="0046188C"/>
    <w:rsid w:val="00463606"/>
    <w:rsid w:val="004636DA"/>
    <w:rsid w:val="00463808"/>
    <w:rsid w:val="00463B0B"/>
    <w:rsid w:val="00463EDD"/>
    <w:rsid w:val="0046481A"/>
    <w:rsid w:val="004648BD"/>
    <w:rsid w:val="00464BB8"/>
    <w:rsid w:val="00464D3A"/>
    <w:rsid w:val="00464DA7"/>
    <w:rsid w:val="0046522E"/>
    <w:rsid w:val="004654B8"/>
    <w:rsid w:val="0046586E"/>
    <w:rsid w:val="00466714"/>
    <w:rsid w:val="00466BE6"/>
    <w:rsid w:val="004672FC"/>
    <w:rsid w:val="004678A5"/>
    <w:rsid w:val="00467B47"/>
    <w:rsid w:val="0047117B"/>
    <w:rsid w:val="00471624"/>
    <w:rsid w:val="00471867"/>
    <w:rsid w:val="004722BC"/>
    <w:rsid w:val="00472963"/>
    <w:rsid w:val="00472E68"/>
    <w:rsid w:val="00473CF5"/>
    <w:rsid w:val="004749BD"/>
    <w:rsid w:val="00474C96"/>
    <w:rsid w:val="00475591"/>
    <w:rsid w:val="0047619C"/>
    <w:rsid w:val="00476579"/>
    <w:rsid w:val="00476A47"/>
    <w:rsid w:val="004772F9"/>
    <w:rsid w:val="00480162"/>
    <w:rsid w:val="004813B3"/>
    <w:rsid w:val="004832A7"/>
    <w:rsid w:val="00483944"/>
    <w:rsid w:val="004840DB"/>
    <w:rsid w:val="0048419C"/>
    <w:rsid w:val="00484FED"/>
    <w:rsid w:val="004859E2"/>
    <w:rsid w:val="00485BCE"/>
    <w:rsid w:val="004863E1"/>
    <w:rsid w:val="00486B55"/>
    <w:rsid w:val="004874EC"/>
    <w:rsid w:val="00487F26"/>
    <w:rsid w:val="0049223B"/>
    <w:rsid w:val="004929E4"/>
    <w:rsid w:val="00493AF9"/>
    <w:rsid w:val="00496062"/>
    <w:rsid w:val="00496E18"/>
    <w:rsid w:val="004974D8"/>
    <w:rsid w:val="004A1734"/>
    <w:rsid w:val="004A1C5D"/>
    <w:rsid w:val="004A1CC7"/>
    <w:rsid w:val="004A3051"/>
    <w:rsid w:val="004A5D42"/>
    <w:rsid w:val="004A712A"/>
    <w:rsid w:val="004A7722"/>
    <w:rsid w:val="004B2363"/>
    <w:rsid w:val="004B28E1"/>
    <w:rsid w:val="004B2F56"/>
    <w:rsid w:val="004B383E"/>
    <w:rsid w:val="004B4580"/>
    <w:rsid w:val="004B5522"/>
    <w:rsid w:val="004B5AF3"/>
    <w:rsid w:val="004B61C2"/>
    <w:rsid w:val="004B63F4"/>
    <w:rsid w:val="004B6D52"/>
    <w:rsid w:val="004B7B69"/>
    <w:rsid w:val="004B7C9F"/>
    <w:rsid w:val="004C090C"/>
    <w:rsid w:val="004C1544"/>
    <w:rsid w:val="004C17D2"/>
    <w:rsid w:val="004C1D9B"/>
    <w:rsid w:val="004C217A"/>
    <w:rsid w:val="004C35CD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57A"/>
    <w:rsid w:val="004D5671"/>
    <w:rsid w:val="004D5D9B"/>
    <w:rsid w:val="004D6073"/>
    <w:rsid w:val="004D640E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649B"/>
    <w:rsid w:val="004E6A12"/>
    <w:rsid w:val="004E6E9A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5648"/>
    <w:rsid w:val="004F5ED2"/>
    <w:rsid w:val="004F78EF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C42"/>
    <w:rsid w:val="00511D8D"/>
    <w:rsid w:val="00512292"/>
    <w:rsid w:val="0051283A"/>
    <w:rsid w:val="00512D1F"/>
    <w:rsid w:val="0051341E"/>
    <w:rsid w:val="00513C9C"/>
    <w:rsid w:val="00514598"/>
    <w:rsid w:val="00514B2A"/>
    <w:rsid w:val="0051520A"/>
    <w:rsid w:val="005162B1"/>
    <w:rsid w:val="005167C7"/>
    <w:rsid w:val="00516DDC"/>
    <w:rsid w:val="005170DF"/>
    <w:rsid w:val="005170F3"/>
    <w:rsid w:val="00520BDB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39D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99F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1822"/>
    <w:rsid w:val="005422AF"/>
    <w:rsid w:val="00542491"/>
    <w:rsid w:val="00542A7A"/>
    <w:rsid w:val="00543250"/>
    <w:rsid w:val="00543262"/>
    <w:rsid w:val="00544728"/>
    <w:rsid w:val="005457B4"/>
    <w:rsid w:val="00545BDE"/>
    <w:rsid w:val="00545F4E"/>
    <w:rsid w:val="0054752B"/>
    <w:rsid w:val="00551E52"/>
    <w:rsid w:val="005525A4"/>
    <w:rsid w:val="00552D6E"/>
    <w:rsid w:val="00553DFD"/>
    <w:rsid w:val="00553F8C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200"/>
    <w:rsid w:val="00565307"/>
    <w:rsid w:val="0056625A"/>
    <w:rsid w:val="00567040"/>
    <w:rsid w:val="005670AA"/>
    <w:rsid w:val="005706F5"/>
    <w:rsid w:val="005716B8"/>
    <w:rsid w:val="00571702"/>
    <w:rsid w:val="00571F29"/>
    <w:rsid w:val="00573551"/>
    <w:rsid w:val="005739AB"/>
    <w:rsid w:val="005754F7"/>
    <w:rsid w:val="0057568F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3E2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6EF8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2A18"/>
    <w:rsid w:val="005C4375"/>
    <w:rsid w:val="005C4C12"/>
    <w:rsid w:val="005C6159"/>
    <w:rsid w:val="005C6543"/>
    <w:rsid w:val="005D00A5"/>
    <w:rsid w:val="005D00D6"/>
    <w:rsid w:val="005D07B2"/>
    <w:rsid w:val="005D0D93"/>
    <w:rsid w:val="005D0EFA"/>
    <w:rsid w:val="005D1A14"/>
    <w:rsid w:val="005D26DF"/>
    <w:rsid w:val="005D2EDB"/>
    <w:rsid w:val="005D30FC"/>
    <w:rsid w:val="005D3674"/>
    <w:rsid w:val="005D4D30"/>
    <w:rsid w:val="005D4D37"/>
    <w:rsid w:val="005D5D7D"/>
    <w:rsid w:val="005D6138"/>
    <w:rsid w:val="005D71EF"/>
    <w:rsid w:val="005D7469"/>
    <w:rsid w:val="005D7B02"/>
    <w:rsid w:val="005E0217"/>
    <w:rsid w:val="005E0E50"/>
    <w:rsid w:val="005E1F72"/>
    <w:rsid w:val="005E24FD"/>
    <w:rsid w:val="005E2581"/>
    <w:rsid w:val="005E2C51"/>
    <w:rsid w:val="005E2F4D"/>
    <w:rsid w:val="005E2FA5"/>
    <w:rsid w:val="005E3097"/>
    <w:rsid w:val="005E3501"/>
    <w:rsid w:val="005E3FC4"/>
    <w:rsid w:val="005E4732"/>
    <w:rsid w:val="005E4B61"/>
    <w:rsid w:val="005E4C8D"/>
    <w:rsid w:val="005E573E"/>
    <w:rsid w:val="005E6606"/>
    <w:rsid w:val="005E6D42"/>
    <w:rsid w:val="005E79C4"/>
    <w:rsid w:val="005F05D5"/>
    <w:rsid w:val="005F1793"/>
    <w:rsid w:val="005F1B96"/>
    <w:rsid w:val="005F1DBB"/>
    <w:rsid w:val="005F1F95"/>
    <w:rsid w:val="005F35FC"/>
    <w:rsid w:val="005F3A35"/>
    <w:rsid w:val="005F425D"/>
    <w:rsid w:val="005F53F2"/>
    <w:rsid w:val="005F7C1D"/>
    <w:rsid w:val="00600DD3"/>
    <w:rsid w:val="00601F5B"/>
    <w:rsid w:val="006030D7"/>
    <w:rsid w:val="0060505A"/>
    <w:rsid w:val="0060526C"/>
    <w:rsid w:val="00606328"/>
    <w:rsid w:val="0060652B"/>
    <w:rsid w:val="00606683"/>
    <w:rsid w:val="00606B84"/>
    <w:rsid w:val="0060715C"/>
    <w:rsid w:val="006113B3"/>
    <w:rsid w:val="006124A7"/>
    <w:rsid w:val="0061316B"/>
    <w:rsid w:val="0061458A"/>
    <w:rsid w:val="00614934"/>
    <w:rsid w:val="00615570"/>
    <w:rsid w:val="006158AD"/>
    <w:rsid w:val="00616808"/>
    <w:rsid w:val="00616976"/>
    <w:rsid w:val="006175DC"/>
    <w:rsid w:val="00617828"/>
    <w:rsid w:val="00617A6E"/>
    <w:rsid w:val="00620934"/>
    <w:rsid w:val="00620AB7"/>
    <w:rsid w:val="00621350"/>
    <w:rsid w:val="00621D3B"/>
    <w:rsid w:val="00621FDC"/>
    <w:rsid w:val="00622B4B"/>
    <w:rsid w:val="006237BD"/>
    <w:rsid w:val="00623998"/>
    <w:rsid w:val="00624D21"/>
    <w:rsid w:val="00627101"/>
    <w:rsid w:val="0062728A"/>
    <w:rsid w:val="00627E00"/>
    <w:rsid w:val="00627FA5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DAB"/>
    <w:rsid w:val="0064033D"/>
    <w:rsid w:val="00641AD5"/>
    <w:rsid w:val="00642EFE"/>
    <w:rsid w:val="00644CE2"/>
    <w:rsid w:val="00645E1D"/>
    <w:rsid w:val="00647B5C"/>
    <w:rsid w:val="00650073"/>
    <w:rsid w:val="00650458"/>
    <w:rsid w:val="006505D2"/>
    <w:rsid w:val="00651408"/>
    <w:rsid w:val="00651E02"/>
    <w:rsid w:val="006521E5"/>
    <w:rsid w:val="00653219"/>
    <w:rsid w:val="00653DBE"/>
    <w:rsid w:val="00654ADD"/>
    <w:rsid w:val="00654D3D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C68"/>
    <w:rsid w:val="006657A3"/>
    <w:rsid w:val="006657EE"/>
    <w:rsid w:val="00667A56"/>
    <w:rsid w:val="0067102D"/>
    <w:rsid w:val="00671A82"/>
    <w:rsid w:val="0067229B"/>
    <w:rsid w:val="0067525E"/>
    <w:rsid w:val="0067579A"/>
    <w:rsid w:val="00676178"/>
    <w:rsid w:val="00677658"/>
    <w:rsid w:val="00677C72"/>
    <w:rsid w:val="006818C6"/>
    <w:rsid w:val="00685689"/>
    <w:rsid w:val="00685962"/>
    <w:rsid w:val="00685A30"/>
    <w:rsid w:val="00685C48"/>
    <w:rsid w:val="00691009"/>
    <w:rsid w:val="006912BB"/>
    <w:rsid w:val="00691821"/>
    <w:rsid w:val="00692C09"/>
    <w:rsid w:val="00692FA3"/>
    <w:rsid w:val="00693C4E"/>
    <w:rsid w:val="006953B6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D19"/>
    <w:rsid w:val="006A76FD"/>
    <w:rsid w:val="006A79CD"/>
    <w:rsid w:val="006B0116"/>
    <w:rsid w:val="006B0566"/>
    <w:rsid w:val="006B19F7"/>
    <w:rsid w:val="006B25B2"/>
    <w:rsid w:val="006B2824"/>
    <w:rsid w:val="006B2F02"/>
    <w:rsid w:val="006B3E66"/>
    <w:rsid w:val="006B4238"/>
    <w:rsid w:val="006B42B0"/>
    <w:rsid w:val="006B5588"/>
    <w:rsid w:val="006B572D"/>
    <w:rsid w:val="006B5849"/>
    <w:rsid w:val="006B6951"/>
    <w:rsid w:val="006B739E"/>
    <w:rsid w:val="006B7A24"/>
    <w:rsid w:val="006B7F1F"/>
    <w:rsid w:val="006C08B6"/>
    <w:rsid w:val="006C1293"/>
    <w:rsid w:val="006C12EC"/>
    <w:rsid w:val="006C135E"/>
    <w:rsid w:val="006C1D25"/>
    <w:rsid w:val="006C3115"/>
    <w:rsid w:val="006C3873"/>
    <w:rsid w:val="006C3909"/>
    <w:rsid w:val="006C47F0"/>
    <w:rsid w:val="006C4836"/>
    <w:rsid w:val="006C679A"/>
    <w:rsid w:val="006C778B"/>
    <w:rsid w:val="006C7B6E"/>
    <w:rsid w:val="006C7FE2"/>
    <w:rsid w:val="006D0B02"/>
    <w:rsid w:val="006D0D29"/>
    <w:rsid w:val="006D0D6F"/>
    <w:rsid w:val="006D1826"/>
    <w:rsid w:val="006D197A"/>
    <w:rsid w:val="006D1B3B"/>
    <w:rsid w:val="006D1BA0"/>
    <w:rsid w:val="006D3406"/>
    <w:rsid w:val="006D3D3F"/>
    <w:rsid w:val="006D4E1D"/>
    <w:rsid w:val="006D5516"/>
    <w:rsid w:val="006D5CF8"/>
    <w:rsid w:val="006D5E0B"/>
    <w:rsid w:val="006D6150"/>
    <w:rsid w:val="006E0F22"/>
    <w:rsid w:val="006E2003"/>
    <w:rsid w:val="006E35A0"/>
    <w:rsid w:val="006E35C3"/>
    <w:rsid w:val="006E3999"/>
    <w:rsid w:val="006E4901"/>
    <w:rsid w:val="006E49D7"/>
    <w:rsid w:val="006E625F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1AAD"/>
    <w:rsid w:val="006F246F"/>
    <w:rsid w:val="006F2817"/>
    <w:rsid w:val="006F2C8F"/>
    <w:rsid w:val="006F3372"/>
    <w:rsid w:val="006F3B78"/>
    <w:rsid w:val="006F3F15"/>
    <w:rsid w:val="006F49AA"/>
    <w:rsid w:val="006F4BFE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48A8"/>
    <w:rsid w:val="00705492"/>
    <w:rsid w:val="00705706"/>
    <w:rsid w:val="0070731F"/>
    <w:rsid w:val="00707B86"/>
    <w:rsid w:val="00712311"/>
    <w:rsid w:val="00712DB8"/>
    <w:rsid w:val="007131F4"/>
    <w:rsid w:val="0071362A"/>
    <w:rsid w:val="00713B27"/>
    <w:rsid w:val="00714C96"/>
    <w:rsid w:val="007154FC"/>
    <w:rsid w:val="0071687B"/>
    <w:rsid w:val="0071689A"/>
    <w:rsid w:val="00716F47"/>
    <w:rsid w:val="00717204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7E0"/>
    <w:rsid w:val="0073189A"/>
    <w:rsid w:val="00731BD1"/>
    <w:rsid w:val="00731D26"/>
    <w:rsid w:val="0073350E"/>
    <w:rsid w:val="0073446D"/>
    <w:rsid w:val="00735365"/>
    <w:rsid w:val="007367D4"/>
    <w:rsid w:val="00736A43"/>
    <w:rsid w:val="00737986"/>
    <w:rsid w:val="00737B2F"/>
    <w:rsid w:val="00737D93"/>
    <w:rsid w:val="00740919"/>
    <w:rsid w:val="0074145B"/>
    <w:rsid w:val="00741F8D"/>
    <w:rsid w:val="00742B5B"/>
    <w:rsid w:val="007431AB"/>
    <w:rsid w:val="0074334C"/>
    <w:rsid w:val="00744742"/>
    <w:rsid w:val="00744D01"/>
    <w:rsid w:val="00745561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652B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5C2"/>
    <w:rsid w:val="0077364F"/>
    <w:rsid w:val="00774C67"/>
    <w:rsid w:val="0077504D"/>
    <w:rsid w:val="007758EB"/>
    <w:rsid w:val="007760A5"/>
    <w:rsid w:val="00776E6C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30CD"/>
    <w:rsid w:val="00793108"/>
    <w:rsid w:val="00793E8B"/>
    <w:rsid w:val="00794157"/>
    <w:rsid w:val="007942E8"/>
    <w:rsid w:val="00794790"/>
    <w:rsid w:val="00794CDD"/>
    <w:rsid w:val="0079574B"/>
    <w:rsid w:val="00796076"/>
    <w:rsid w:val="007961A6"/>
    <w:rsid w:val="007968A3"/>
    <w:rsid w:val="0079727E"/>
    <w:rsid w:val="007A01D7"/>
    <w:rsid w:val="007A0BB9"/>
    <w:rsid w:val="007A16FB"/>
    <w:rsid w:val="007A2020"/>
    <w:rsid w:val="007A2E03"/>
    <w:rsid w:val="007A2E3D"/>
    <w:rsid w:val="007A2FC9"/>
    <w:rsid w:val="007A3EE6"/>
    <w:rsid w:val="007A3F75"/>
    <w:rsid w:val="007A4AF6"/>
    <w:rsid w:val="007A4BB9"/>
    <w:rsid w:val="007A5810"/>
    <w:rsid w:val="007A5E2D"/>
    <w:rsid w:val="007A7DEB"/>
    <w:rsid w:val="007B188A"/>
    <w:rsid w:val="007B207A"/>
    <w:rsid w:val="007B25C1"/>
    <w:rsid w:val="007B36E4"/>
    <w:rsid w:val="007B3D9D"/>
    <w:rsid w:val="007B5542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927"/>
    <w:rsid w:val="007D0990"/>
    <w:rsid w:val="007D0C96"/>
    <w:rsid w:val="007D1213"/>
    <w:rsid w:val="007D12B1"/>
    <w:rsid w:val="007D13EE"/>
    <w:rsid w:val="007D19D1"/>
    <w:rsid w:val="007D2B56"/>
    <w:rsid w:val="007D3E45"/>
    <w:rsid w:val="007D4017"/>
    <w:rsid w:val="007D4F46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F20"/>
    <w:rsid w:val="007E3AEE"/>
    <w:rsid w:val="007E46FE"/>
    <w:rsid w:val="007E6804"/>
    <w:rsid w:val="007E6E01"/>
    <w:rsid w:val="007E70F5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437A"/>
    <w:rsid w:val="00805DEA"/>
    <w:rsid w:val="008061D6"/>
    <w:rsid w:val="008069F0"/>
    <w:rsid w:val="00807178"/>
    <w:rsid w:val="0080763E"/>
    <w:rsid w:val="00807F1E"/>
    <w:rsid w:val="00807F3B"/>
    <w:rsid w:val="00807F3D"/>
    <w:rsid w:val="00807F72"/>
    <w:rsid w:val="008105B4"/>
    <w:rsid w:val="00811D16"/>
    <w:rsid w:val="00812744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2EC4"/>
    <w:rsid w:val="008434D5"/>
    <w:rsid w:val="008435A4"/>
    <w:rsid w:val="008435DB"/>
    <w:rsid w:val="00843892"/>
    <w:rsid w:val="00844434"/>
    <w:rsid w:val="00845AA5"/>
    <w:rsid w:val="00846CD1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D9D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55D"/>
    <w:rsid w:val="00871E55"/>
    <w:rsid w:val="0087341E"/>
    <w:rsid w:val="0087360C"/>
    <w:rsid w:val="00873E83"/>
    <w:rsid w:val="00873FE9"/>
    <w:rsid w:val="008743F2"/>
    <w:rsid w:val="008747C6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822"/>
    <w:rsid w:val="00884CA1"/>
    <w:rsid w:val="00886035"/>
    <w:rsid w:val="00886AA6"/>
    <w:rsid w:val="00886EFE"/>
    <w:rsid w:val="008870AF"/>
    <w:rsid w:val="00887807"/>
    <w:rsid w:val="008916DE"/>
    <w:rsid w:val="008920F8"/>
    <w:rsid w:val="0089384E"/>
    <w:rsid w:val="00896212"/>
    <w:rsid w:val="0089622B"/>
    <w:rsid w:val="00896A13"/>
    <w:rsid w:val="008A0AF2"/>
    <w:rsid w:val="008A120F"/>
    <w:rsid w:val="008A15D4"/>
    <w:rsid w:val="008A1E8D"/>
    <w:rsid w:val="008A24FA"/>
    <w:rsid w:val="008A2FF1"/>
    <w:rsid w:val="008A345D"/>
    <w:rsid w:val="008A3652"/>
    <w:rsid w:val="008A3C43"/>
    <w:rsid w:val="008A403C"/>
    <w:rsid w:val="008A474E"/>
    <w:rsid w:val="008A4DA3"/>
    <w:rsid w:val="008A56AD"/>
    <w:rsid w:val="008A5CEA"/>
    <w:rsid w:val="008A73D0"/>
    <w:rsid w:val="008A7905"/>
    <w:rsid w:val="008B12AF"/>
    <w:rsid w:val="008B1605"/>
    <w:rsid w:val="008B1B4F"/>
    <w:rsid w:val="008B4DB1"/>
    <w:rsid w:val="008B4FDA"/>
    <w:rsid w:val="008B54CB"/>
    <w:rsid w:val="008B5A23"/>
    <w:rsid w:val="008B73CD"/>
    <w:rsid w:val="008C0E12"/>
    <w:rsid w:val="008C17DA"/>
    <w:rsid w:val="008C2F41"/>
    <w:rsid w:val="008C343E"/>
    <w:rsid w:val="008C353D"/>
    <w:rsid w:val="008C417C"/>
    <w:rsid w:val="008C4E91"/>
    <w:rsid w:val="008C5FC1"/>
    <w:rsid w:val="008C6995"/>
    <w:rsid w:val="008C6A78"/>
    <w:rsid w:val="008C750C"/>
    <w:rsid w:val="008C7692"/>
    <w:rsid w:val="008D0121"/>
    <w:rsid w:val="008D0FB6"/>
    <w:rsid w:val="008D11AA"/>
    <w:rsid w:val="008D294A"/>
    <w:rsid w:val="008D2B99"/>
    <w:rsid w:val="008D3C71"/>
    <w:rsid w:val="008D3D10"/>
    <w:rsid w:val="008D47F6"/>
    <w:rsid w:val="008D493D"/>
    <w:rsid w:val="008D5016"/>
    <w:rsid w:val="008D5704"/>
    <w:rsid w:val="008D5EE7"/>
    <w:rsid w:val="008D6C6C"/>
    <w:rsid w:val="008D6EF8"/>
    <w:rsid w:val="008D77B2"/>
    <w:rsid w:val="008D7FF8"/>
    <w:rsid w:val="008E00F2"/>
    <w:rsid w:val="008E1FEB"/>
    <w:rsid w:val="008E24DC"/>
    <w:rsid w:val="008E3548"/>
    <w:rsid w:val="008E3574"/>
    <w:rsid w:val="008E38E6"/>
    <w:rsid w:val="008E3B1B"/>
    <w:rsid w:val="008E4010"/>
    <w:rsid w:val="008E43BF"/>
    <w:rsid w:val="008E4477"/>
    <w:rsid w:val="008E5B7C"/>
    <w:rsid w:val="008E5C09"/>
    <w:rsid w:val="008E60B3"/>
    <w:rsid w:val="008F13BF"/>
    <w:rsid w:val="008F2365"/>
    <w:rsid w:val="008F2B76"/>
    <w:rsid w:val="008F4AFC"/>
    <w:rsid w:val="008F527F"/>
    <w:rsid w:val="008F6B74"/>
    <w:rsid w:val="00900242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5B6"/>
    <w:rsid w:val="00906D65"/>
    <w:rsid w:val="00907AC4"/>
    <w:rsid w:val="0091042F"/>
    <w:rsid w:val="0091064F"/>
    <w:rsid w:val="00910F71"/>
    <w:rsid w:val="009111E6"/>
    <w:rsid w:val="009114A5"/>
    <w:rsid w:val="009123CA"/>
    <w:rsid w:val="009138AD"/>
    <w:rsid w:val="00915104"/>
    <w:rsid w:val="00915337"/>
    <w:rsid w:val="009154CF"/>
    <w:rsid w:val="0091590A"/>
    <w:rsid w:val="009160C2"/>
    <w:rsid w:val="00916A53"/>
    <w:rsid w:val="00916EDA"/>
    <w:rsid w:val="00917234"/>
    <w:rsid w:val="0091775C"/>
    <w:rsid w:val="00917FAA"/>
    <w:rsid w:val="00920009"/>
    <w:rsid w:val="00922306"/>
    <w:rsid w:val="009229DF"/>
    <w:rsid w:val="009250FE"/>
    <w:rsid w:val="00926875"/>
    <w:rsid w:val="00931A1F"/>
    <w:rsid w:val="009334DB"/>
    <w:rsid w:val="0093358F"/>
    <w:rsid w:val="009335A0"/>
    <w:rsid w:val="0093460D"/>
    <w:rsid w:val="00934B33"/>
    <w:rsid w:val="00935003"/>
    <w:rsid w:val="009354D8"/>
    <w:rsid w:val="00935E09"/>
    <w:rsid w:val="00936000"/>
    <w:rsid w:val="009365B5"/>
    <w:rsid w:val="0093713C"/>
    <w:rsid w:val="009374A0"/>
    <w:rsid w:val="00937B6A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2437"/>
    <w:rsid w:val="0095281A"/>
    <w:rsid w:val="00953F12"/>
    <w:rsid w:val="009542E7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5FF7"/>
    <w:rsid w:val="009666E0"/>
    <w:rsid w:val="00971CAE"/>
    <w:rsid w:val="009724A5"/>
    <w:rsid w:val="00972668"/>
    <w:rsid w:val="009732B6"/>
    <w:rsid w:val="00973601"/>
    <w:rsid w:val="0097362A"/>
    <w:rsid w:val="00973BAB"/>
    <w:rsid w:val="00973FB1"/>
    <w:rsid w:val="009746C2"/>
    <w:rsid w:val="009750D7"/>
    <w:rsid w:val="00975F7D"/>
    <w:rsid w:val="00975F7E"/>
    <w:rsid w:val="009771B9"/>
    <w:rsid w:val="009775DB"/>
    <w:rsid w:val="00977974"/>
    <w:rsid w:val="009813C4"/>
    <w:rsid w:val="00981540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AFB"/>
    <w:rsid w:val="00993B84"/>
    <w:rsid w:val="00994A77"/>
    <w:rsid w:val="00995045"/>
    <w:rsid w:val="00995499"/>
    <w:rsid w:val="0099619B"/>
    <w:rsid w:val="00996C19"/>
    <w:rsid w:val="00997050"/>
    <w:rsid w:val="009972FA"/>
    <w:rsid w:val="00997686"/>
    <w:rsid w:val="009A05AC"/>
    <w:rsid w:val="009A171D"/>
    <w:rsid w:val="009A1B95"/>
    <w:rsid w:val="009A2FDE"/>
    <w:rsid w:val="009A30B4"/>
    <w:rsid w:val="009A5190"/>
    <w:rsid w:val="009A73D5"/>
    <w:rsid w:val="009A7574"/>
    <w:rsid w:val="009A796C"/>
    <w:rsid w:val="009A7E8F"/>
    <w:rsid w:val="009B0273"/>
    <w:rsid w:val="009B0824"/>
    <w:rsid w:val="009B0BB5"/>
    <w:rsid w:val="009B0DA1"/>
    <w:rsid w:val="009B2B24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5F34"/>
    <w:rsid w:val="009C6103"/>
    <w:rsid w:val="009C6D88"/>
    <w:rsid w:val="009C798B"/>
    <w:rsid w:val="009C7D76"/>
    <w:rsid w:val="009C7DD3"/>
    <w:rsid w:val="009D03A4"/>
    <w:rsid w:val="009D158E"/>
    <w:rsid w:val="009D1F2B"/>
    <w:rsid w:val="009D2415"/>
    <w:rsid w:val="009D2800"/>
    <w:rsid w:val="009D352B"/>
    <w:rsid w:val="009D3747"/>
    <w:rsid w:val="009D47AF"/>
    <w:rsid w:val="009D5B52"/>
    <w:rsid w:val="009D64FE"/>
    <w:rsid w:val="009D6D1A"/>
    <w:rsid w:val="009D78BC"/>
    <w:rsid w:val="009E1525"/>
    <w:rsid w:val="009E1915"/>
    <w:rsid w:val="009E19C7"/>
    <w:rsid w:val="009E2620"/>
    <w:rsid w:val="009E27FC"/>
    <w:rsid w:val="009E35C5"/>
    <w:rsid w:val="009E38B9"/>
    <w:rsid w:val="009E45F3"/>
    <w:rsid w:val="009E4A0F"/>
    <w:rsid w:val="009E4B3C"/>
    <w:rsid w:val="009E7100"/>
    <w:rsid w:val="009F0660"/>
    <w:rsid w:val="009F06BA"/>
    <w:rsid w:val="009F18D0"/>
    <w:rsid w:val="009F19B3"/>
    <w:rsid w:val="009F1FF7"/>
    <w:rsid w:val="009F337A"/>
    <w:rsid w:val="009F442F"/>
    <w:rsid w:val="009F4638"/>
    <w:rsid w:val="009F5C16"/>
    <w:rsid w:val="009F5D9B"/>
    <w:rsid w:val="009F64A7"/>
    <w:rsid w:val="009F7683"/>
    <w:rsid w:val="009F7C54"/>
    <w:rsid w:val="009F7D78"/>
    <w:rsid w:val="00A00BCA"/>
    <w:rsid w:val="00A00E74"/>
    <w:rsid w:val="00A0285A"/>
    <w:rsid w:val="00A031B8"/>
    <w:rsid w:val="00A038AD"/>
    <w:rsid w:val="00A04DB0"/>
    <w:rsid w:val="00A05356"/>
    <w:rsid w:val="00A06D97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992"/>
    <w:rsid w:val="00A14ED9"/>
    <w:rsid w:val="00A150A9"/>
    <w:rsid w:val="00A1623D"/>
    <w:rsid w:val="00A16BE7"/>
    <w:rsid w:val="00A20B69"/>
    <w:rsid w:val="00A222D7"/>
    <w:rsid w:val="00A22548"/>
    <w:rsid w:val="00A22EB5"/>
    <w:rsid w:val="00A24827"/>
    <w:rsid w:val="00A249DB"/>
    <w:rsid w:val="00A24F80"/>
    <w:rsid w:val="00A27FAF"/>
    <w:rsid w:val="00A3062D"/>
    <w:rsid w:val="00A30B3F"/>
    <w:rsid w:val="00A31A12"/>
    <w:rsid w:val="00A31F51"/>
    <w:rsid w:val="00A3284C"/>
    <w:rsid w:val="00A34587"/>
    <w:rsid w:val="00A345A6"/>
    <w:rsid w:val="00A363C5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077"/>
    <w:rsid w:val="00A45662"/>
    <w:rsid w:val="00A45946"/>
    <w:rsid w:val="00A45D0A"/>
    <w:rsid w:val="00A4729F"/>
    <w:rsid w:val="00A5050E"/>
    <w:rsid w:val="00A51B73"/>
    <w:rsid w:val="00A51D7C"/>
    <w:rsid w:val="00A52061"/>
    <w:rsid w:val="00A5206E"/>
    <w:rsid w:val="00A524AC"/>
    <w:rsid w:val="00A52F0E"/>
    <w:rsid w:val="00A530B3"/>
    <w:rsid w:val="00A54131"/>
    <w:rsid w:val="00A5473D"/>
    <w:rsid w:val="00A5512C"/>
    <w:rsid w:val="00A558B9"/>
    <w:rsid w:val="00A55E59"/>
    <w:rsid w:val="00A55FEE"/>
    <w:rsid w:val="00A572D8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7AC"/>
    <w:rsid w:val="00A7178B"/>
    <w:rsid w:val="00A71AA8"/>
    <w:rsid w:val="00A71BBC"/>
    <w:rsid w:val="00A71C79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56B"/>
    <w:rsid w:val="00A81620"/>
    <w:rsid w:val="00A81DD5"/>
    <w:rsid w:val="00A8328A"/>
    <w:rsid w:val="00A8368B"/>
    <w:rsid w:val="00A85E5D"/>
    <w:rsid w:val="00A87140"/>
    <w:rsid w:val="00A905A7"/>
    <w:rsid w:val="00A91342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53FD"/>
    <w:rsid w:val="00AA60AA"/>
    <w:rsid w:val="00AA632C"/>
    <w:rsid w:val="00AA67F8"/>
    <w:rsid w:val="00AA697C"/>
    <w:rsid w:val="00AA6F53"/>
    <w:rsid w:val="00AA75FA"/>
    <w:rsid w:val="00AA7805"/>
    <w:rsid w:val="00AA7AB1"/>
    <w:rsid w:val="00AB00B1"/>
    <w:rsid w:val="00AB0304"/>
    <w:rsid w:val="00AB14F4"/>
    <w:rsid w:val="00AB16AE"/>
    <w:rsid w:val="00AB184D"/>
    <w:rsid w:val="00AB1DD6"/>
    <w:rsid w:val="00AB227A"/>
    <w:rsid w:val="00AB2618"/>
    <w:rsid w:val="00AB2648"/>
    <w:rsid w:val="00AB2DA5"/>
    <w:rsid w:val="00AB3FFE"/>
    <w:rsid w:val="00AB5AF2"/>
    <w:rsid w:val="00AB5D5B"/>
    <w:rsid w:val="00AB5E50"/>
    <w:rsid w:val="00AB64C0"/>
    <w:rsid w:val="00AB77E2"/>
    <w:rsid w:val="00AB7AF9"/>
    <w:rsid w:val="00AB7C98"/>
    <w:rsid w:val="00AB7D2E"/>
    <w:rsid w:val="00AC082E"/>
    <w:rsid w:val="00AC3F2F"/>
    <w:rsid w:val="00AC45C7"/>
    <w:rsid w:val="00AC4EAF"/>
    <w:rsid w:val="00AC5807"/>
    <w:rsid w:val="00AC743C"/>
    <w:rsid w:val="00AC7A2E"/>
    <w:rsid w:val="00AD0AB3"/>
    <w:rsid w:val="00AD0BEB"/>
    <w:rsid w:val="00AD1BFE"/>
    <w:rsid w:val="00AD305B"/>
    <w:rsid w:val="00AD3483"/>
    <w:rsid w:val="00AD34C9"/>
    <w:rsid w:val="00AD522C"/>
    <w:rsid w:val="00AD6A8F"/>
    <w:rsid w:val="00AD6C4A"/>
    <w:rsid w:val="00AD6D6A"/>
    <w:rsid w:val="00AD7B20"/>
    <w:rsid w:val="00AE1606"/>
    <w:rsid w:val="00AE210D"/>
    <w:rsid w:val="00AE224E"/>
    <w:rsid w:val="00AE26C8"/>
    <w:rsid w:val="00AE3822"/>
    <w:rsid w:val="00AE3B58"/>
    <w:rsid w:val="00AE4008"/>
    <w:rsid w:val="00AE43E4"/>
    <w:rsid w:val="00AE446F"/>
    <w:rsid w:val="00AE44A9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1F05"/>
    <w:rsid w:val="00AF20D6"/>
    <w:rsid w:val="00AF2160"/>
    <w:rsid w:val="00AF2710"/>
    <w:rsid w:val="00AF27D0"/>
    <w:rsid w:val="00AF4C36"/>
    <w:rsid w:val="00AF4E1A"/>
    <w:rsid w:val="00AF5252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4560"/>
    <w:rsid w:val="00B1537B"/>
    <w:rsid w:val="00B15AD9"/>
    <w:rsid w:val="00B16781"/>
    <w:rsid w:val="00B1695D"/>
    <w:rsid w:val="00B169A3"/>
    <w:rsid w:val="00B16E83"/>
    <w:rsid w:val="00B1747C"/>
    <w:rsid w:val="00B176AF"/>
    <w:rsid w:val="00B2066D"/>
    <w:rsid w:val="00B21689"/>
    <w:rsid w:val="00B217A5"/>
    <w:rsid w:val="00B2283B"/>
    <w:rsid w:val="00B23933"/>
    <w:rsid w:val="00B2394E"/>
    <w:rsid w:val="00B24180"/>
    <w:rsid w:val="00B24FBD"/>
    <w:rsid w:val="00B25447"/>
    <w:rsid w:val="00B2561E"/>
    <w:rsid w:val="00B2572B"/>
    <w:rsid w:val="00B25FC4"/>
    <w:rsid w:val="00B26428"/>
    <w:rsid w:val="00B26608"/>
    <w:rsid w:val="00B2681D"/>
    <w:rsid w:val="00B2752E"/>
    <w:rsid w:val="00B30994"/>
    <w:rsid w:val="00B31E71"/>
    <w:rsid w:val="00B32124"/>
    <w:rsid w:val="00B323FD"/>
    <w:rsid w:val="00B32C46"/>
    <w:rsid w:val="00B333DF"/>
    <w:rsid w:val="00B36E56"/>
    <w:rsid w:val="00B36F7B"/>
    <w:rsid w:val="00B37250"/>
    <w:rsid w:val="00B40121"/>
    <w:rsid w:val="00B40233"/>
    <w:rsid w:val="00B413A8"/>
    <w:rsid w:val="00B425F0"/>
    <w:rsid w:val="00B42B58"/>
    <w:rsid w:val="00B4364F"/>
    <w:rsid w:val="00B44A67"/>
    <w:rsid w:val="00B44DC4"/>
    <w:rsid w:val="00B46279"/>
    <w:rsid w:val="00B463F6"/>
    <w:rsid w:val="00B46AA0"/>
    <w:rsid w:val="00B4794D"/>
    <w:rsid w:val="00B50F8D"/>
    <w:rsid w:val="00B514E8"/>
    <w:rsid w:val="00B51D9F"/>
    <w:rsid w:val="00B52987"/>
    <w:rsid w:val="00B52C16"/>
    <w:rsid w:val="00B5319F"/>
    <w:rsid w:val="00B53B93"/>
    <w:rsid w:val="00B53BB3"/>
    <w:rsid w:val="00B53D73"/>
    <w:rsid w:val="00B54C65"/>
    <w:rsid w:val="00B54F63"/>
    <w:rsid w:val="00B553D4"/>
    <w:rsid w:val="00B5713B"/>
    <w:rsid w:val="00B574FB"/>
    <w:rsid w:val="00B57948"/>
    <w:rsid w:val="00B57B59"/>
    <w:rsid w:val="00B57D12"/>
    <w:rsid w:val="00B606E2"/>
    <w:rsid w:val="00B61677"/>
    <w:rsid w:val="00B61894"/>
    <w:rsid w:val="00B62020"/>
    <w:rsid w:val="00B62122"/>
    <w:rsid w:val="00B62D06"/>
    <w:rsid w:val="00B62DDA"/>
    <w:rsid w:val="00B63078"/>
    <w:rsid w:val="00B64118"/>
    <w:rsid w:val="00B64BF8"/>
    <w:rsid w:val="00B65222"/>
    <w:rsid w:val="00B66A70"/>
    <w:rsid w:val="00B66C0B"/>
    <w:rsid w:val="00B67CCD"/>
    <w:rsid w:val="00B70D51"/>
    <w:rsid w:val="00B7136F"/>
    <w:rsid w:val="00B71C3C"/>
    <w:rsid w:val="00B71D73"/>
    <w:rsid w:val="00B73AB8"/>
    <w:rsid w:val="00B73DE0"/>
    <w:rsid w:val="00B744F6"/>
    <w:rsid w:val="00B75687"/>
    <w:rsid w:val="00B75FF5"/>
    <w:rsid w:val="00B7678F"/>
    <w:rsid w:val="00B7771E"/>
    <w:rsid w:val="00B81AD3"/>
    <w:rsid w:val="00B81FA6"/>
    <w:rsid w:val="00B834EF"/>
    <w:rsid w:val="00B838C9"/>
    <w:rsid w:val="00B83C84"/>
    <w:rsid w:val="00B84F37"/>
    <w:rsid w:val="00B853BF"/>
    <w:rsid w:val="00B8636F"/>
    <w:rsid w:val="00B86BCB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096A"/>
    <w:rsid w:val="00BA3554"/>
    <w:rsid w:val="00BA4B4C"/>
    <w:rsid w:val="00BA632C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2E1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564"/>
    <w:rsid w:val="00BD4817"/>
    <w:rsid w:val="00BD572E"/>
    <w:rsid w:val="00BD5926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6EA"/>
    <w:rsid w:val="00BE6F5D"/>
    <w:rsid w:val="00BE7276"/>
    <w:rsid w:val="00BE7AF9"/>
    <w:rsid w:val="00BE7FE1"/>
    <w:rsid w:val="00BF0913"/>
    <w:rsid w:val="00BF4538"/>
    <w:rsid w:val="00BF46D6"/>
    <w:rsid w:val="00BF48B0"/>
    <w:rsid w:val="00BF4FFD"/>
    <w:rsid w:val="00BF5421"/>
    <w:rsid w:val="00BF74AB"/>
    <w:rsid w:val="00BF762F"/>
    <w:rsid w:val="00BF7D70"/>
    <w:rsid w:val="00C008F7"/>
    <w:rsid w:val="00C00E33"/>
    <w:rsid w:val="00C010D8"/>
    <w:rsid w:val="00C011CE"/>
    <w:rsid w:val="00C0193C"/>
    <w:rsid w:val="00C024D3"/>
    <w:rsid w:val="00C029B6"/>
    <w:rsid w:val="00C03431"/>
    <w:rsid w:val="00C03728"/>
    <w:rsid w:val="00C03A8B"/>
    <w:rsid w:val="00C0413D"/>
    <w:rsid w:val="00C04470"/>
    <w:rsid w:val="00C10519"/>
    <w:rsid w:val="00C105F6"/>
    <w:rsid w:val="00C1134C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0953"/>
    <w:rsid w:val="00C21505"/>
    <w:rsid w:val="00C2151D"/>
    <w:rsid w:val="00C22421"/>
    <w:rsid w:val="00C232E0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4414"/>
    <w:rsid w:val="00C3483E"/>
    <w:rsid w:val="00C3484C"/>
    <w:rsid w:val="00C35169"/>
    <w:rsid w:val="00C358EA"/>
    <w:rsid w:val="00C364E8"/>
    <w:rsid w:val="00C3797F"/>
    <w:rsid w:val="00C402BB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3834"/>
    <w:rsid w:val="00C53926"/>
    <w:rsid w:val="00C53D1C"/>
    <w:rsid w:val="00C54CEE"/>
    <w:rsid w:val="00C56BBA"/>
    <w:rsid w:val="00C57D7E"/>
    <w:rsid w:val="00C6056C"/>
    <w:rsid w:val="00C611EE"/>
    <w:rsid w:val="00C61D85"/>
    <w:rsid w:val="00C6256F"/>
    <w:rsid w:val="00C6329E"/>
    <w:rsid w:val="00C63E1C"/>
    <w:rsid w:val="00C6467B"/>
    <w:rsid w:val="00C647D8"/>
    <w:rsid w:val="00C648B6"/>
    <w:rsid w:val="00C649BE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4B2"/>
    <w:rsid w:val="00C75A7D"/>
    <w:rsid w:val="00C75BC3"/>
    <w:rsid w:val="00C777BE"/>
    <w:rsid w:val="00C8055A"/>
    <w:rsid w:val="00C806B2"/>
    <w:rsid w:val="00C807D9"/>
    <w:rsid w:val="00C80B25"/>
    <w:rsid w:val="00C80D21"/>
    <w:rsid w:val="00C813A9"/>
    <w:rsid w:val="00C81FE2"/>
    <w:rsid w:val="00C82BD2"/>
    <w:rsid w:val="00C82CF5"/>
    <w:rsid w:val="00C8399F"/>
    <w:rsid w:val="00C83D8F"/>
    <w:rsid w:val="00C83F86"/>
    <w:rsid w:val="00C84419"/>
    <w:rsid w:val="00C84D2D"/>
    <w:rsid w:val="00C8523E"/>
    <w:rsid w:val="00C85FFA"/>
    <w:rsid w:val="00C86048"/>
    <w:rsid w:val="00C864DC"/>
    <w:rsid w:val="00C91F69"/>
    <w:rsid w:val="00C92051"/>
    <w:rsid w:val="00C92D18"/>
    <w:rsid w:val="00C95B0F"/>
    <w:rsid w:val="00C96127"/>
    <w:rsid w:val="00C978AF"/>
    <w:rsid w:val="00CA0015"/>
    <w:rsid w:val="00CA169D"/>
    <w:rsid w:val="00CA1747"/>
    <w:rsid w:val="00CA1C11"/>
    <w:rsid w:val="00CA2207"/>
    <w:rsid w:val="00CA30F7"/>
    <w:rsid w:val="00CA37FA"/>
    <w:rsid w:val="00CA4510"/>
    <w:rsid w:val="00CA4AB2"/>
    <w:rsid w:val="00CA5671"/>
    <w:rsid w:val="00CA5B8D"/>
    <w:rsid w:val="00CA5DD1"/>
    <w:rsid w:val="00CA6AF5"/>
    <w:rsid w:val="00CA770E"/>
    <w:rsid w:val="00CA7F13"/>
    <w:rsid w:val="00CB0129"/>
    <w:rsid w:val="00CB0901"/>
    <w:rsid w:val="00CB0ADE"/>
    <w:rsid w:val="00CB242F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C0A8D"/>
    <w:rsid w:val="00CC16CF"/>
    <w:rsid w:val="00CC3419"/>
    <w:rsid w:val="00CC3A77"/>
    <w:rsid w:val="00CC43F3"/>
    <w:rsid w:val="00CC49B7"/>
    <w:rsid w:val="00CC518E"/>
    <w:rsid w:val="00CC539B"/>
    <w:rsid w:val="00CC73F0"/>
    <w:rsid w:val="00CC7693"/>
    <w:rsid w:val="00CD043A"/>
    <w:rsid w:val="00CD3548"/>
    <w:rsid w:val="00CD4190"/>
    <w:rsid w:val="00CD435C"/>
    <w:rsid w:val="00CD43C8"/>
    <w:rsid w:val="00CD4898"/>
    <w:rsid w:val="00CD57A9"/>
    <w:rsid w:val="00CD773C"/>
    <w:rsid w:val="00CE0811"/>
    <w:rsid w:val="00CE0D95"/>
    <w:rsid w:val="00CE1C61"/>
    <w:rsid w:val="00CE2264"/>
    <w:rsid w:val="00CE2E8C"/>
    <w:rsid w:val="00CE3A99"/>
    <w:rsid w:val="00CE47BE"/>
    <w:rsid w:val="00CE4D1D"/>
    <w:rsid w:val="00CE7B83"/>
    <w:rsid w:val="00CE7BF1"/>
    <w:rsid w:val="00CF0D0D"/>
    <w:rsid w:val="00CF12EE"/>
    <w:rsid w:val="00CF1653"/>
    <w:rsid w:val="00CF1742"/>
    <w:rsid w:val="00CF2191"/>
    <w:rsid w:val="00CF2304"/>
    <w:rsid w:val="00CF2915"/>
    <w:rsid w:val="00CF30C0"/>
    <w:rsid w:val="00CF34D0"/>
    <w:rsid w:val="00CF3B8F"/>
    <w:rsid w:val="00CF714D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4CFA"/>
    <w:rsid w:val="00D05A4D"/>
    <w:rsid w:val="00D05F06"/>
    <w:rsid w:val="00D06E12"/>
    <w:rsid w:val="00D104E6"/>
    <w:rsid w:val="00D10B0C"/>
    <w:rsid w:val="00D11611"/>
    <w:rsid w:val="00D132BC"/>
    <w:rsid w:val="00D149C4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57C43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0570"/>
    <w:rsid w:val="00D71259"/>
    <w:rsid w:val="00D71364"/>
    <w:rsid w:val="00D7171E"/>
    <w:rsid w:val="00D7354F"/>
    <w:rsid w:val="00D73623"/>
    <w:rsid w:val="00D7435F"/>
    <w:rsid w:val="00D74CCE"/>
    <w:rsid w:val="00D758CA"/>
    <w:rsid w:val="00D75BB8"/>
    <w:rsid w:val="00D75E8C"/>
    <w:rsid w:val="00D75F27"/>
    <w:rsid w:val="00D76BBA"/>
    <w:rsid w:val="00D770E9"/>
    <w:rsid w:val="00D77ADB"/>
    <w:rsid w:val="00D77EF7"/>
    <w:rsid w:val="00D803FA"/>
    <w:rsid w:val="00D815D1"/>
    <w:rsid w:val="00D81660"/>
    <w:rsid w:val="00D81962"/>
    <w:rsid w:val="00D820D2"/>
    <w:rsid w:val="00D82762"/>
    <w:rsid w:val="00D82DAD"/>
    <w:rsid w:val="00D82F69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0E1A"/>
    <w:rsid w:val="00D93027"/>
    <w:rsid w:val="00D9650F"/>
    <w:rsid w:val="00D96EFB"/>
    <w:rsid w:val="00D970D2"/>
    <w:rsid w:val="00D9731A"/>
    <w:rsid w:val="00D976EB"/>
    <w:rsid w:val="00DA0948"/>
    <w:rsid w:val="00DA0A4E"/>
    <w:rsid w:val="00DA0F94"/>
    <w:rsid w:val="00DA0FDD"/>
    <w:rsid w:val="00DA10C9"/>
    <w:rsid w:val="00DA1AF1"/>
    <w:rsid w:val="00DA20F2"/>
    <w:rsid w:val="00DA2289"/>
    <w:rsid w:val="00DA41B1"/>
    <w:rsid w:val="00DA453A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5332"/>
    <w:rsid w:val="00DC536D"/>
    <w:rsid w:val="00DC567F"/>
    <w:rsid w:val="00DC59F5"/>
    <w:rsid w:val="00DC658B"/>
    <w:rsid w:val="00DC6663"/>
    <w:rsid w:val="00DC6FB7"/>
    <w:rsid w:val="00DC6FEB"/>
    <w:rsid w:val="00DC769E"/>
    <w:rsid w:val="00DC7A3F"/>
    <w:rsid w:val="00DD03BB"/>
    <w:rsid w:val="00DD1CC5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731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2F9"/>
    <w:rsid w:val="00DE7B31"/>
    <w:rsid w:val="00DE7F8F"/>
    <w:rsid w:val="00DF0AFE"/>
    <w:rsid w:val="00DF11C4"/>
    <w:rsid w:val="00DF1625"/>
    <w:rsid w:val="00DF19A1"/>
    <w:rsid w:val="00DF2FEF"/>
    <w:rsid w:val="00DF44C2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9FC"/>
    <w:rsid w:val="00E04FA9"/>
    <w:rsid w:val="00E05F32"/>
    <w:rsid w:val="00E06E9D"/>
    <w:rsid w:val="00E070E6"/>
    <w:rsid w:val="00E10031"/>
    <w:rsid w:val="00E10BB7"/>
    <w:rsid w:val="00E13063"/>
    <w:rsid w:val="00E149D8"/>
    <w:rsid w:val="00E15826"/>
    <w:rsid w:val="00E15A77"/>
    <w:rsid w:val="00E161F1"/>
    <w:rsid w:val="00E1768C"/>
    <w:rsid w:val="00E17B5D"/>
    <w:rsid w:val="00E20011"/>
    <w:rsid w:val="00E2073B"/>
    <w:rsid w:val="00E207EB"/>
    <w:rsid w:val="00E20B3E"/>
    <w:rsid w:val="00E20E95"/>
    <w:rsid w:val="00E21547"/>
    <w:rsid w:val="00E21C91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27E97"/>
    <w:rsid w:val="00E30D12"/>
    <w:rsid w:val="00E31A0F"/>
    <w:rsid w:val="00E326DD"/>
    <w:rsid w:val="00E327B8"/>
    <w:rsid w:val="00E32FEC"/>
    <w:rsid w:val="00E34189"/>
    <w:rsid w:val="00E3426D"/>
    <w:rsid w:val="00E346EF"/>
    <w:rsid w:val="00E362AF"/>
    <w:rsid w:val="00E36717"/>
    <w:rsid w:val="00E369AC"/>
    <w:rsid w:val="00E36A86"/>
    <w:rsid w:val="00E36F9C"/>
    <w:rsid w:val="00E3792C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92B"/>
    <w:rsid w:val="00E54B2C"/>
    <w:rsid w:val="00E5510F"/>
    <w:rsid w:val="00E55885"/>
    <w:rsid w:val="00E571A0"/>
    <w:rsid w:val="00E57B16"/>
    <w:rsid w:val="00E6008B"/>
    <w:rsid w:val="00E6044F"/>
    <w:rsid w:val="00E60526"/>
    <w:rsid w:val="00E61E2C"/>
    <w:rsid w:val="00E6367A"/>
    <w:rsid w:val="00E63C8D"/>
    <w:rsid w:val="00E64337"/>
    <w:rsid w:val="00E656BF"/>
    <w:rsid w:val="00E6597C"/>
    <w:rsid w:val="00E65F37"/>
    <w:rsid w:val="00E66866"/>
    <w:rsid w:val="00E674AE"/>
    <w:rsid w:val="00E67756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0D3"/>
    <w:rsid w:val="00E765B7"/>
    <w:rsid w:val="00E76F31"/>
    <w:rsid w:val="00E77EEE"/>
    <w:rsid w:val="00E805B6"/>
    <w:rsid w:val="00E81D32"/>
    <w:rsid w:val="00E84171"/>
    <w:rsid w:val="00E85A49"/>
    <w:rsid w:val="00E90E72"/>
    <w:rsid w:val="00E90FD0"/>
    <w:rsid w:val="00E92272"/>
    <w:rsid w:val="00E92611"/>
    <w:rsid w:val="00E92BAA"/>
    <w:rsid w:val="00E93CA2"/>
    <w:rsid w:val="00E9479B"/>
    <w:rsid w:val="00E94D7F"/>
    <w:rsid w:val="00E95E47"/>
    <w:rsid w:val="00E968EF"/>
    <w:rsid w:val="00E969ED"/>
    <w:rsid w:val="00E9746B"/>
    <w:rsid w:val="00E97AB0"/>
    <w:rsid w:val="00EA0311"/>
    <w:rsid w:val="00EA059F"/>
    <w:rsid w:val="00EA06E9"/>
    <w:rsid w:val="00EA0B39"/>
    <w:rsid w:val="00EA150B"/>
    <w:rsid w:val="00EA1765"/>
    <w:rsid w:val="00EA32A0"/>
    <w:rsid w:val="00EA3E33"/>
    <w:rsid w:val="00EA3FD0"/>
    <w:rsid w:val="00EA40DF"/>
    <w:rsid w:val="00EA4670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3B79"/>
    <w:rsid w:val="00EB4061"/>
    <w:rsid w:val="00EB42B2"/>
    <w:rsid w:val="00EB487B"/>
    <w:rsid w:val="00EB5989"/>
    <w:rsid w:val="00EB5A2E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6281"/>
    <w:rsid w:val="00EC7188"/>
    <w:rsid w:val="00EC72E9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4AF"/>
    <w:rsid w:val="00ED321F"/>
    <w:rsid w:val="00ED36CA"/>
    <w:rsid w:val="00ED45E9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3C"/>
    <w:rsid w:val="00EE73A8"/>
    <w:rsid w:val="00EE7A99"/>
    <w:rsid w:val="00EF124E"/>
    <w:rsid w:val="00EF1517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279"/>
    <w:rsid w:val="00F025FC"/>
    <w:rsid w:val="00F02DBC"/>
    <w:rsid w:val="00F03B10"/>
    <w:rsid w:val="00F04FC3"/>
    <w:rsid w:val="00F05954"/>
    <w:rsid w:val="00F06F30"/>
    <w:rsid w:val="00F1088F"/>
    <w:rsid w:val="00F11794"/>
    <w:rsid w:val="00F11AC7"/>
    <w:rsid w:val="00F11D9C"/>
    <w:rsid w:val="00F124AB"/>
    <w:rsid w:val="00F125C4"/>
    <w:rsid w:val="00F130E4"/>
    <w:rsid w:val="00F13444"/>
    <w:rsid w:val="00F1389B"/>
    <w:rsid w:val="00F13FFF"/>
    <w:rsid w:val="00F141E2"/>
    <w:rsid w:val="00F154A2"/>
    <w:rsid w:val="00F15F72"/>
    <w:rsid w:val="00F16EF4"/>
    <w:rsid w:val="00F1738A"/>
    <w:rsid w:val="00F20B78"/>
    <w:rsid w:val="00F20CF5"/>
    <w:rsid w:val="00F20DA5"/>
    <w:rsid w:val="00F213D0"/>
    <w:rsid w:val="00F21B2F"/>
    <w:rsid w:val="00F21C25"/>
    <w:rsid w:val="00F23100"/>
    <w:rsid w:val="00F235B0"/>
    <w:rsid w:val="00F23A51"/>
    <w:rsid w:val="00F242D7"/>
    <w:rsid w:val="00F24327"/>
    <w:rsid w:val="00F24A51"/>
    <w:rsid w:val="00F24E9E"/>
    <w:rsid w:val="00F25B39"/>
    <w:rsid w:val="00F26162"/>
    <w:rsid w:val="00F263B3"/>
    <w:rsid w:val="00F27411"/>
    <w:rsid w:val="00F2770D"/>
    <w:rsid w:val="00F27778"/>
    <w:rsid w:val="00F27D94"/>
    <w:rsid w:val="00F339E3"/>
    <w:rsid w:val="00F36E1F"/>
    <w:rsid w:val="00F377C0"/>
    <w:rsid w:val="00F37F2C"/>
    <w:rsid w:val="00F403A5"/>
    <w:rsid w:val="00F406AC"/>
    <w:rsid w:val="00F40D4D"/>
    <w:rsid w:val="00F4140F"/>
    <w:rsid w:val="00F420A3"/>
    <w:rsid w:val="00F4395E"/>
    <w:rsid w:val="00F449C0"/>
    <w:rsid w:val="00F4506C"/>
    <w:rsid w:val="00F45460"/>
    <w:rsid w:val="00F45B4D"/>
    <w:rsid w:val="00F45B8B"/>
    <w:rsid w:val="00F4686C"/>
    <w:rsid w:val="00F51B3A"/>
    <w:rsid w:val="00F53525"/>
    <w:rsid w:val="00F538FE"/>
    <w:rsid w:val="00F5423A"/>
    <w:rsid w:val="00F546F2"/>
    <w:rsid w:val="00F5526F"/>
    <w:rsid w:val="00F55654"/>
    <w:rsid w:val="00F556B0"/>
    <w:rsid w:val="00F55A33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23E"/>
    <w:rsid w:val="00F658E7"/>
    <w:rsid w:val="00F676CB"/>
    <w:rsid w:val="00F67946"/>
    <w:rsid w:val="00F67CD4"/>
    <w:rsid w:val="00F7009A"/>
    <w:rsid w:val="00F70A3D"/>
    <w:rsid w:val="00F70B7C"/>
    <w:rsid w:val="00F70E33"/>
    <w:rsid w:val="00F70E55"/>
    <w:rsid w:val="00F73CAB"/>
    <w:rsid w:val="00F743B3"/>
    <w:rsid w:val="00F7451F"/>
    <w:rsid w:val="00F7467F"/>
    <w:rsid w:val="00F74984"/>
    <w:rsid w:val="00F7548C"/>
    <w:rsid w:val="00F7609B"/>
    <w:rsid w:val="00F8049A"/>
    <w:rsid w:val="00F825AC"/>
    <w:rsid w:val="00F82623"/>
    <w:rsid w:val="00F839B3"/>
    <w:rsid w:val="00F83B76"/>
    <w:rsid w:val="00F8462A"/>
    <w:rsid w:val="00F84B2C"/>
    <w:rsid w:val="00F85DFC"/>
    <w:rsid w:val="00F85F62"/>
    <w:rsid w:val="00F86162"/>
    <w:rsid w:val="00F86ED5"/>
    <w:rsid w:val="00F87017"/>
    <w:rsid w:val="00F871C2"/>
    <w:rsid w:val="00F87473"/>
    <w:rsid w:val="00F914CF"/>
    <w:rsid w:val="00F930CD"/>
    <w:rsid w:val="00F932ED"/>
    <w:rsid w:val="00F9448B"/>
    <w:rsid w:val="00F954E8"/>
    <w:rsid w:val="00F96621"/>
    <w:rsid w:val="00F96624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5CBD"/>
    <w:rsid w:val="00FA6AB5"/>
    <w:rsid w:val="00FA6B94"/>
    <w:rsid w:val="00FA6F47"/>
    <w:rsid w:val="00FA751D"/>
    <w:rsid w:val="00FA7A86"/>
    <w:rsid w:val="00FA7EAA"/>
    <w:rsid w:val="00FB068C"/>
    <w:rsid w:val="00FB12F4"/>
    <w:rsid w:val="00FB1378"/>
    <w:rsid w:val="00FB1530"/>
    <w:rsid w:val="00FB1C56"/>
    <w:rsid w:val="00FB1CB4"/>
    <w:rsid w:val="00FB35D5"/>
    <w:rsid w:val="00FB3AFB"/>
    <w:rsid w:val="00FB3B2A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B16"/>
    <w:rsid w:val="00FC5FA5"/>
    <w:rsid w:val="00FC6150"/>
    <w:rsid w:val="00FC6796"/>
    <w:rsid w:val="00FC688B"/>
    <w:rsid w:val="00FC6B2B"/>
    <w:rsid w:val="00FD06E3"/>
    <w:rsid w:val="00FD0747"/>
    <w:rsid w:val="00FD1148"/>
    <w:rsid w:val="00FD26FA"/>
    <w:rsid w:val="00FD2748"/>
    <w:rsid w:val="00FD2843"/>
    <w:rsid w:val="00FD2B51"/>
    <w:rsid w:val="00FD3DDC"/>
    <w:rsid w:val="00FD4DA5"/>
    <w:rsid w:val="00FD4DBF"/>
    <w:rsid w:val="00FD57B8"/>
    <w:rsid w:val="00FD5AB8"/>
    <w:rsid w:val="00FD7291"/>
    <w:rsid w:val="00FD7772"/>
    <w:rsid w:val="00FE1316"/>
    <w:rsid w:val="00FE20B2"/>
    <w:rsid w:val="00FE4310"/>
    <w:rsid w:val="00FE5390"/>
    <w:rsid w:val="00FE54DC"/>
    <w:rsid w:val="00FE5743"/>
    <w:rsid w:val="00FE5840"/>
    <w:rsid w:val="00FE6887"/>
    <w:rsid w:val="00FE6C2A"/>
    <w:rsid w:val="00FE76B9"/>
    <w:rsid w:val="00FE7898"/>
    <w:rsid w:val="00FF0766"/>
    <w:rsid w:val="00FF0775"/>
    <w:rsid w:val="00FF0D1D"/>
    <w:rsid w:val="00FF0FE2"/>
    <w:rsid w:val="00FF1424"/>
    <w:rsid w:val="00FF1D27"/>
    <w:rsid w:val="00FF207E"/>
    <w:rsid w:val="00FF28EE"/>
    <w:rsid w:val="00FF2E56"/>
    <w:rsid w:val="00FF3050"/>
    <w:rsid w:val="00FF331F"/>
    <w:rsid w:val="00FF3C84"/>
    <w:rsid w:val="00FF3D6A"/>
    <w:rsid w:val="00FF3E3D"/>
    <w:rsid w:val="00FF3F8F"/>
    <w:rsid w:val="00FF6156"/>
    <w:rsid w:val="00FF6934"/>
    <w:rsid w:val="00FF69B7"/>
    <w:rsid w:val="00FF6ACF"/>
    <w:rsid w:val="00FF6FFD"/>
    <w:rsid w:val="00FF75B6"/>
    <w:rsid w:val="00FF7971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43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5D0C-8B47-44CA-BCC1-D0704893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65</Pages>
  <Words>25886</Words>
  <Characters>147553</Characters>
  <Application>Microsoft Office Word</Application>
  <DocSecurity>0</DocSecurity>
  <Lines>1229</Lines>
  <Paragraphs>346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173093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https:/mul2-minfin.gov.am/tasks/768273/oneclick/Ashxatanq_txtayin_H8-3.docx?token=ee6879fa53f9497278644e51e99b86a6</cp:keywords>
  <cp:lastModifiedBy>Admin</cp:lastModifiedBy>
  <cp:revision>53</cp:revision>
  <cp:lastPrinted>2024-07-02T08:39:00Z</cp:lastPrinted>
  <dcterms:created xsi:type="dcterms:W3CDTF">2024-06-26T13:56:00Z</dcterms:created>
  <dcterms:modified xsi:type="dcterms:W3CDTF">2024-07-02T12:05:00Z</dcterms:modified>
</cp:coreProperties>
</file>